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29C5A" w14:textId="77777777" w:rsidR="000227C6" w:rsidRPr="00C8323D" w:rsidRDefault="00DE1126" w:rsidP="00361970">
      <w:pPr>
        <w:jc w:val="left"/>
      </w:pPr>
      <w:r>
        <w:rPr>
          <w:rFonts w:ascii="Arial" w:hAnsi="Arial" w:cs="Arial"/>
          <w:color w:val="333333"/>
          <w:szCs w:val="21"/>
        </w:rPr>
        <w:t>-F7EB-4FA0-88AD-</w:t>
      </w:r>
      <w:r w:rsidR="004C7864">
        <w:rPr>
          <w:noProof/>
        </w:rPr>
        <w:object w:dxaOrig="1440" w:dyaOrig="1440" w14:anchorId="701A8A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4pt;margin-top:41pt;width:151.2pt;height:44.05pt;z-index:251503616;visibility:visible;mso-wrap-edited:f;mso-position-horizontal-relative:text;mso-position-vertical-relative:page" o:allowincell="f" filled="t">
            <v:imagedata r:id="rId11" o:title=""/>
            <w10:wrap anchory="page"/>
          </v:shape>
          <o:OLEObject Type="Embed" ProgID="Word.Picture.8" ShapeID="_x0000_s2050" DrawAspect="Content" ObjectID="_1803375818" r:id="rId12"/>
        </w:object>
      </w:r>
      <w:r w:rsidR="0071768B" w:rsidRPr="00C8323D">
        <w:tab/>
      </w:r>
    </w:p>
    <w:p w14:paraId="7CE50CDF" w14:textId="77777777" w:rsidR="000227C6" w:rsidRPr="00C8323D" w:rsidRDefault="000227C6" w:rsidP="00361970">
      <w:pPr>
        <w:jc w:val="left"/>
      </w:pPr>
    </w:p>
    <w:p w14:paraId="7A2BC197" w14:textId="77777777" w:rsidR="000227C6" w:rsidRPr="00C8323D" w:rsidRDefault="000227C6" w:rsidP="00361970">
      <w:pPr>
        <w:jc w:val="left"/>
      </w:pPr>
    </w:p>
    <w:p w14:paraId="7BAEC459" w14:textId="61264871" w:rsidR="000227C6" w:rsidRPr="00582A87" w:rsidRDefault="000227C6" w:rsidP="00361970">
      <w:pPr>
        <w:jc w:val="left"/>
      </w:pPr>
    </w:p>
    <w:p w14:paraId="7AAF8C54" w14:textId="77777777" w:rsidR="000227C6" w:rsidRPr="00C8323D" w:rsidRDefault="000227C6" w:rsidP="00361970">
      <w:pPr>
        <w:jc w:val="left"/>
      </w:pPr>
    </w:p>
    <w:p w14:paraId="3BA7786A" w14:textId="77777777" w:rsidR="000227C6" w:rsidRPr="004C0AD0" w:rsidRDefault="000227C6" w:rsidP="00361970">
      <w:pPr>
        <w:jc w:val="left"/>
      </w:pPr>
    </w:p>
    <w:p w14:paraId="22C344C4" w14:textId="77777777" w:rsidR="000227C6" w:rsidRPr="00C8323D" w:rsidRDefault="000227C6" w:rsidP="00361970">
      <w:pPr>
        <w:jc w:val="left"/>
      </w:pPr>
    </w:p>
    <w:p w14:paraId="3831C6E8" w14:textId="77777777" w:rsidR="000227C6" w:rsidRPr="00C8323D" w:rsidRDefault="000227C6" w:rsidP="00361970">
      <w:pPr>
        <w:jc w:val="left"/>
      </w:pPr>
    </w:p>
    <w:p w14:paraId="68A8727E" w14:textId="77777777" w:rsidR="000227C6" w:rsidRPr="00C8323D" w:rsidRDefault="000227C6" w:rsidP="00361970">
      <w:pPr>
        <w:jc w:val="left"/>
      </w:pPr>
    </w:p>
    <w:p w14:paraId="213D3F2A" w14:textId="77777777" w:rsidR="000227C6" w:rsidRPr="00C8323D" w:rsidRDefault="000227C6" w:rsidP="00361970">
      <w:pPr>
        <w:jc w:val="left"/>
      </w:pPr>
    </w:p>
    <w:p w14:paraId="45ACFD9B" w14:textId="77777777" w:rsidR="000227C6" w:rsidRPr="00C8323D" w:rsidRDefault="000227C6" w:rsidP="00361970">
      <w:pPr>
        <w:jc w:val="left"/>
      </w:pPr>
    </w:p>
    <w:p w14:paraId="188A0ADD" w14:textId="77777777" w:rsidR="000227C6" w:rsidRPr="00C8323D" w:rsidRDefault="000227C6" w:rsidP="00361970">
      <w:pPr>
        <w:jc w:val="left"/>
      </w:pPr>
    </w:p>
    <w:p w14:paraId="02CF74D0" w14:textId="18ADCD6B" w:rsidR="00FC04C9" w:rsidRPr="00C8323D" w:rsidRDefault="003242EE" w:rsidP="00240DD6">
      <w:pPr>
        <w:jc w:val="center"/>
        <w:rPr>
          <w:b/>
          <w:i/>
          <w:sz w:val="50"/>
          <w:szCs w:val="50"/>
          <w:u w:val="single"/>
        </w:rPr>
      </w:pPr>
      <w:bookmarkStart w:id="0" w:name="_Toc354574521"/>
      <w:r w:rsidRPr="00C8323D">
        <w:rPr>
          <w:b/>
          <w:i/>
          <w:sz w:val="50"/>
          <w:szCs w:val="50"/>
          <w:u w:val="single"/>
        </w:rPr>
        <w:t xml:space="preserve">Hitachi </w:t>
      </w:r>
      <w:r w:rsidR="00533F59">
        <w:rPr>
          <w:b/>
          <w:i/>
          <w:sz w:val="50"/>
          <w:szCs w:val="50"/>
          <w:u w:val="single"/>
        </w:rPr>
        <w:t xml:space="preserve">Ops Center Common </w:t>
      </w:r>
      <w:r w:rsidR="00E3257B">
        <w:rPr>
          <w:b/>
          <w:i/>
          <w:sz w:val="50"/>
          <w:szCs w:val="50"/>
          <w:u w:val="single"/>
        </w:rPr>
        <w:t>S</w:t>
      </w:r>
      <w:r w:rsidR="00533F59">
        <w:rPr>
          <w:b/>
          <w:i/>
          <w:sz w:val="50"/>
          <w:szCs w:val="50"/>
          <w:u w:val="single"/>
        </w:rPr>
        <w:t>ervices</w:t>
      </w:r>
    </w:p>
    <w:p w14:paraId="6BC10FB3" w14:textId="77777777" w:rsidR="00FC04C9" w:rsidRPr="00C8323D" w:rsidRDefault="00444A5F" w:rsidP="00240DD6">
      <w:pPr>
        <w:jc w:val="center"/>
        <w:rPr>
          <w:rFonts w:ascii="Arial" w:hAnsi="Arial" w:cs="Arial"/>
          <w:b/>
          <w:sz w:val="40"/>
          <w:szCs w:val="40"/>
        </w:rPr>
      </w:pPr>
      <w:r w:rsidRPr="00C8323D">
        <w:rPr>
          <w:b/>
          <w:sz w:val="40"/>
          <w:szCs w:val="40"/>
        </w:rPr>
        <w:t>Troubleshooting Guide</w:t>
      </w:r>
    </w:p>
    <w:bookmarkEnd w:id="0"/>
    <w:p w14:paraId="68843273" w14:textId="77777777" w:rsidR="000227C6" w:rsidRPr="00593EE3" w:rsidRDefault="000227C6" w:rsidP="00361970">
      <w:pPr>
        <w:jc w:val="left"/>
      </w:pPr>
    </w:p>
    <w:p w14:paraId="32905040" w14:textId="77777777" w:rsidR="00FC04C9" w:rsidRPr="00C8323D" w:rsidRDefault="00FC04C9" w:rsidP="00361970">
      <w:pPr>
        <w:jc w:val="left"/>
      </w:pPr>
    </w:p>
    <w:p w14:paraId="6563855C" w14:textId="77777777" w:rsidR="00FC04C9" w:rsidRPr="00C8323D" w:rsidRDefault="00FC04C9" w:rsidP="00361970">
      <w:pPr>
        <w:jc w:val="left"/>
      </w:pPr>
    </w:p>
    <w:p w14:paraId="35FFF9A8" w14:textId="77777777" w:rsidR="000227C6" w:rsidRPr="00C8323D" w:rsidRDefault="000227C6" w:rsidP="00361970">
      <w:pPr>
        <w:jc w:val="left"/>
      </w:pPr>
    </w:p>
    <w:p w14:paraId="381976B3" w14:textId="77777777" w:rsidR="000227C6" w:rsidRPr="00C8323D" w:rsidRDefault="000227C6" w:rsidP="00361970">
      <w:pPr>
        <w:jc w:val="left"/>
      </w:pPr>
    </w:p>
    <w:p w14:paraId="43EB949B" w14:textId="77777777" w:rsidR="000227C6" w:rsidRPr="00C8323D" w:rsidRDefault="000227C6" w:rsidP="00361970">
      <w:pPr>
        <w:jc w:val="left"/>
      </w:pPr>
    </w:p>
    <w:p w14:paraId="3FB0E782" w14:textId="77777777" w:rsidR="000227C6" w:rsidRPr="00C8323D" w:rsidRDefault="000227C6" w:rsidP="00361970">
      <w:pPr>
        <w:jc w:val="left"/>
      </w:pPr>
    </w:p>
    <w:p w14:paraId="00AE40F8" w14:textId="77777777" w:rsidR="000227C6" w:rsidRPr="00C8323D" w:rsidRDefault="000227C6" w:rsidP="00361970">
      <w:pPr>
        <w:jc w:val="left"/>
      </w:pPr>
    </w:p>
    <w:p w14:paraId="37FF1C4C" w14:textId="77777777" w:rsidR="000227C6" w:rsidRPr="00C8323D" w:rsidRDefault="000227C6" w:rsidP="00361970">
      <w:pPr>
        <w:jc w:val="left"/>
      </w:pPr>
    </w:p>
    <w:p w14:paraId="50ED5DE9" w14:textId="77777777" w:rsidR="000227C6" w:rsidRPr="00C8323D" w:rsidRDefault="000227C6" w:rsidP="00361970">
      <w:pPr>
        <w:jc w:val="left"/>
      </w:pPr>
    </w:p>
    <w:p w14:paraId="3D3891D4" w14:textId="77777777" w:rsidR="000227C6" w:rsidRPr="00C8323D" w:rsidRDefault="000227C6" w:rsidP="00361970">
      <w:pPr>
        <w:jc w:val="left"/>
      </w:pPr>
    </w:p>
    <w:p w14:paraId="3E3F5838" w14:textId="77777777" w:rsidR="000227C6" w:rsidRPr="00C8323D" w:rsidRDefault="000227C6" w:rsidP="00361970">
      <w:pPr>
        <w:jc w:val="left"/>
      </w:pPr>
    </w:p>
    <w:p w14:paraId="1F282CE5" w14:textId="77777777" w:rsidR="000227C6" w:rsidRPr="00C8323D" w:rsidRDefault="000227C6" w:rsidP="00361970">
      <w:pPr>
        <w:jc w:val="left"/>
      </w:pPr>
    </w:p>
    <w:p w14:paraId="634F0AC8" w14:textId="77777777" w:rsidR="000227C6" w:rsidRPr="00C8323D" w:rsidRDefault="000227C6" w:rsidP="00361970">
      <w:pPr>
        <w:jc w:val="left"/>
      </w:pPr>
    </w:p>
    <w:p w14:paraId="6A5D8055" w14:textId="77777777" w:rsidR="000227C6" w:rsidRPr="00C8323D" w:rsidRDefault="000227C6" w:rsidP="00361970">
      <w:pPr>
        <w:jc w:val="left"/>
      </w:pPr>
    </w:p>
    <w:p w14:paraId="20112961" w14:textId="77777777" w:rsidR="000227C6" w:rsidRPr="00C8323D" w:rsidRDefault="000227C6" w:rsidP="00361970">
      <w:pPr>
        <w:jc w:val="left"/>
      </w:pPr>
    </w:p>
    <w:p w14:paraId="4D6D2250" w14:textId="77777777" w:rsidR="000227C6" w:rsidRPr="00C8323D" w:rsidRDefault="004C7864" w:rsidP="00361970">
      <w:pPr>
        <w:jc w:val="left"/>
      </w:pPr>
      <w:r>
        <w:rPr>
          <w:noProof/>
        </w:rPr>
        <w:pict w14:anchorId="454F8706">
          <v:shapetype id="_x0000_t202" coordsize="21600,21600" o:spt="202" path="m,l,21600r21600,l21600,xe">
            <v:stroke joinstyle="miter"/>
            <v:path gradientshapeok="t" o:connecttype="rect"/>
          </v:shapetype>
          <v:shape id="_x0000_s2053" type="#_x0000_t202" style="position:absolute;margin-left:0;margin-top:16.8pt;width:467.25pt;height:81pt;z-index:251504640" o:allowincell="f" strokecolor="blue" strokeweight="4.5pt">
            <v:stroke linestyle="thickThin"/>
            <v:textbox style="mso-next-textbox:#_x0000_s2053">
              <w:txbxContent>
                <w:p w14:paraId="6FFFD34A" w14:textId="49B4600E" w:rsidR="00766D8F" w:rsidRPr="00024AB0" w:rsidRDefault="00766D8F" w:rsidP="00E263EB">
                  <w:pPr>
                    <w:pStyle w:val="default"/>
                    <w:rPr>
                      <w:b/>
                      <w:bCs/>
                    </w:rPr>
                  </w:pPr>
                  <w:r w:rsidRPr="00E263EB">
                    <w:rPr>
                      <w:rFonts w:hint="eastAsia"/>
                      <w:b/>
                      <w:bCs/>
                    </w:rPr>
                    <w:t>©</w:t>
                  </w:r>
                  <w:r>
                    <w:rPr>
                      <w:b/>
                      <w:bCs/>
                      <w:lang w:eastAsia="ja-JP"/>
                    </w:rPr>
                    <w:t>202</w:t>
                  </w:r>
                  <w:r w:rsidR="00AB7773">
                    <w:rPr>
                      <w:rFonts w:hint="eastAsia"/>
                      <w:b/>
                      <w:bCs/>
                      <w:lang w:eastAsia="ja-JP"/>
                    </w:rPr>
                    <w:t>4</w:t>
                  </w:r>
                  <w:r w:rsidR="00CF4399">
                    <w:rPr>
                      <w:rFonts w:hint="eastAsia"/>
                      <w:b/>
                      <w:bCs/>
                      <w:lang w:eastAsia="ja-JP"/>
                    </w:rPr>
                    <w:t>,</w:t>
                  </w:r>
                  <w:r w:rsidRPr="00E263EB">
                    <w:rPr>
                      <w:b/>
                      <w:bCs/>
                    </w:rPr>
                    <w:t xml:space="preserve"> Hitachi</w:t>
                  </w:r>
                  <w:r w:rsidR="00AB7773">
                    <w:rPr>
                      <w:rFonts w:hint="eastAsia"/>
                      <w:b/>
                      <w:bCs/>
                      <w:lang w:eastAsia="ja-JP"/>
                    </w:rPr>
                    <w:t xml:space="preserve"> Vantara</w:t>
                  </w:r>
                  <w:r w:rsidRPr="00E263EB">
                    <w:rPr>
                      <w:b/>
                      <w:bCs/>
                    </w:rPr>
                    <w:t>, Ltd. All rights reserved.</w:t>
                  </w:r>
                </w:p>
                <w:p w14:paraId="4459A463" w14:textId="3FE38345" w:rsidR="00766D8F" w:rsidRPr="00024AB0" w:rsidRDefault="00766D8F" w:rsidP="00361970">
                  <w:pPr>
                    <w:pStyle w:val="default"/>
                    <w:jc w:val="left"/>
                  </w:pPr>
                  <w:r w:rsidRPr="00E263EB">
                    <w:t>This guide must not be used for any purposes other than those referred to in this guide. No part of the contents of this guide may be reproduced or transmitted in any form or by any means without the written permission of Hitachi</w:t>
                  </w:r>
                  <w:r w:rsidR="00AB0265">
                    <w:rPr>
                      <w:rFonts w:hint="eastAsia"/>
                      <w:lang w:eastAsia="ja-JP"/>
                    </w:rPr>
                    <w:t xml:space="preserve"> Vantara</w:t>
                  </w:r>
                  <w:r w:rsidRPr="00E263EB">
                    <w:t>, Ltd.</w:t>
                  </w:r>
                </w:p>
                <w:p w14:paraId="3E043006" w14:textId="77777777" w:rsidR="00766D8F" w:rsidRPr="00024AB0" w:rsidRDefault="00766D8F" w:rsidP="00361970">
                  <w:pPr>
                    <w:pStyle w:val="default"/>
                    <w:jc w:val="left"/>
                  </w:pPr>
                </w:p>
              </w:txbxContent>
            </v:textbox>
          </v:shape>
        </w:pict>
      </w:r>
    </w:p>
    <w:p w14:paraId="6ECA3A1D" w14:textId="77777777" w:rsidR="000227C6" w:rsidRPr="00C8323D" w:rsidRDefault="000227C6" w:rsidP="00361970">
      <w:pPr>
        <w:jc w:val="left"/>
      </w:pPr>
    </w:p>
    <w:p w14:paraId="5F246FAE" w14:textId="77777777" w:rsidR="000227C6" w:rsidRPr="00C8323D" w:rsidRDefault="000227C6" w:rsidP="00361970">
      <w:pPr>
        <w:jc w:val="left"/>
      </w:pPr>
    </w:p>
    <w:p w14:paraId="13DD5DE0" w14:textId="77777777" w:rsidR="000227C6" w:rsidRPr="00C8323D" w:rsidRDefault="000227C6" w:rsidP="00361970">
      <w:pPr>
        <w:jc w:val="left"/>
      </w:pPr>
    </w:p>
    <w:p w14:paraId="2E6710ED" w14:textId="77777777" w:rsidR="000227C6" w:rsidRPr="00C8323D" w:rsidRDefault="000227C6" w:rsidP="00361970">
      <w:pPr>
        <w:jc w:val="left"/>
      </w:pPr>
    </w:p>
    <w:p w14:paraId="43011091" w14:textId="77777777" w:rsidR="000227C6" w:rsidRPr="00C8323D" w:rsidRDefault="000227C6" w:rsidP="00361970">
      <w:pPr>
        <w:jc w:val="left"/>
      </w:pPr>
    </w:p>
    <w:p w14:paraId="1AE5548F" w14:textId="77777777" w:rsidR="000227C6" w:rsidRPr="00C8323D" w:rsidRDefault="000227C6" w:rsidP="00361970">
      <w:pPr>
        <w:jc w:val="left"/>
      </w:pPr>
    </w:p>
    <w:p w14:paraId="6AE9A92B" w14:textId="77777777" w:rsidR="000227C6" w:rsidRPr="00C8323D" w:rsidRDefault="000227C6" w:rsidP="00361970">
      <w:pPr>
        <w:jc w:val="left"/>
        <w:sectPr w:rsidR="000227C6" w:rsidRPr="00C8323D" w:rsidSect="00754835">
          <w:headerReference w:type="default" r:id="rId13"/>
          <w:pgSz w:w="11906" w:h="16838"/>
          <w:pgMar w:top="1134" w:right="1134" w:bottom="1134" w:left="1418" w:header="851" w:footer="992" w:gutter="0"/>
          <w:cols w:space="425"/>
          <w:docGrid w:type="lines" w:linePitch="360"/>
        </w:sectPr>
      </w:pPr>
    </w:p>
    <w:p w14:paraId="210BD1CE" w14:textId="77777777" w:rsidR="00A8751F" w:rsidRPr="00C8323D" w:rsidRDefault="00444A5F" w:rsidP="0047173D">
      <w:pPr>
        <w:pStyle w:val="default"/>
        <w:jc w:val="center"/>
        <w:rPr>
          <w:sz w:val="32"/>
          <w:szCs w:val="32"/>
          <w:lang w:val="en-US"/>
        </w:rPr>
      </w:pPr>
      <w:r w:rsidRPr="00C8323D">
        <w:rPr>
          <w:sz w:val="32"/>
          <w:szCs w:val="32"/>
          <w:lang w:val="en-US"/>
        </w:rPr>
        <w:lastRenderedPageBreak/>
        <w:t>- Preface -</w:t>
      </w:r>
    </w:p>
    <w:p w14:paraId="5D7C96FD" w14:textId="77777777" w:rsidR="00FE4044" w:rsidRPr="00C8323D" w:rsidRDefault="00FE4044" w:rsidP="00361970">
      <w:pPr>
        <w:jc w:val="left"/>
      </w:pPr>
    </w:p>
    <w:p w14:paraId="0FB948DF" w14:textId="636B85C7" w:rsidR="00FC04C9" w:rsidRPr="00C8323D" w:rsidRDefault="00444A5F" w:rsidP="00361970">
      <w:pPr>
        <w:pStyle w:val="body"/>
        <w:ind w:firstLine="210"/>
        <w:jc w:val="left"/>
        <w:rPr>
          <w:lang w:val="en-US"/>
        </w:rPr>
      </w:pPr>
      <w:r w:rsidRPr="00C8323D">
        <w:rPr>
          <w:lang w:val="en-US"/>
        </w:rPr>
        <w:t xml:space="preserve">The purpose of this document is to let on-site personnel and support staff know how to identify issues and isolate the cause when troubleshooting Hitachi </w:t>
      </w:r>
      <w:r w:rsidR="00533F59">
        <w:rPr>
          <w:lang w:val="en-US"/>
        </w:rPr>
        <w:t>Ops Center Common services</w:t>
      </w:r>
      <w:r w:rsidRPr="00C8323D">
        <w:rPr>
          <w:lang w:val="en-US"/>
        </w:rPr>
        <w:t xml:space="preserve">. We hope that this document </w:t>
      </w:r>
      <w:r w:rsidR="003672CC" w:rsidRPr="00C8323D">
        <w:rPr>
          <w:rFonts w:hint="eastAsia"/>
          <w:lang w:val="en-US" w:eastAsia="ja-JP"/>
        </w:rPr>
        <w:t>help</w:t>
      </w:r>
      <w:r w:rsidR="005F0F3C">
        <w:rPr>
          <w:lang w:val="en-US" w:eastAsia="ja-JP"/>
        </w:rPr>
        <w:t>s</w:t>
      </w:r>
      <w:r w:rsidR="003672CC" w:rsidRPr="00C8323D">
        <w:rPr>
          <w:rFonts w:hint="eastAsia"/>
          <w:lang w:val="en-US" w:eastAsia="ja-JP"/>
        </w:rPr>
        <w:t xml:space="preserve"> </w:t>
      </w:r>
      <w:r w:rsidRPr="00C8323D">
        <w:rPr>
          <w:lang w:val="en-US"/>
        </w:rPr>
        <w:t>ease the burden on personnel and allow</w:t>
      </w:r>
      <w:r w:rsidR="005F0F3C">
        <w:rPr>
          <w:lang w:val="en-US"/>
        </w:rPr>
        <w:t>s</w:t>
      </w:r>
      <w:r w:rsidRPr="00C8323D">
        <w:rPr>
          <w:lang w:val="en-US"/>
        </w:rPr>
        <w:t xml:space="preserve"> them to respond to and resolve issues in a timely manner.</w:t>
      </w:r>
    </w:p>
    <w:p w14:paraId="522D4823" w14:textId="77777777" w:rsidR="00FC04C9" w:rsidRPr="00C8323D" w:rsidRDefault="00FC04C9" w:rsidP="00361970">
      <w:pPr>
        <w:pStyle w:val="body"/>
        <w:ind w:firstLine="210"/>
        <w:jc w:val="left"/>
        <w:rPr>
          <w:lang w:val="en-US"/>
        </w:rPr>
      </w:pPr>
    </w:p>
    <w:p w14:paraId="2E35383D" w14:textId="77777777" w:rsidR="00444A5F" w:rsidRPr="00C8323D" w:rsidRDefault="00444A5F" w:rsidP="00444A5F">
      <w:pPr>
        <w:pStyle w:val="default"/>
        <w:jc w:val="center"/>
        <w:rPr>
          <w:sz w:val="32"/>
          <w:szCs w:val="32"/>
          <w:lang w:val="en-US"/>
        </w:rPr>
      </w:pPr>
      <w:r w:rsidRPr="00C8323D">
        <w:rPr>
          <w:sz w:val="32"/>
          <w:szCs w:val="32"/>
          <w:lang w:val="en-US"/>
        </w:rPr>
        <w:t>- Revision History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134"/>
        <w:gridCol w:w="5592"/>
        <w:gridCol w:w="1921"/>
        <w:gridCol w:w="9"/>
      </w:tblGrid>
      <w:tr w:rsidR="00FC04C9" w:rsidRPr="00C8323D" w14:paraId="4A3DFDDA" w14:textId="77777777" w:rsidTr="00533F59">
        <w:trPr>
          <w:gridAfter w:val="1"/>
          <w:wAfter w:w="104" w:type="dxa"/>
        </w:trPr>
        <w:tc>
          <w:tcPr>
            <w:tcW w:w="567" w:type="dxa"/>
            <w:shd w:val="pct20" w:color="000000" w:fill="FFFFFF"/>
          </w:tcPr>
          <w:p w14:paraId="4ABB479D" w14:textId="77777777" w:rsidR="00FC04C9" w:rsidRPr="00C8323D" w:rsidRDefault="00FC04C9" w:rsidP="005D4CF5">
            <w:pPr>
              <w:pStyle w:val="default"/>
              <w:spacing w:line="0" w:lineRule="atLeast"/>
              <w:jc w:val="center"/>
              <w:rPr>
                <w:lang w:val="en-US" w:eastAsia="ja-JP"/>
              </w:rPr>
            </w:pPr>
            <w:r w:rsidRPr="00C8323D">
              <w:rPr>
                <w:lang w:val="en-US"/>
              </w:rPr>
              <w:t>No</w:t>
            </w:r>
            <w:r w:rsidR="00CA5893" w:rsidRPr="00C8323D">
              <w:rPr>
                <w:lang w:val="en-US" w:eastAsia="ja-JP"/>
              </w:rPr>
              <w:t>.</w:t>
            </w:r>
          </w:p>
        </w:tc>
        <w:tc>
          <w:tcPr>
            <w:tcW w:w="1134" w:type="dxa"/>
            <w:shd w:val="pct20" w:color="000000" w:fill="FFFFFF"/>
          </w:tcPr>
          <w:p w14:paraId="0DB72881" w14:textId="77777777" w:rsidR="00FC04C9" w:rsidRPr="00C8323D" w:rsidRDefault="00FC04C9" w:rsidP="005D4CF5">
            <w:pPr>
              <w:pStyle w:val="default"/>
              <w:spacing w:line="0" w:lineRule="atLeast"/>
              <w:jc w:val="center"/>
              <w:rPr>
                <w:lang w:val="en-US"/>
              </w:rPr>
            </w:pPr>
            <w:r w:rsidRPr="00C8323D">
              <w:rPr>
                <w:lang w:val="en-US"/>
              </w:rPr>
              <w:t>Version</w:t>
            </w:r>
          </w:p>
        </w:tc>
        <w:tc>
          <w:tcPr>
            <w:tcW w:w="5592" w:type="dxa"/>
            <w:shd w:val="pct20" w:color="000000" w:fill="FFFFFF"/>
          </w:tcPr>
          <w:p w14:paraId="4699A7DE" w14:textId="77777777" w:rsidR="00FC04C9" w:rsidRPr="00C8323D" w:rsidRDefault="00444A5F" w:rsidP="005D4CF5">
            <w:pPr>
              <w:pStyle w:val="default"/>
              <w:spacing w:line="0" w:lineRule="atLeast"/>
              <w:jc w:val="center"/>
              <w:rPr>
                <w:lang w:val="en-US"/>
              </w:rPr>
            </w:pPr>
            <w:r w:rsidRPr="00C8323D">
              <w:rPr>
                <w:lang w:val="en-US"/>
              </w:rPr>
              <w:t>Description</w:t>
            </w:r>
          </w:p>
        </w:tc>
        <w:tc>
          <w:tcPr>
            <w:tcW w:w="1921" w:type="dxa"/>
            <w:shd w:val="pct20" w:color="000000" w:fill="FFFFFF"/>
          </w:tcPr>
          <w:p w14:paraId="0FC9C2AC" w14:textId="77777777" w:rsidR="00FC04C9" w:rsidRPr="00C8323D" w:rsidRDefault="00444A5F" w:rsidP="005D4CF5">
            <w:pPr>
              <w:pStyle w:val="default"/>
              <w:spacing w:line="0" w:lineRule="atLeast"/>
              <w:jc w:val="center"/>
              <w:rPr>
                <w:lang w:val="en-US"/>
              </w:rPr>
            </w:pPr>
            <w:r w:rsidRPr="00C8323D">
              <w:rPr>
                <w:lang w:val="en-US"/>
              </w:rPr>
              <w:t>Date</w:t>
            </w:r>
          </w:p>
        </w:tc>
      </w:tr>
      <w:tr w:rsidR="000A60C0" w:rsidRPr="00C8323D" w14:paraId="33CDF779" w14:textId="77777777" w:rsidTr="00533F59">
        <w:trPr>
          <w:gridAfter w:val="1"/>
          <w:wAfter w:w="104" w:type="dxa"/>
        </w:trPr>
        <w:tc>
          <w:tcPr>
            <w:tcW w:w="567" w:type="dxa"/>
          </w:tcPr>
          <w:p w14:paraId="474064F8" w14:textId="77777777" w:rsidR="000A60C0" w:rsidRPr="00C8323D" w:rsidRDefault="000A60C0" w:rsidP="00FE514B">
            <w:pPr>
              <w:pStyle w:val="default"/>
              <w:spacing w:line="0" w:lineRule="atLeast"/>
              <w:jc w:val="center"/>
              <w:rPr>
                <w:lang w:val="en-US"/>
              </w:rPr>
            </w:pPr>
            <w:r w:rsidRPr="00C8323D">
              <w:rPr>
                <w:lang w:val="en-US"/>
              </w:rPr>
              <w:t>1</w:t>
            </w:r>
          </w:p>
        </w:tc>
        <w:tc>
          <w:tcPr>
            <w:tcW w:w="1134" w:type="dxa"/>
          </w:tcPr>
          <w:p w14:paraId="0C6E5098" w14:textId="6FA86D71" w:rsidR="000A60C0" w:rsidRPr="00C8323D" w:rsidRDefault="00533F59" w:rsidP="00FE514B">
            <w:pPr>
              <w:jc w:val="center"/>
            </w:pPr>
            <w:r>
              <w:t>10</w:t>
            </w:r>
            <w:r w:rsidR="000A60C0" w:rsidRPr="00C8323D">
              <w:t>.</w:t>
            </w:r>
            <w:r>
              <w:t>0</w:t>
            </w:r>
            <w:r w:rsidR="000A60C0" w:rsidRPr="00C8323D">
              <w:t>.</w:t>
            </w:r>
            <w:r w:rsidR="00B04CEA">
              <w:rPr>
                <w:rFonts w:hint="eastAsia"/>
              </w:rPr>
              <w:t>1</w:t>
            </w:r>
          </w:p>
        </w:tc>
        <w:tc>
          <w:tcPr>
            <w:tcW w:w="5592" w:type="dxa"/>
          </w:tcPr>
          <w:p w14:paraId="7F168A2B" w14:textId="2F12605A" w:rsidR="000A60C0" w:rsidRPr="00C8323D" w:rsidRDefault="000A60C0" w:rsidP="00FE514B">
            <w:pPr>
              <w:jc w:val="left"/>
            </w:pPr>
            <w:r w:rsidRPr="00C8323D">
              <w:t xml:space="preserve">Hitachi </w:t>
            </w:r>
            <w:r w:rsidR="00533F59">
              <w:t xml:space="preserve">Ops Center Common </w:t>
            </w:r>
            <w:r w:rsidR="00F43466">
              <w:t>s</w:t>
            </w:r>
            <w:r w:rsidR="00533F59">
              <w:t xml:space="preserve">ervices </w:t>
            </w:r>
            <w:r w:rsidRPr="00C8323D">
              <w:t xml:space="preserve">Troubleshooting </w:t>
            </w:r>
            <w:r w:rsidRPr="00C8323D">
              <w:rPr>
                <w:rFonts w:hint="eastAsia"/>
              </w:rPr>
              <w:t>Guide created</w:t>
            </w:r>
          </w:p>
        </w:tc>
        <w:tc>
          <w:tcPr>
            <w:tcW w:w="1921" w:type="dxa"/>
          </w:tcPr>
          <w:p w14:paraId="1EBF813E" w14:textId="15CF2007" w:rsidR="000A60C0" w:rsidRPr="00C8323D" w:rsidRDefault="00B04CEA" w:rsidP="00FE514B">
            <w:pPr>
              <w:jc w:val="center"/>
            </w:pPr>
            <w:r w:rsidRPr="004305F9">
              <w:t>December</w:t>
            </w:r>
            <w:r w:rsidRPr="000D2E74">
              <w:t xml:space="preserve"> </w:t>
            </w:r>
            <w:r>
              <w:t>5</w:t>
            </w:r>
            <w:r w:rsidRPr="00AE76B5">
              <w:t>,</w:t>
            </w:r>
            <w:r w:rsidRPr="00C8323D">
              <w:t xml:space="preserve"> 201</w:t>
            </w:r>
            <w:r>
              <w:t>9</w:t>
            </w:r>
          </w:p>
        </w:tc>
      </w:tr>
      <w:tr w:rsidR="00DE4D86" w:rsidRPr="00C8323D" w14:paraId="72C6D0D9" w14:textId="77777777" w:rsidTr="00533F59">
        <w:trPr>
          <w:gridAfter w:val="1"/>
          <w:wAfter w:w="104" w:type="dxa"/>
        </w:trPr>
        <w:tc>
          <w:tcPr>
            <w:tcW w:w="567" w:type="dxa"/>
          </w:tcPr>
          <w:p w14:paraId="4B6DF9EF" w14:textId="6FFF3D5F" w:rsidR="00DE4D86" w:rsidRPr="00C8323D" w:rsidRDefault="00DE4D86" w:rsidP="00FE514B">
            <w:pPr>
              <w:pStyle w:val="default"/>
              <w:spacing w:line="0" w:lineRule="atLeast"/>
              <w:jc w:val="center"/>
              <w:rPr>
                <w:lang w:val="en-US" w:eastAsia="ja-JP"/>
              </w:rPr>
            </w:pPr>
            <w:r>
              <w:rPr>
                <w:rFonts w:hint="eastAsia"/>
                <w:lang w:val="en-US" w:eastAsia="ja-JP"/>
              </w:rPr>
              <w:t>2</w:t>
            </w:r>
          </w:p>
        </w:tc>
        <w:tc>
          <w:tcPr>
            <w:tcW w:w="1134" w:type="dxa"/>
          </w:tcPr>
          <w:p w14:paraId="551A2E0C" w14:textId="7EC3B291" w:rsidR="00DE4D86" w:rsidRDefault="00DE4D86" w:rsidP="00FE514B">
            <w:pPr>
              <w:jc w:val="center"/>
            </w:pPr>
            <w:r>
              <w:rPr>
                <w:rFonts w:hint="eastAsia"/>
              </w:rPr>
              <w:t>1</w:t>
            </w:r>
            <w:r>
              <w:t>0.1.0</w:t>
            </w:r>
          </w:p>
        </w:tc>
        <w:tc>
          <w:tcPr>
            <w:tcW w:w="5592" w:type="dxa"/>
          </w:tcPr>
          <w:p w14:paraId="10A4E4B7" w14:textId="77777777" w:rsidR="00DE4D86" w:rsidRDefault="00DE4D86" w:rsidP="00DE4D86">
            <w:pPr>
              <w:widowControl/>
              <w:jc w:val="left"/>
            </w:pPr>
            <w:r w:rsidRPr="00235617">
              <w:t>Followings are added:</w:t>
            </w:r>
          </w:p>
          <w:p w14:paraId="68657599" w14:textId="0A71A771" w:rsidR="00DE4D86" w:rsidRPr="00C8323D" w:rsidRDefault="00DE4D86" w:rsidP="00235617">
            <w:pPr>
              <w:ind w:firstLineChars="100" w:firstLine="210"/>
              <w:jc w:val="left"/>
            </w:pPr>
            <w:r w:rsidRPr="00DE4D86">
              <w:t>A-4 Downgrading Amazon Corretto 8</w:t>
            </w:r>
          </w:p>
        </w:tc>
        <w:tc>
          <w:tcPr>
            <w:tcW w:w="1921" w:type="dxa"/>
          </w:tcPr>
          <w:p w14:paraId="175D565C" w14:textId="488D209D" w:rsidR="00DE4D86" w:rsidRPr="004305F9" w:rsidRDefault="00DE4D86" w:rsidP="00FE514B">
            <w:pPr>
              <w:jc w:val="center"/>
            </w:pPr>
            <w:r w:rsidRPr="00DE4D86">
              <w:t>February 17</w:t>
            </w:r>
            <w:r>
              <w:t>, 2020</w:t>
            </w:r>
          </w:p>
        </w:tc>
      </w:tr>
      <w:tr w:rsidR="000A5469" w:rsidRPr="00C8323D" w14:paraId="57B77432" w14:textId="77777777" w:rsidTr="00533F59">
        <w:trPr>
          <w:gridAfter w:val="1"/>
          <w:wAfter w:w="104" w:type="dxa"/>
        </w:trPr>
        <w:tc>
          <w:tcPr>
            <w:tcW w:w="567" w:type="dxa"/>
          </w:tcPr>
          <w:p w14:paraId="44912356" w14:textId="70D9C3C3" w:rsidR="000A5469" w:rsidRDefault="000A5469" w:rsidP="00FE514B">
            <w:pPr>
              <w:pStyle w:val="default"/>
              <w:spacing w:line="0" w:lineRule="atLeast"/>
              <w:jc w:val="center"/>
              <w:rPr>
                <w:lang w:val="en-US" w:eastAsia="ja-JP"/>
              </w:rPr>
            </w:pPr>
            <w:r>
              <w:rPr>
                <w:rFonts w:hint="eastAsia"/>
                <w:lang w:val="en-US" w:eastAsia="ja-JP"/>
              </w:rPr>
              <w:t>3</w:t>
            </w:r>
          </w:p>
        </w:tc>
        <w:tc>
          <w:tcPr>
            <w:tcW w:w="1134" w:type="dxa"/>
          </w:tcPr>
          <w:p w14:paraId="0F057E80" w14:textId="6F402781" w:rsidR="000A5469" w:rsidRDefault="000A5469" w:rsidP="00FE514B">
            <w:pPr>
              <w:jc w:val="center"/>
            </w:pPr>
            <w:r>
              <w:rPr>
                <w:rFonts w:hint="eastAsia"/>
              </w:rPr>
              <w:t>1</w:t>
            </w:r>
            <w:r>
              <w:t>0.2.0</w:t>
            </w:r>
          </w:p>
        </w:tc>
        <w:tc>
          <w:tcPr>
            <w:tcW w:w="5592" w:type="dxa"/>
          </w:tcPr>
          <w:p w14:paraId="55B6C3AF" w14:textId="72412953" w:rsidR="000A5469" w:rsidRDefault="000A5469" w:rsidP="000A5469">
            <w:pPr>
              <w:widowControl/>
              <w:jc w:val="left"/>
            </w:pPr>
            <w:r w:rsidRPr="00235617">
              <w:t xml:space="preserve">Followings </w:t>
            </w:r>
            <w:r w:rsidR="00777A58" w:rsidRPr="00777A58">
              <w:t>has been fixed:</w:t>
            </w:r>
          </w:p>
          <w:p w14:paraId="60D2A953" w14:textId="52733CE4" w:rsidR="000A5469" w:rsidRPr="00235617" w:rsidRDefault="008F4206" w:rsidP="000A5469">
            <w:pPr>
              <w:widowControl/>
              <w:jc w:val="left"/>
            </w:pPr>
            <w:r>
              <w:rPr>
                <w:rFonts w:hint="eastAsia"/>
              </w:rPr>
              <w:t xml:space="preserve"> </w:t>
            </w:r>
            <w:r>
              <w:t xml:space="preserve"> </w:t>
            </w:r>
            <w:r w:rsidR="000D4165" w:rsidRPr="000D4165">
              <w:t>Figure 3-2 Confirmation method for group synchronization</w:t>
            </w:r>
          </w:p>
        </w:tc>
        <w:tc>
          <w:tcPr>
            <w:tcW w:w="1921" w:type="dxa"/>
          </w:tcPr>
          <w:p w14:paraId="0CB6B12B" w14:textId="3AE19DF4" w:rsidR="000A5469" w:rsidRPr="00DE4D86" w:rsidRDefault="00D178FA" w:rsidP="00FE514B">
            <w:pPr>
              <w:jc w:val="center"/>
            </w:pPr>
            <w:r>
              <w:t>April 21, 2020</w:t>
            </w:r>
          </w:p>
        </w:tc>
      </w:tr>
      <w:tr w:rsidR="000F28F8" w:rsidRPr="00C8323D" w14:paraId="0ADB7BBD" w14:textId="77777777" w:rsidTr="00533F59">
        <w:trPr>
          <w:gridAfter w:val="1"/>
          <w:wAfter w:w="104" w:type="dxa"/>
        </w:trPr>
        <w:tc>
          <w:tcPr>
            <w:tcW w:w="567" w:type="dxa"/>
          </w:tcPr>
          <w:p w14:paraId="24D245AD" w14:textId="2126AAF3" w:rsidR="000F28F8" w:rsidRDefault="000F28F8" w:rsidP="000F28F8">
            <w:pPr>
              <w:pStyle w:val="default"/>
              <w:spacing w:line="0" w:lineRule="atLeast"/>
              <w:jc w:val="center"/>
              <w:rPr>
                <w:lang w:val="en-US" w:eastAsia="ja-JP"/>
              </w:rPr>
            </w:pPr>
            <w:r>
              <w:rPr>
                <w:rFonts w:hint="eastAsia"/>
                <w:lang w:val="en-US" w:eastAsia="ja-JP"/>
              </w:rPr>
              <w:t>4</w:t>
            </w:r>
          </w:p>
        </w:tc>
        <w:tc>
          <w:tcPr>
            <w:tcW w:w="1134" w:type="dxa"/>
          </w:tcPr>
          <w:p w14:paraId="31C7CF72" w14:textId="7B9D0074" w:rsidR="000F28F8" w:rsidRDefault="000F28F8" w:rsidP="000F28F8">
            <w:pPr>
              <w:jc w:val="center"/>
            </w:pPr>
            <w:r>
              <w:rPr>
                <w:rFonts w:hint="eastAsia"/>
              </w:rPr>
              <w:t>1</w:t>
            </w:r>
            <w:r>
              <w:t>0.3.0</w:t>
            </w:r>
          </w:p>
        </w:tc>
        <w:tc>
          <w:tcPr>
            <w:tcW w:w="5592" w:type="dxa"/>
          </w:tcPr>
          <w:p w14:paraId="589724D3" w14:textId="77777777" w:rsidR="000F28F8" w:rsidRDefault="000F28F8" w:rsidP="000F28F8">
            <w:pPr>
              <w:widowControl/>
              <w:jc w:val="left"/>
            </w:pPr>
            <w:r w:rsidRPr="00235617">
              <w:t>Followings are added:</w:t>
            </w:r>
          </w:p>
          <w:p w14:paraId="596E1AD5" w14:textId="7F49105C" w:rsidR="000F28F8" w:rsidRPr="00235617" w:rsidRDefault="000F28F8" w:rsidP="004C57DE">
            <w:pPr>
              <w:widowControl/>
              <w:ind w:firstLineChars="100" w:firstLine="210"/>
              <w:jc w:val="left"/>
            </w:pPr>
            <w:r w:rsidRPr="000F28F8">
              <w:t>3.2.8 Items to check when you cannot access AD</w:t>
            </w:r>
          </w:p>
        </w:tc>
        <w:tc>
          <w:tcPr>
            <w:tcW w:w="1921" w:type="dxa"/>
          </w:tcPr>
          <w:p w14:paraId="70085616" w14:textId="7A49C744" w:rsidR="000F28F8" w:rsidRPr="000F28F8" w:rsidRDefault="000F28F8" w:rsidP="000F28F8">
            <w:pPr>
              <w:jc w:val="center"/>
            </w:pPr>
            <w:r>
              <w:rPr>
                <w:rFonts w:hint="eastAsia"/>
              </w:rPr>
              <w:t>J</w:t>
            </w:r>
            <w:r>
              <w:t>une</w:t>
            </w:r>
            <w:r>
              <w:rPr>
                <w:rFonts w:hint="eastAsia"/>
              </w:rPr>
              <w:t xml:space="preserve"> </w:t>
            </w:r>
            <w:r>
              <w:t>1, 2020</w:t>
            </w:r>
          </w:p>
        </w:tc>
      </w:tr>
      <w:tr w:rsidR="0050672E" w:rsidRPr="00C8323D" w14:paraId="1DC7847E" w14:textId="77777777" w:rsidTr="00533F59">
        <w:trPr>
          <w:gridAfter w:val="1"/>
          <w:wAfter w:w="104" w:type="dxa"/>
        </w:trPr>
        <w:tc>
          <w:tcPr>
            <w:tcW w:w="567" w:type="dxa"/>
          </w:tcPr>
          <w:p w14:paraId="57BB4EC0" w14:textId="0A329970" w:rsidR="0050672E" w:rsidRDefault="0050672E" w:rsidP="000F28F8">
            <w:pPr>
              <w:pStyle w:val="default"/>
              <w:spacing w:line="0" w:lineRule="atLeast"/>
              <w:jc w:val="center"/>
              <w:rPr>
                <w:lang w:val="en-US" w:eastAsia="ja-JP"/>
              </w:rPr>
            </w:pPr>
            <w:r>
              <w:rPr>
                <w:rFonts w:hint="eastAsia"/>
                <w:lang w:val="en-US" w:eastAsia="ja-JP"/>
              </w:rPr>
              <w:t>5</w:t>
            </w:r>
          </w:p>
        </w:tc>
        <w:tc>
          <w:tcPr>
            <w:tcW w:w="1134" w:type="dxa"/>
          </w:tcPr>
          <w:p w14:paraId="47C90F11" w14:textId="620B70BA" w:rsidR="0050672E" w:rsidRDefault="0050672E" w:rsidP="000F28F8">
            <w:pPr>
              <w:jc w:val="center"/>
            </w:pPr>
            <w:r>
              <w:rPr>
                <w:rFonts w:hint="eastAsia"/>
              </w:rPr>
              <w:t>1</w:t>
            </w:r>
            <w:r>
              <w:t>0.3.1</w:t>
            </w:r>
          </w:p>
        </w:tc>
        <w:tc>
          <w:tcPr>
            <w:tcW w:w="5592" w:type="dxa"/>
          </w:tcPr>
          <w:p w14:paraId="0753C78F" w14:textId="1D5EB252" w:rsidR="0050672E" w:rsidRPr="00235617" w:rsidRDefault="0050672E" w:rsidP="000F28F8">
            <w:pPr>
              <w:widowControl/>
              <w:jc w:val="left"/>
            </w:pPr>
            <w:r>
              <w:rPr>
                <w:rFonts w:hint="eastAsia"/>
              </w:rPr>
              <w:t>N</w:t>
            </w:r>
            <w:r>
              <w:t>one</w:t>
            </w:r>
          </w:p>
        </w:tc>
        <w:tc>
          <w:tcPr>
            <w:tcW w:w="1921" w:type="dxa"/>
          </w:tcPr>
          <w:p w14:paraId="341B7E42" w14:textId="0235F7CD" w:rsidR="0050672E" w:rsidRDefault="0050672E" w:rsidP="000F28F8">
            <w:pPr>
              <w:jc w:val="center"/>
            </w:pPr>
            <w:r>
              <w:t>July 22, 2020</w:t>
            </w:r>
          </w:p>
        </w:tc>
      </w:tr>
      <w:tr w:rsidR="007D1DC4" w14:paraId="2904FB1B"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486DEA13" w14:textId="77777777" w:rsidR="007D1DC4" w:rsidRDefault="007D1DC4">
            <w:pPr>
              <w:pStyle w:val="default"/>
              <w:spacing w:line="0" w:lineRule="atLeast"/>
              <w:jc w:val="center"/>
              <w:rPr>
                <w:lang w:val="en-US" w:eastAsia="ja-JP"/>
              </w:rPr>
            </w:pPr>
            <w:r>
              <w:rPr>
                <w:lang w:val="en-US" w:eastAsia="ja-JP"/>
              </w:rPr>
              <w:t>6</w:t>
            </w:r>
          </w:p>
        </w:tc>
        <w:tc>
          <w:tcPr>
            <w:tcW w:w="1134" w:type="dxa"/>
            <w:tcBorders>
              <w:top w:val="single" w:sz="4" w:space="0" w:color="auto"/>
              <w:left w:val="single" w:sz="4" w:space="0" w:color="auto"/>
              <w:bottom w:val="single" w:sz="4" w:space="0" w:color="auto"/>
              <w:right w:val="single" w:sz="4" w:space="0" w:color="auto"/>
            </w:tcBorders>
          </w:tcPr>
          <w:p w14:paraId="3BB9BABC" w14:textId="77777777" w:rsidR="007D1DC4" w:rsidRDefault="007D1DC4">
            <w:pPr>
              <w:jc w:val="center"/>
            </w:pPr>
            <w:r>
              <w:t>10.5.0</w:t>
            </w:r>
          </w:p>
        </w:tc>
        <w:tc>
          <w:tcPr>
            <w:tcW w:w="5592" w:type="dxa"/>
            <w:tcBorders>
              <w:top w:val="single" w:sz="4" w:space="0" w:color="auto"/>
              <w:left w:val="single" w:sz="4" w:space="0" w:color="auto"/>
              <w:bottom w:val="single" w:sz="4" w:space="0" w:color="auto"/>
              <w:right w:val="single" w:sz="4" w:space="0" w:color="auto"/>
            </w:tcBorders>
          </w:tcPr>
          <w:p w14:paraId="5F3DA459" w14:textId="77777777" w:rsidR="007D1DC4" w:rsidRDefault="007D1DC4">
            <w:pPr>
              <w:widowControl/>
              <w:jc w:val="left"/>
            </w:pPr>
            <w:r>
              <w:t>Followings are added:</w:t>
            </w:r>
          </w:p>
          <w:p w14:paraId="5AD6D34E" w14:textId="65FA9C66" w:rsidR="007D1DC4" w:rsidRDefault="007D1DC4" w:rsidP="002A34A8">
            <w:pPr>
              <w:widowControl/>
              <w:ind w:firstLineChars="100" w:firstLine="210"/>
              <w:jc w:val="left"/>
            </w:pPr>
            <w:r>
              <w:t>3.2.9 AD</w:t>
            </w:r>
            <w:r w:rsidR="00A24DF0">
              <w:t xml:space="preserve"> </w:t>
            </w:r>
            <w:r>
              <w:t>FS registration fails</w:t>
            </w:r>
          </w:p>
          <w:p w14:paraId="7E754387" w14:textId="5A4ECFA4" w:rsidR="007D1DC4" w:rsidRDefault="007D1DC4" w:rsidP="002A34A8">
            <w:pPr>
              <w:widowControl/>
              <w:ind w:firstLineChars="100" w:firstLine="210"/>
              <w:jc w:val="left"/>
            </w:pPr>
            <w:r>
              <w:t>3.2.10 Configuration fails in AD</w:t>
            </w:r>
            <w:r w:rsidR="00A24DF0">
              <w:t xml:space="preserve"> </w:t>
            </w:r>
            <w:r>
              <w:t>FS</w:t>
            </w:r>
          </w:p>
          <w:p w14:paraId="14FB2A20" w14:textId="4D67CE27" w:rsidR="007D1DC4" w:rsidRDefault="007D1DC4">
            <w:pPr>
              <w:widowControl/>
              <w:wordWrap w:val="0"/>
              <w:ind w:firstLineChars="100" w:firstLine="210"/>
              <w:jc w:val="left"/>
            </w:pPr>
            <w:r>
              <w:t xml:space="preserve">3.2.11 </w:t>
            </w:r>
            <w:r w:rsidR="00CD445F" w:rsidRPr="00CD445F">
              <w:t>Failed to log in with registered AD</w:t>
            </w:r>
            <w:r w:rsidR="006D1F43">
              <w:t xml:space="preserve"> </w:t>
            </w:r>
            <w:r w:rsidR="00CD445F" w:rsidRPr="00CD445F">
              <w:t>FS</w:t>
            </w:r>
          </w:p>
          <w:p w14:paraId="1499329F" w14:textId="77777777" w:rsidR="00990CB7" w:rsidRDefault="00990CB7" w:rsidP="00990CB7">
            <w:pPr>
              <w:widowControl/>
              <w:jc w:val="left"/>
            </w:pPr>
            <w:r w:rsidRPr="00235617">
              <w:t xml:space="preserve">Followings </w:t>
            </w:r>
            <w:r w:rsidRPr="00777A58">
              <w:t>has been fixed:</w:t>
            </w:r>
          </w:p>
          <w:p w14:paraId="73AC9D55" w14:textId="09D777E8" w:rsidR="00990CB7" w:rsidRDefault="00990CB7" w:rsidP="002A34A8">
            <w:pPr>
              <w:widowControl/>
              <w:ind w:left="210"/>
              <w:jc w:val="left"/>
            </w:pPr>
            <w:r w:rsidRPr="000F28F8">
              <w:t>3.2.8 Items to check when you cannot access AD</w:t>
            </w:r>
          </w:p>
        </w:tc>
        <w:tc>
          <w:tcPr>
            <w:tcW w:w="1921" w:type="dxa"/>
            <w:tcBorders>
              <w:top w:val="single" w:sz="4" w:space="0" w:color="auto"/>
              <w:left w:val="single" w:sz="4" w:space="0" w:color="auto"/>
              <w:bottom w:val="single" w:sz="4" w:space="0" w:color="auto"/>
              <w:right w:val="single" w:sz="4" w:space="0" w:color="auto"/>
            </w:tcBorders>
          </w:tcPr>
          <w:p w14:paraId="401CB97E" w14:textId="77777777" w:rsidR="007D1DC4" w:rsidRDefault="007D1DC4">
            <w:pPr>
              <w:jc w:val="center"/>
            </w:pPr>
            <w:r>
              <w:t>September 23, 2020</w:t>
            </w:r>
          </w:p>
        </w:tc>
      </w:tr>
      <w:tr w:rsidR="003C4EDE" w14:paraId="61555D19"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753D27D0" w14:textId="22E16B4A" w:rsidR="003C4EDE" w:rsidRDefault="003C4EDE">
            <w:pPr>
              <w:pStyle w:val="default"/>
              <w:spacing w:line="0" w:lineRule="atLeast"/>
              <w:jc w:val="center"/>
              <w:rPr>
                <w:lang w:val="en-US" w:eastAsia="ja-JP"/>
              </w:rPr>
            </w:pPr>
            <w:r>
              <w:rPr>
                <w:rFonts w:hint="eastAsia"/>
                <w:lang w:val="en-US" w:eastAsia="ja-JP"/>
              </w:rPr>
              <w:t>7</w:t>
            </w:r>
          </w:p>
        </w:tc>
        <w:tc>
          <w:tcPr>
            <w:tcW w:w="1134" w:type="dxa"/>
            <w:tcBorders>
              <w:top w:val="single" w:sz="4" w:space="0" w:color="auto"/>
              <w:left w:val="single" w:sz="4" w:space="0" w:color="auto"/>
              <w:bottom w:val="single" w:sz="4" w:space="0" w:color="auto"/>
              <w:right w:val="single" w:sz="4" w:space="0" w:color="auto"/>
            </w:tcBorders>
          </w:tcPr>
          <w:p w14:paraId="462D4382" w14:textId="3C232B9A" w:rsidR="003C4EDE" w:rsidRDefault="003C4EDE">
            <w:pPr>
              <w:jc w:val="center"/>
            </w:pPr>
            <w:r>
              <w:rPr>
                <w:rFonts w:hint="eastAsia"/>
              </w:rPr>
              <w:t>1</w:t>
            </w:r>
            <w:r>
              <w:t>0.5.1</w:t>
            </w:r>
          </w:p>
        </w:tc>
        <w:tc>
          <w:tcPr>
            <w:tcW w:w="5592" w:type="dxa"/>
            <w:tcBorders>
              <w:top w:val="single" w:sz="4" w:space="0" w:color="auto"/>
              <w:left w:val="single" w:sz="4" w:space="0" w:color="auto"/>
              <w:bottom w:val="single" w:sz="4" w:space="0" w:color="auto"/>
              <w:right w:val="single" w:sz="4" w:space="0" w:color="auto"/>
            </w:tcBorders>
          </w:tcPr>
          <w:p w14:paraId="0CD0BCF7" w14:textId="77777777" w:rsidR="003C4EDE" w:rsidRDefault="003C4EDE" w:rsidP="003C4EDE">
            <w:pPr>
              <w:widowControl/>
              <w:jc w:val="left"/>
            </w:pPr>
            <w:r>
              <w:t>Followings are added:</w:t>
            </w:r>
          </w:p>
          <w:p w14:paraId="5183B043" w14:textId="720FBE72" w:rsidR="003C4EDE" w:rsidRDefault="00E553C9" w:rsidP="002A34A8">
            <w:pPr>
              <w:widowControl/>
              <w:ind w:leftChars="100" w:left="210"/>
              <w:jc w:val="left"/>
            </w:pPr>
            <w:r>
              <w:rPr>
                <w:rFonts w:hint="eastAsia"/>
              </w:rPr>
              <w:t>A</w:t>
            </w:r>
            <w:r>
              <w:t xml:space="preserve">-5 </w:t>
            </w:r>
            <w:r w:rsidRPr="00E553C9">
              <w:t>Operation to disable the service</w:t>
            </w:r>
          </w:p>
        </w:tc>
        <w:tc>
          <w:tcPr>
            <w:tcW w:w="1921" w:type="dxa"/>
            <w:tcBorders>
              <w:top w:val="single" w:sz="4" w:space="0" w:color="auto"/>
              <w:left w:val="single" w:sz="4" w:space="0" w:color="auto"/>
              <w:bottom w:val="single" w:sz="4" w:space="0" w:color="auto"/>
              <w:right w:val="single" w:sz="4" w:space="0" w:color="auto"/>
            </w:tcBorders>
          </w:tcPr>
          <w:p w14:paraId="440DD29B" w14:textId="7DDB2A42" w:rsidR="003C4EDE" w:rsidRDefault="001519B9">
            <w:pPr>
              <w:jc w:val="center"/>
            </w:pPr>
            <w:r w:rsidRPr="001519B9">
              <w:t>November</w:t>
            </w:r>
            <w:r>
              <w:t xml:space="preserve"> </w:t>
            </w:r>
            <w:r w:rsidR="006B39BD">
              <w:t>9, 2020</w:t>
            </w:r>
          </w:p>
        </w:tc>
      </w:tr>
      <w:tr w:rsidR="002E4628" w14:paraId="553A8EDD"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72C141DA" w14:textId="7E28DAF9" w:rsidR="002E4628" w:rsidRDefault="002E4628">
            <w:pPr>
              <w:pStyle w:val="default"/>
              <w:spacing w:line="0" w:lineRule="atLeast"/>
              <w:jc w:val="center"/>
              <w:rPr>
                <w:lang w:val="en-US" w:eastAsia="ja-JP"/>
              </w:rPr>
            </w:pPr>
            <w:r>
              <w:rPr>
                <w:rFonts w:hint="eastAsia"/>
                <w:lang w:val="en-US" w:eastAsia="ja-JP"/>
              </w:rPr>
              <w:t>8</w:t>
            </w:r>
          </w:p>
        </w:tc>
        <w:tc>
          <w:tcPr>
            <w:tcW w:w="1134" w:type="dxa"/>
            <w:tcBorders>
              <w:top w:val="single" w:sz="4" w:space="0" w:color="auto"/>
              <w:left w:val="single" w:sz="4" w:space="0" w:color="auto"/>
              <w:bottom w:val="single" w:sz="4" w:space="0" w:color="auto"/>
              <w:right w:val="single" w:sz="4" w:space="0" w:color="auto"/>
            </w:tcBorders>
          </w:tcPr>
          <w:p w14:paraId="7B0838BC" w14:textId="542BE3B8" w:rsidR="002E4628" w:rsidRDefault="002E4628">
            <w:pPr>
              <w:jc w:val="center"/>
            </w:pPr>
            <w:r>
              <w:rPr>
                <w:rFonts w:hint="eastAsia"/>
              </w:rPr>
              <w:t>1</w:t>
            </w:r>
            <w:r>
              <w:t>0.6.0</w:t>
            </w:r>
          </w:p>
        </w:tc>
        <w:tc>
          <w:tcPr>
            <w:tcW w:w="5592" w:type="dxa"/>
            <w:tcBorders>
              <w:top w:val="single" w:sz="4" w:space="0" w:color="auto"/>
              <w:left w:val="single" w:sz="4" w:space="0" w:color="auto"/>
              <w:bottom w:val="single" w:sz="4" w:space="0" w:color="auto"/>
              <w:right w:val="single" w:sz="4" w:space="0" w:color="auto"/>
            </w:tcBorders>
          </w:tcPr>
          <w:p w14:paraId="0D10A2F4" w14:textId="77777777" w:rsidR="00AF5B48" w:rsidRDefault="00AF5B48" w:rsidP="00AF5B48">
            <w:pPr>
              <w:widowControl/>
              <w:jc w:val="left"/>
            </w:pPr>
            <w:r>
              <w:t>Followings are added:</w:t>
            </w:r>
          </w:p>
          <w:p w14:paraId="05757DE9" w14:textId="57E880D4" w:rsidR="002E4628" w:rsidRDefault="00B005F8" w:rsidP="003C4EDE">
            <w:pPr>
              <w:widowControl/>
              <w:jc w:val="left"/>
            </w:pPr>
            <w:r>
              <w:rPr>
                <w:rFonts w:hint="eastAsia"/>
              </w:rPr>
              <w:t xml:space="preserve"> </w:t>
            </w:r>
            <w:r>
              <w:t xml:space="preserve"> </w:t>
            </w:r>
            <w:r w:rsidR="00B92448">
              <w:fldChar w:fldCharType="begin"/>
            </w:r>
            <w:r w:rsidR="00B92448">
              <w:instrText xml:space="preserve"> REF _Ref61369709 \r \h </w:instrText>
            </w:r>
            <w:r w:rsidR="00B92448">
              <w:fldChar w:fldCharType="separate"/>
            </w:r>
            <w:r w:rsidR="00FC26E3">
              <w:t>3.1.2</w:t>
            </w:r>
            <w:r w:rsidR="00B92448">
              <w:fldChar w:fldCharType="end"/>
            </w:r>
            <w:r w:rsidR="00B92448">
              <w:fldChar w:fldCharType="begin"/>
            </w:r>
            <w:r w:rsidR="00B92448">
              <w:instrText xml:space="preserve"> REF _Ref61369693 \r \h </w:instrText>
            </w:r>
            <w:r w:rsidR="00B92448">
              <w:fldChar w:fldCharType="separate"/>
            </w:r>
            <w:r w:rsidR="00FC26E3">
              <w:t>(3)</w:t>
            </w:r>
            <w:r w:rsidR="00B92448">
              <w:fldChar w:fldCharType="end"/>
            </w:r>
            <w:r w:rsidR="00B92448">
              <w:t xml:space="preserve"> </w:t>
            </w:r>
            <w:r w:rsidR="00B92448">
              <w:fldChar w:fldCharType="begin"/>
            </w:r>
            <w:r w:rsidR="00B92448">
              <w:instrText xml:space="preserve"> REF _Ref61369693 \h </w:instrText>
            </w:r>
            <w:r w:rsidR="00B92448">
              <w:fldChar w:fldCharType="separate"/>
            </w:r>
            <w:r w:rsidR="00FC26E3" w:rsidRPr="00D918AA">
              <w:t>Check if the server certificate and private key are the correct key pair</w:t>
            </w:r>
            <w:r w:rsidR="00B92448">
              <w:fldChar w:fldCharType="end"/>
            </w:r>
          </w:p>
        </w:tc>
        <w:tc>
          <w:tcPr>
            <w:tcW w:w="1921" w:type="dxa"/>
            <w:tcBorders>
              <w:top w:val="single" w:sz="4" w:space="0" w:color="auto"/>
              <w:left w:val="single" w:sz="4" w:space="0" w:color="auto"/>
              <w:bottom w:val="single" w:sz="4" w:space="0" w:color="auto"/>
              <w:right w:val="single" w:sz="4" w:space="0" w:color="auto"/>
            </w:tcBorders>
          </w:tcPr>
          <w:p w14:paraId="076BFFA2" w14:textId="6AA9A376" w:rsidR="002E4628" w:rsidRPr="001519B9" w:rsidRDefault="000E665F">
            <w:pPr>
              <w:jc w:val="center"/>
            </w:pPr>
            <w:r w:rsidRPr="000E665F">
              <w:t>January</w:t>
            </w:r>
            <w:r>
              <w:t xml:space="preserve"> 12, 2021</w:t>
            </w:r>
          </w:p>
        </w:tc>
      </w:tr>
      <w:tr w:rsidR="00FE1920" w14:paraId="500205B6"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1BEF6A33" w14:textId="78A1FF44" w:rsidR="00FE1920" w:rsidRDefault="00FE1920">
            <w:pPr>
              <w:pStyle w:val="default"/>
              <w:spacing w:line="0" w:lineRule="atLeast"/>
              <w:jc w:val="center"/>
              <w:rPr>
                <w:lang w:val="en-US" w:eastAsia="ja-JP"/>
              </w:rPr>
            </w:pPr>
            <w:r>
              <w:rPr>
                <w:rFonts w:hint="eastAsia"/>
                <w:lang w:val="en-US" w:eastAsia="ja-JP"/>
              </w:rPr>
              <w:t>9</w:t>
            </w:r>
          </w:p>
        </w:tc>
        <w:tc>
          <w:tcPr>
            <w:tcW w:w="1134" w:type="dxa"/>
            <w:tcBorders>
              <w:top w:val="single" w:sz="4" w:space="0" w:color="auto"/>
              <w:left w:val="single" w:sz="4" w:space="0" w:color="auto"/>
              <w:bottom w:val="single" w:sz="4" w:space="0" w:color="auto"/>
              <w:right w:val="single" w:sz="4" w:space="0" w:color="auto"/>
            </w:tcBorders>
          </w:tcPr>
          <w:p w14:paraId="4AC9F799" w14:textId="3F628F23" w:rsidR="00FE1920" w:rsidRDefault="00FE1920">
            <w:pPr>
              <w:jc w:val="center"/>
            </w:pPr>
            <w:r>
              <w:rPr>
                <w:rFonts w:hint="eastAsia"/>
              </w:rPr>
              <w:t>1</w:t>
            </w:r>
            <w:r>
              <w:t>0.6.1</w:t>
            </w:r>
          </w:p>
        </w:tc>
        <w:tc>
          <w:tcPr>
            <w:tcW w:w="5592" w:type="dxa"/>
            <w:tcBorders>
              <w:top w:val="single" w:sz="4" w:space="0" w:color="auto"/>
              <w:left w:val="single" w:sz="4" w:space="0" w:color="auto"/>
              <w:bottom w:val="single" w:sz="4" w:space="0" w:color="auto"/>
              <w:right w:val="single" w:sz="4" w:space="0" w:color="auto"/>
            </w:tcBorders>
          </w:tcPr>
          <w:p w14:paraId="46A531A5" w14:textId="77777777" w:rsidR="00456793" w:rsidRDefault="00456793" w:rsidP="00456793">
            <w:pPr>
              <w:widowControl/>
              <w:jc w:val="left"/>
            </w:pPr>
            <w:r w:rsidRPr="00235617">
              <w:t xml:space="preserve">Followings </w:t>
            </w:r>
            <w:r w:rsidRPr="00777A58">
              <w:t>has been fixed:</w:t>
            </w:r>
          </w:p>
          <w:p w14:paraId="412C96F4" w14:textId="1061D34A" w:rsidR="00FE1920" w:rsidRDefault="000862CF" w:rsidP="00AF5B48">
            <w:pPr>
              <w:widowControl/>
              <w:jc w:val="left"/>
            </w:pPr>
            <w:r>
              <w:rPr>
                <w:rFonts w:hint="eastAsia"/>
              </w:rPr>
              <w:t xml:space="preserve"> </w:t>
            </w:r>
            <w:r>
              <w:t xml:space="preserve"> </w:t>
            </w:r>
            <w:r w:rsidRPr="000862CF">
              <w:t>A-4 Downgrading Amazon Corretto 11</w:t>
            </w:r>
          </w:p>
        </w:tc>
        <w:tc>
          <w:tcPr>
            <w:tcW w:w="1921" w:type="dxa"/>
            <w:tcBorders>
              <w:top w:val="single" w:sz="4" w:space="0" w:color="auto"/>
              <w:left w:val="single" w:sz="4" w:space="0" w:color="auto"/>
              <w:bottom w:val="single" w:sz="4" w:space="0" w:color="auto"/>
              <w:right w:val="single" w:sz="4" w:space="0" w:color="auto"/>
            </w:tcBorders>
          </w:tcPr>
          <w:p w14:paraId="66A7D778" w14:textId="407A7DD3" w:rsidR="00FE1920" w:rsidRPr="000E665F" w:rsidRDefault="004555B8">
            <w:pPr>
              <w:jc w:val="center"/>
            </w:pPr>
            <w:r>
              <w:rPr>
                <w:rFonts w:hint="eastAsia"/>
              </w:rPr>
              <w:t>M</w:t>
            </w:r>
            <w:r>
              <w:t>arch 2, 2021</w:t>
            </w:r>
          </w:p>
        </w:tc>
      </w:tr>
      <w:tr w:rsidR="002C452F" w14:paraId="5B45A086"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167D5AEF" w14:textId="36AE029D" w:rsidR="002C452F" w:rsidRDefault="002C452F">
            <w:pPr>
              <w:pStyle w:val="default"/>
              <w:spacing w:line="0" w:lineRule="atLeast"/>
              <w:jc w:val="center"/>
              <w:rPr>
                <w:lang w:val="en-US" w:eastAsia="ja-JP"/>
              </w:rPr>
            </w:pPr>
            <w:r>
              <w:rPr>
                <w:rFonts w:hint="eastAsia"/>
                <w:lang w:val="en-US" w:eastAsia="ja-JP"/>
              </w:rPr>
              <w:t>1</w:t>
            </w:r>
            <w:r>
              <w:rPr>
                <w:lang w:val="en-US" w:eastAsia="ja-JP"/>
              </w:rPr>
              <w:t>0</w:t>
            </w:r>
          </w:p>
        </w:tc>
        <w:tc>
          <w:tcPr>
            <w:tcW w:w="1134" w:type="dxa"/>
            <w:tcBorders>
              <w:top w:val="single" w:sz="4" w:space="0" w:color="auto"/>
              <w:left w:val="single" w:sz="4" w:space="0" w:color="auto"/>
              <w:bottom w:val="single" w:sz="4" w:space="0" w:color="auto"/>
              <w:right w:val="single" w:sz="4" w:space="0" w:color="auto"/>
            </w:tcBorders>
          </w:tcPr>
          <w:p w14:paraId="62164715" w14:textId="4B6D9171" w:rsidR="002C452F" w:rsidRDefault="002C452F">
            <w:pPr>
              <w:jc w:val="center"/>
            </w:pPr>
            <w:r>
              <w:rPr>
                <w:rFonts w:hint="eastAsia"/>
              </w:rPr>
              <w:t>1</w:t>
            </w:r>
            <w:r>
              <w:t>0.7.0</w:t>
            </w:r>
          </w:p>
        </w:tc>
        <w:tc>
          <w:tcPr>
            <w:tcW w:w="5592" w:type="dxa"/>
            <w:tcBorders>
              <w:top w:val="single" w:sz="4" w:space="0" w:color="auto"/>
              <w:left w:val="single" w:sz="4" w:space="0" w:color="auto"/>
              <w:bottom w:val="single" w:sz="4" w:space="0" w:color="auto"/>
              <w:right w:val="single" w:sz="4" w:space="0" w:color="auto"/>
            </w:tcBorders>
          </w:tcPr>
          <w:p w14:paraId="0BB1DCAE" w14:textId="2915C2D2" w:rsidR="002C452F" w:rsidRPr="00235617" w:rsidRDefault="002C452F" w:rsidP="00456793">
            <w:pPr>
              <w:widowControl/>
              <w:jc w:val="left"/>
            </w:pPr>
            <w:r>
              <w:rPr>
                <w:rFonts w:hint="eastAsia"/>
              </w:rPr>
              <w:t>N</w:t>
            </w:r>
            <w:r>
              <w:t>one</w:t>
            </w:r>
          </w:p>
        </w:tc>
        <w:tc>
          <w:tcPr>
            <w:tcW w:w="1921" w:type="dxa"/>
            <w:tcBorders>
              <w:top w:val="single" w:sz="4" w:space="0" w:color="auto"/>
              <w:left w:val="single" w:sz="4" w:space="0" w:color="auto"/>
              <w:bottom w:val="single" w:sz="4" w:space="0" w:color="auto"/>
              <w:right w:val="single" w:sz="4" w:space="0" w:color="auto"/>
            </w:tcBorders>
          </w:tcPr>
          <w:p w14:paraId="416BAFD7" w14:textId="407D4855" w:rsidR="002C452F" w:rsidRDefault="002C452F">
            <w:pPr>
              <w:jc w:val="center"/>
            </w:pPr>
            <w:r>
              <w:t>Jun 30, 2021</w:t>
            </w:r>
          </w:p>
        </w:tc>
      </w:tr>
      <w:tr w:rsidR="002C452F" w14:paraId="034D6ECB"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60E1F590" w14:textId="76FC4439" w:rsidR="002C452F" w:rsidRDefault="002C452F">
            <w:pPr>
              <w:pStyle w:val="default"/>
              <w:spacing w:line="0" w:lineRule="atLeast"/>
              <w:jc w:val="center"/>
              <w:rPr>
                <w:lang w:val="en-US" w:eastAsia="ja-JP"/>
              </w:rPr>
            </w:pPr>
            <w:r>
              <w:rPr>
                <w:rFonts w:hint="eastAsia"/>
                <w:lang w:val="en-US" w:eastAsia="ja-JP"/>
              </w:rPr>
              <w:t>1</w:t>
            </w:r>
            <w:r>
              <w:rPr>
                <w:lang w:val="en-US" w:eastAsia="ja-JP"/>
              </w:rPr>
              <w:t>1</w:t>
            </w:r>
          </w:p>
        </w:tc>
        <w:tc>
          <w:tcPr>
            <w:tcW w:w="1134" w:type="dxa"/>
            <w:tcBorders>
              <w:top w:val="single" w:sz="4" w:space="0" w:color="auto"/>
              <w:left w:val="single" w:sz="4" w:space="0" w:color="auto"/>
              <w:bottom w:val="single" w:sz="4" w:space="0" w:color="auto"/>
              <w:right w:val="single" w:sz="4" w:space="0" w:color="auto"/>
            </w:tcBorders>
          </w:tcPr>
          <w:p w14:paraId="57967AC4" w14:textId="7B019242" w:rsidR="002C452F" w:rsidRDefault="002C452F">
            <w:pPr>
              <w:jc w:val="center"/>
            </w:pPr>
            <w:r>
              <w:rPr>
                <w:rFonts w:hint="eastAsia"/>
              </w:rPr>
              <w:t>1</w:t>
            </w:r>
            <w:r>
              <w:t>0.8.0</w:t>
            </w:r>
          </w:p>
        </w:tc>
        <w:tc>
          <w:tcPr>
            <w:tcW w:w="5592" w:type="dxa"/>
            <w:tcBorders>
              <w:top w:val="single" w:sz="4" w:space="0" w:color="auto"/>
              <w:left w:val="single" w:sz="4" w:space="0" w:color="auto"/>
              <w:bottom w:val="single" w:sz="4" w:space="0" w:color="auto"/>
              <w:right w:val="single" w:sz="4" w:space="0" w:color="auto"/>
            </w:tcBorders>
          </w:tcPr>
          <w:p w14:paraId="5ACFAD68" w14:textId="7B25366F" w:rsidR="002C452F" w:rsidRDefault="00176F9D" w:rsidP="00456793">
            <w:pPr>
              <w:widowControl/>
              <w:jc w:val="left"/>
            </w:pPr>
            <w:r w:rsidRPr="00176F9D">
              <w:t>Corrected an error in the manual name.</w:t>
            </w:r>
          </w:p>
          <w:p w14:paraId="42F088CB" w14:textId="5CA0B841" w:rsidR="00176F9D" w:rsidRPr="00235617" w:rsidRDefault="00176F9D" w:rsidP="00456793">
            <w:pPr>
              <w:widowControl/>
              <w:jc w:val="left"/>
            </w:pPr>
            <w:r w:rsidRPr="00176F9D">
              <w:t>Table 1-1, Table 1-2</w:t>
            </w:r>
          </w:p>
        </w:tc>
        <w:tc>
          <w:tcPr>
            <w:tcW w:w="1921" w:type="dxa"/>
            <w:tcBorders>
              <w:top w:val="single" w:sz="4" w:space="0" w:color="auto"/>
              <w:left w:val="single" w:sz="4" w:space="0" w:color="auto"/>
              <w:bottom w:val="single" w:sz="4" w:space="0" w:color="auto"/>
              <w:right w:val="single" w:sz="4" w:space="0" w:color="auto"/>
            </w:tcBorders>
          </w:tcPr>
          <w:p w14:paraId="20BCBA8D" w14:textId="1E411AFD" w:rsidR="002C452F" w:rsidRDefault="007E7513">
            <w:pPr>
              <w:jc w:val="center"/>
            </w:pPr>
            <w:r>
              <w:t xml:space="preserve">September </w:t>
            </w:r>
            <w:r>
              <w:rPr>
                <w:rFonts w:hint="eastAsia"/>
              </w:rPr>
              <w:t>1</w:t>
            </w:r>
            <w:r>
              <w:t>7, 2021</w:t>
            </w:r>
          </w:p>
        </w:tc>
      </w:tr>
      <w:tr w:rsidR="00FA073A" w14:paraId="03323FF7"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1567DE97" w14:textId="587C831E" w:rsidR="00FA073A" w:rsidRDefault="00FA073A">
            <w:pPr>
              <w:pStyle w:val="default"/>
              <w:spacing w:line="0" w:lineRule="atLeast"/>
              <w:jc w:val="center"/>
              <w:rPr>
                <w:lang w:val="en-US" w:eastAsia="ja-JP"/>
              </w:rPr>
            </w:pPr>
            <w:r>
              <w:rPr>
                <w:rFonts w:hint="eastAsia"/>
                <w:lang w:val="en-US" w:eastAsia="ja-JP"/>
              </w:rPr>
              <w:t>1</w:t>
            </w:r>
            <w:r>
              <w:rPr>
                <w:lang w:val="en-US" w:eastAsia="ja-JP"/>
              </w:rPr>
              <w:t>2</w:t>
            </w:r>
          </w:p>
        </w:tc>
        <w:tc>
          <w:tcPr>
            <w:tcW w:w="1134" w:type="dxa"/>
            <w:tcBorders>
              <w:top w:val="single" w:sz="4" w:space="0" w:color="auto"/>
              <w:left w:val="single" w:sz="4" w:space="0" w:color="auto"/>
              <w:bottom w:val="single" w:sz="4" w:space="0" w:color="auto"/>
              <w:right w:val="single" w:sz="4" w:space="0" w:color="auto"/>
            </w:tcBorders>
          </w:tcPr>
          <w:p w14:paraId="4CD2F7A2" w14:textId="6EC1C5E5" w:rsidR="00FA073A" w:rsidRDefault="00FA073A">
            <w:pPr>
              <w:jc w:val="center"/>
            </w:pPr>
            <w:r>
              <w:rPr>
                <w:rFonts w:hint="eastAsia"/>
              </w:rPr>
              <w:t>1</w:t>
            </w:r>
            <w:r>
              <w:t>0.8.1</w:t>
            </w:r>
          </w:p>
        </w:tc>
        <w:tc>
          <w:tcPr>
            <w:tcW w:w="5592" w:type="dxa"/>
            <w:tcBorders>
              <w:top w:val="single" w:sz="4" w:space="0" w:color="auto"/>
              <w:left w:val="single" w:sz="4" w:space="0" w:color="auto"/>
              <w:bottom w:val="single" w:sz="4" w:space="0" w:color="auto"/>
              <w:right w:val="single" w:sz="4" w:space="0" w:color="auto"/>
            </w:tcBorders>
          </w:tcPr>
          <w:p w14:paraId="16AA5545" w14:textId="05D86E8E" w:rsidR="00FA073A" w:rsidRDefault="000E7AC8" w:rsidP="00FA073A">
            <w:pPr>
              <w:widowControl/>
              <w:jc w:val="left"/>
            </w:pPr>
            <w:r>
              <w:t>Followings are added:</w:t>
            </w:r>
          </w:p>
          <w:p w14:paraId="5B15F914" w14:textId="1C118780" w:rsidR="00AB7B3E" w:rsidRDefault="00AB7B3E" w:rsidP="00FA073A">
            <w:pPr>
              <w:widowControl/>
              <w:jc w:val="left"/>
            </w:pPr>
            <w:r>
              <w:fldChar w:fldCharType="begin"/>
            </w:r>
            <w:r>
              <w:instrText xml:space="preserve"> </w:instrText>
            </w:r>
            <w:r>
              <w:rPr>
                <w:rFonts w:hint="eastAsia"/>
              </w:rPr>
              <w:instrText>REF _Ref92303699 \n \h</w:instrText>
            </w:r>
            <w:r>
              <w:instrText xml:space="preserve"> </w:instrText>
            </w:r>
            <w:r>
              <w:fldChar w:fldCharType="separate"/>
            </w:r>
            <w:r w:rsidR="00FC26E3">
              <w:t>3.2.1</w:t>
            </w:r>
            <w:r>
              <w:fldChar w:fldCharType="end"/>
            </w:r>
            <w:r>
              <w:fldChar w:fldCharType="begin"/>
            </w:r>
            <w:r>
              <w:instrText xml:space="preserve"> REF _Ref92303710 \n \h </w:instrText>
            </w:r>
            <w:r>
              <w:fldChar w:fldCharType="separate"/>
            </w:r>
            <w:r w:rsidR="00FC26E3">
              <w:t>(6)</w:t>
            </w:r>
            <w:r>
              <w:fldChar w:fldCharType="end"/>
            </w:r>
            <w:r>
              <w:t xml:space="preserve"> </w:t>
            </w:r>
            <w:r>
              <w:fldChar w:fldCharType="begin"/>
            </w:r>
            <w:r>
              <w:instrText xml:space="preserve"> REF _Ref92303710 \h </w:instrText>
            </w:r>
            <w:r>
              <w:fldChar w:fldCharType="separate"/>
            </w:r>
            <w:r w:rsidR="00FC26E3" w:rsidRPr="00F4513C">
              <w:t>Check if access to the https port is blocked</w:t>
            </w:r>
            <w:r>
              <w:fldChar w:fldCharType="end"/>
            </w:r>
          </w:p>
          <w:p w14:paraId="2F7B05BE" w14:textId="5BEBB528" w:rsidR="000E7AC8" w:rsidRDefault="00CC0549" w:rsidP="000E7AC8">
            <w:pPr>
              <w:widowControl/>
              <w:jc w:val="left"/>
            </w:pPr>
            <w:r>
              <w:fldChar w:fldCharType="begin"/>
            </w:r>
            <w:r>
              <w:instrText xml:space="preserve"> REF _Ref93650076 \r \h </w:instrText>
            </w:r>
            <w:r>
              <w:fldChar w:fldCharType="separate"/>
            </w:r>
            <w:r w:rsidR="00FC26E3">
              <w:t>3.2.12</w:t>
            </w:r>
            <w:r>
              <w:fldChar w:fldCharType="end"/>
            </w:r>
            <w:r>
              <w:t xml:space="preserve"> </w:t>
            </w:r>
            <w:r>
              <w:fldChar w:fldCharType="begin"/>
            </w:r>
            <w:r>
              <w:instrText xml:space="preserve"> REF _Ref93650060 \h </w:instrText>
            </w:r>
            <w:r>
              <w:fldChar w:fldCharType="separate"/>
            </w:r>
            <w:r w:rsidR="00FC26E3" w:rsidRPr="00103828">
              <w:t>User directory service (Other) registration fails</w:t>
            </w:r>
            <w:r>
              <w:fldChar w:fldCharType="end"/>
            </w:r>
          </w:p>
          <w:p w14:paraId="5472E535" w14:textId="5D4F19C5" w:rsidR="00FA073A" w:rsidRPr="00176F9D" w:rsidRDefault="00CC0549" w:rsidP="000E7AC8">
            <w:pPr>
              <w:widowControl/>
              <w:jc w:val="left"/>
            </w:pPr>
            <w:r>
              <w:fldChar w:fldCharType="begin"/>
            </w:r>
            <w:r>
              <w:instrText xml:space="preserve"> REF _Ref93650113 \r \h </w:instrText>
            </w:r>
            <w:r>
              <w:fldChar w:fldCharType="separate"/>
            </w:r>
            <w:r w:rsidR="004E178B">
              <w:t>3.2.13</w:t>
            </w:r>
            <w:r>
              <w:fldChar w:fldCharType="end"/>
            </w:r>
            <w:r>
              <w:t xml:space="preserve"> </w:t>
            </w:r>
            <w:r>
              <w:fldChar w:fldCharType="begin"/>
            </w:r>
            <w:r>
              <w:instrText xml:space="preserve"> REF _Ref93650116 \h </w:instrText>
            </w:r>
            <w:r>
              <w:fldChar w:fldCharType="separate"/>
            </w:r>
            <w:r w:rsidR="004E178B" w:rsidRPr="00E86CB2">
              <w:t xml:space="preserve">The screen goes blank when </w:t>
            </w:r>
            <w:r w:rsidR="004E178B">
              <w:rPr>
                <w:rFonts w:hint="eastAsia"/>
              </w:rPr>
              <w:t>y</w:t>
            </w:r>
            <w:r w:rsidR="004E178B">
              <w:t>ou</w:t>
            </w:r>
            <w:r w:rsidR="004E178B" w:rsidRPr="00E86CB2">
              <w:t xml:space="preserve"> log in</w:t>
            </w:r>
            <w:r>
              <w:fldChar w:fldCharType="end"/>
            </w:r>
          </w:p>
        </w:tc>
        <w:tc>
          <w:tcPr>
            <w:tcW w:w="1921" w:type="dxa"/>
            <w:tcBorders>
              <w:top w:val="single" w:sz="4" w:space="0" w:color="auto"/>
              <w:left w:val="single" w:sz="4" w:space="0" w:color="auto"/>
              <w:bottom w:val="single" w:sz="4" w:space="0" w:color="auto"/>
              <w:right w:val="single" w:sz="4" w:space="0" w:color="auto"/>
            </w:tcBorders>
          </w:tcPr>
          <w:p w14:paraId="56CFF68C" w14:textId="44D683EE" w:rsidR="00FA073A" w:rsidRDefault="000E7AC8">
            <w:pPr>
              <w:jc w:val="center"/>
            </w:pPr>
            <w:r w:rsidRPr="000E665F">
              <w:t>January</w:t>
            </w:r>
            <w:r>
              <w:t xml:space="preserve"> 5, 2022</w:t>
            </w:r>
          </w:p>
        </w:tc>
      </w:tr>
      <w:tr w:rsidR="00DF635C" w14:paraId="078218C9"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2702282F" w14:textId="32AC6362" w:rsidR="00DF635C" w:rsidRDefault="00DF635C" w:rsidP="00DF635C">
            <w:pPr>
              <w:pStyle w:val="default"/>
              <w:spacing w:line="0" w:lineRule="atLeast"/>
              <w:jc w:val="center"/>
              <w:rPr>
                <w:lang w:val="en-US" w:eastAsia="ja-JP"/>
              </w:rPr>
            </w:pPr>
            <w:r>
              <w:rPr>
                <w:rFonts w:hint="eastAsia"/>
                <w:lang w:val="en-US" w:eastAsia="ja-JP"/>
              </w:rPr>
              <w:lastRenderedPageBreak/>
              <w:t>1</w:t>
            </w:r>
            <w:r>
              <w:rPr>
                <w:lang w:val="en-US" w:eastAsia="ja-JP"/>
              </w:rPr>
              <w:t>3</w:t>
            </w:r>
          </w:p>
        </w:tc>
        <w:tc>
          <w:tcPr>
            <w:tcW w:w="1134" w:type="dxa"/>
            <w:tcBorders>
              <w:top w:val="single" w:sz="4" w:space="0" w:color="auto"/>
              <w:left w:val="single" w:sz="4" w:space="0" w:color="auto"/>
              <w:bottom w:val="single" w:sz="4" w:space="0" w:color="auto"/>
              <w:right w:val="single" w:sz="4" w:space="0" w:color="auto"/>
            </w:tcBorders>
          </w:tcPr>
          <w:p w14:paraId="18CC65B9" w14:textId="3F8F49DD" w:rsidR="00DF635C" w:rsidRDefault="00DF635C" w:rsidP="00DF635C">
            <w:pPr>
              <w:jc w:val="center"/>
            </w:pPr>
            <w:r>
              <w:rPr>
                <w:rFonts w:hint="eastAsia"/>
              </w:rPr>
              <w:t>1</w:t>
            </w:r>
            <w:r>
              <w:t>0.8.2</w:t>
            </w:r>
          </w:p>
        </w:tc>
        <w:tc>
          <w:tcPr>
            <w:tcW w:w="5592" w:type="dxa"/>
            <w:tcBorders>
              <w:top w:val="single" w:sz="4" w:space="0" w:color="auto"/>
              <w:left w:val="single" w:sz="4" w:space="0" w:color="auto"/>
              <w:bottom w:val="single" w:sz="4" w:space="0" w:color="auto"/>
              <w:right w:val="single" w:sz="4" w:space="0" w:color="auto"/>
            </w:tcBorders>
          </w:tcPr>
          <w:p w14:paraId="74672B18" w14:textId="5FDA43BE" w:rsidR="00DF635C" w:rsidRDefault="00DF635C" w:rsidP="00DF635C">
            <w:pPr>
              <w:widowControl/>
              <w:jc w:val="left"/>
            </w:pPr>
            <w:r>
              <w:rPr>
                <w:rFonts w:hint="eastAsia"/>
              </w:rPr>
              <w:t>N</w:t>
            </w:r>
            <w:r>
              <w:t>one</w:t>
            </w:r>
          </w:p>
        </w:tc>
        <w:tc>
          <w:tcPr>
            <w:tcW w:w="1921" w:type="dxa"/>
            <w:tcBorders>
              <w:top w:val="single" w:sz="4" w:space="0" w:color="auto"/>
              <w:left w:val="single" w:sz="4" w:space="0" w:color="auto"/>
              <w:bottom w:val="single" w:sz="4" w:space="0" w:color="auto"/>
              <w:right w:val="single" w:sz="4" w:space="0" w:color="auto"/>
            </w:tcBorders>
          </w:tcPr>
          <w:p w14:paraId="34ED1D19" w14:textId="5E144B16" w:rsidR="00DF635C" w:rsidRPr="000E665F" w:rsidRDefault="00DF635C" w:rsidP="00DF635C">
            <w:pPr>
              <w:jc w:val="center"/>
            </w:pPr>
            <w:r>
              <w:t>April 21, 2022</w:t>
            </w:r>
          </w:p>
        </w:tc>
      </w:tr>
      <w:tr w:rsidR="00D95E9B" w14:paraId="272AC41B"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1428ACEA" w14:textId="3FCCE841" w:rsidR="00D95E9B" w:rsidRDefault="00D95E9B" w:rsidP="00DF635C">
            <w:pPr>
              <w:pStyle w:val="default"/>
              <w:spacing w:line="0" w:lineRule="atLeast"/>
              <w:jc w:val="center"/>
              <w:rPr>
                <w:lang w:val="en-US" w:eastAsia="ja-JP"/>
              </w:rPr>
            </w:pPr>
            <w:r>
              <w:rPr>
                <w:rFonts w:hint="eastAsia"/>
                <w:lang w:val="en-US" w:eastAsia="ja-JP"/>
              </w:rPr>
              <w:t>1</w:t>
            </w:r>
            <w:r>
              <w:rPr>
                <w:lang w:val="en-US" w:eastAsia="ja-JP"/>
              </w:rPr>
              <w:t>4</w:t>
            </w:r>
          </w:p>
        </w:tc>
        <w:tc>
          <w:tcPr>
            <w:tcW w:w="1134" w:type="dxa"/>
            <w:tcBorders>
              <w:top w:val="single" w:sz="4" w:space="0" w:color="auto"/>
              <w:left w:val="single" w:sz="4" w:space="0" w:color="auto"/>
              <w:bottom w:val="single" w:sz="4" w:space="0" w:color="auto"/>
              <w:right w:val="single" w:sz="4" w:space="0" w:color="auto"/>
            </w:tcBorders>
          </w:tcPr>
          <w:p w14:paraId="777E42BA" w14:textId="50DBA10A" w:rsidR="00D95E9B" w:rsidRDefault="00D95E9B" w:rsidP="00DF635C">
            <w:pPr>
              <w:jc w:val="center"/>
            </w:pPr>
            <w:r>
              <w:rPr>
                <w:rFonts w:hint="eastAsia"/>
              </w:rPr>
              <w:t>1</w:t>
            </w:r>
            <w:r>
              <w:t>0.8.3</w:t>
            </w:r>
          </w:p>
        </w:tc>
        <w:tc>
          <w:tcPr>
            <w:tcW w:w="5592" w:type="dxa"/>
            <w:tcBorders>
              <w:top w:val="single" w:sz="4" w:space="0" w:color="auto"/>
              <w:left w:val="single" w:sz="4" w:space="0" w:color="auto"/>
              <w:bottom w:val="single" w:sz="4" w:space="0" w:color="auto"/>
              <w:right w:val="single" w:sz="4" w:space="0" w:color="auto"/>
            </w:tcBorders>
          </w:tcPr>
          <w:p w14:paraId="6343C10E" w14:textId="77777777" w:rsidR="008940D1" w:rsidRDefault="008940D1" w:rsidP="008940D1">
            <w:pPr>
              <w:widowControl/>
              <w:jc w:val="left"/>
            </w:pPr>
            <w:r>
              <w:t>Followings are added:</w:t>
            </w:r>
          </w:p>
          <w:p w14:paraId="41D2E2D7" w14:textId="59766580" w:rsidR="00D95E9B" w:rsidRDefault="00E20948" w:rsidP="00DF635C">
            <w:pPr>
              <w:widowControl/>
              <w:jc w:val="left"/>
            </w:pPr>
            <w:r>
              <w:fldChar w:fldCharType="begin"/>
            </w:r>
            <w:r>
              <w:instrText xml:space="preserve"> </w:instrText>
            </w:r>
            <w:r>
              <w:rPr>
                <w:rFonts w:hint="eastAsia"/>
              </w:rPr>
              <w:instrText>REF _Ref107485533 \r \h</w:instrText>
            </w:r>
            <w:r>
              <w:instrText xml:space="preserve"> </w:instrText>
            </w:r>
            <w:r>
              <w:fldChar w:fldCharType="separate"/>
            </w:r>
            <w:r w:rsidR="004E178B">
              <w:t>3.2.14</w:t>
            </w:r>
            <w:r>
              <w:fldChar w:fldCharType="end"/>
            </w:r>
            <w:r>
              <w:t xml:space="preserve"> </w:t>
            </w:r>
            <w:r>
              <w:fldChar w:fldCharType="begin"/>
            </w:r>
            <w:r>
              <w:instrText xml:space="preserve"> REF _Ref107485534 \h </w:instrText>
            </w:r>
            <w:r>
              <w:fldChar w:fldCharType="separate"/>
            </w:r>
            <w:r w:rsidR="004E178B" w:rsidRPr="008940D1">
              <w:t>Unable to register each Ops Center product in Common Services, or upgrade installation does not proceed with Expres</w:t>
            </w:r>
            <w:r w:rsidR="004E178B">
              <w:rPr>
                <w:rFonts w:hint="eastAsia"/>
              </w:rPr>
              <w:t>s</w:t>
            </w:r>
            <w:r w:rsidR="004E178B" w:rsidRPr="008940D1">
              <w:t xml:space="preserve"> installer</w:t>
            </w:r>
            <w:r>
              <w:fldChar w:fldCharType="end"/>
            </w:r>
          </w:p>
        </w:tc>
        <w:tc>
          <w:tcPr>
            <w:tcW w:w="1921" w:type="dxa"/>
            <w:tcBorders>
              <w:top w:val="single" w:sz="4" w:space="0" w:color="auto"/>
              <w:left w:val="single" w:sz="4" w:space="0" w:color="auto"/>
              <w:bottom w:val="single" w:sz="4" w:space="0" w:color="auto"/>
              <w:right w:val="single" w:sz="4" w:space="0" w:color="auto"/>
            </w:tcBorders>
          </w:tcPr>
          <w:p w14:paraId="525522F4" w14:textId="49712F9D" w:rsidR="00D95E9B" w:rsidRDefault="00E20948" w:rsidP="00DF635C">
            <w:pPr>
              <w:jc w:val="center"/>
            </w:pPr>
            <w:r>
              <w:rPr>
                <w:rFonts w:hint="eastAsia"/>
              </w:rPr>
              <w:t>J</w:t>
            </w:r>
            <w:r>
              <w:t>une 30, 2022</w:t>
            </w:r>
          </w:p>
        </w:tc>
      </w:tr>
      <w:tr w:rsidR="0015379A" w14:paraId="33179198"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6722F9DA" w14:textId="561F899D" w:rsidR="0015379A" w:rsidRDefault="0015379A" w:rsidP="00DF635C">
            <w:pPr>
              <w:pStyle w:val="default"/>
              <w:spacing w:line="0" w:lineRule="atLeast"/>
              <w:jc w:val="center"/>
              <w:rPr>
                <w:lang w:val="en-US" w:eastAsia="ja-JP"/>
              </w:rPr>
            </w:pPr>
            <w:r>
              <w:rPr>
                <w:rFonts w:hint="eastAsia"/>
                <w:lang w:val="en-US" w:eastAsia="ja-JP"/>
              </w:rPr>
              <w:t>1</w:t>
            </w:r>
            <w:r>
              <w:rPr>
                <w:lang w:val="en-US" w:eastAsia="ja-JP"/>
              </w:rPr>
              <w:t>5</w:t>
            </w:r>
          </w:p>
        </w:tc>
        <w:tc>
          <w:tcPr>
            <w:tcW w:w="1134" w:type="dxa"/>
            <w:tcBorders>
              <w:top w:val="single" w:sz="4" w:space="0" w:color="auto"/>
              <w:left w:val="single" w:sz="4" w:space="0" w:color="auto"/>
              <w:bottom w:val="single" w:sz="4" w:space="0" w:color="auto"/>
              <w:right w:val="single" w:sz="4" w:space="0" w:color="auto"/>
            </w:tcBorders>
          </w:tcPr>
          <w:p w14:paraId="43D81023" w14:textId="55F8AD8E" w:rsidR="0015379A" w:rsidRDefault="0015379A" w:rsidP="00DF635C">
            <w:pPr>
              <w:jc w:val="center"/>
            </w:pPr>
            <w:r>
              <w:rPr>
                <w:rFonts w:hint="eastAsia"/>
              </w:rPr>
              <w:t>1</w:t>
            </w:r>
            <w:r>
              <w:t>0.9.0</w:t>
            </w:r>
          </w:p>
        </w:tc>
        <w:tc>
          <w:tcPr>
            <w:tcW w:w="5592" w:type="dxa"/>
            <w:tcBorders>
              <w:top w:val="single" w:sz="4" w:space="0" w:color="auto"/>
              <w:left w:val="single" w:sz="4" w:space="0" w:color="auto"/>
              <w:bottom w:val="single" w:sz="4" w:space="0" w:color="auto"/>
              <w:right w:val="single" w:sz="4" w:space="0" w:color="auto"/>
            </w:tcBorders>
          </w:tcPr>
          <w:p w14:paraId="394583DB" w14:textId="02095DE6" w:rsidR="00A52C28" w:rsidRDefault="00C95571" w:rsidP="008940D1">
            <w:pPr>
              <w:widowControl/>
              <w:jc w:val="left"/>
            </w:pPr>
            <w:r>
              <w:t>Correcte</w:t>
            </w:r>
            <w:r w:rsidR="00A52C28">
              <w:t>d default port numbers</w:t>
            </w:r>
            <w:r w:rsidR="00AC7233">
              <w:t xml:space="preserve"> </w:t>
            </w:r>
            <w:r w:rsidR="00AC7233" w:rsidRPr="00AC7233">
              <w:t>in the following section</w:t>
            </w:r>
            <w:r w:rsidR="00A52C28">
              <w:t>.</w:t>
            </w:r>
          </w:p>
          <w:p w14:paraId="03B9904E" w14:textId="212D2D9D" w:rsidR="002B4B62" w:rsidRDefault="00482882" w:rsidP="008940D1">
            <w:pPr>
              <w:widowControl/>
              <w:jc w:val="left"/>
            </w:pPr>
            <w:r>
              <w:fldChar w:fldCharType="begin"/>
            </w:r>
            <w:r>
              <w:instrText xml:space="preserve"> REF _Ref61369691 \r \h </w:instrText>
            </w:r>
            <w:r>
              <w:fldChar w:fldCharType="separate"/>
            </w:r>
            <w:r w:rsidR="00FC26E3">
              <w:t>3.1.2</w:t>
            </w:r>
            <w:r>
              <w:fldChar w:fldCharType="end"/>
            </w:r>
            <w:r w:rsidRPr="00482882">
              <w:t xml:space="preserve"> Items to check when Common Services cannot be started</w:t>
            </w:r>
          </w:p>
          <w:p w14:paraId="65BF9465" w14:textId="0C769BB5" w:rsidR="00BF0AA2" w:rsidRDefault="008D62D1" w:rsidP="008940D1">
            <w:pPr>
              <w:widowControl/>
              <w:jc w:val="left"/>
            </w:pPr>
            <w:r>
              <w:t>Corrected</w:t>
            </w:r>
            <w:r w:rsidR="00BF0AA2">
              <w:t xml:space="preserve"> commands</w:t>
            </w:r>
            <w:r w:rsidR="00AC7233">
              <w:t xml:space="preserve"> </w:t>
            </w:r>
            <w:r w:rsidR="00AC7233" w:rsidRPr="00AC7233">
              <w:t>in the following section</w:t>
            </w:r>
            <w:r w:rsidR="00AC7233">
              <w:t>s.</w:t>
            </w:r>
          </w:p>
          <w:p w14:paraId="3092CE18" w14:textId="2E20B4FF" w:rsidR="00E91503" w:rsidRDefault="00E91503" w:rsidP="008940D1">
            <w:pPr>
              <w:widowControl/>
              <w:jc w:val="left"/>
            </w:pPr>
            <w:r>
              <w:fldChar w:fldCharType="begin"/>
            </w:r>
            <w:r>
              <w:instrText xml:space="preserve"> REF _Ref355857124 \r \h </w:instrText>
            </w:r>
            <w:r>
              <w:fldChar w:fldCharType="separate"/>
            </w:r>
            <w:r>
              <w:t>1.5.3</w:t>
            </w:r>
            <w:r>
              <w:fldChar w:fldCharType="end"/>
            </w:r>
            <w:r w:rsidR="00913213">
              <w:rPr>
                <w:rFonts w:hint="eastAsia"/>
              </w:rPr>
              <w:t xml:space="preserve"> </w:t>
            </w:r>
            <w:r w:rsidR="008E6EC6" w:rsidRPr="008E6EC6">
              <w:t>Failure during uninstallation</w:t>
            </w:r>
          </w:p>
          <w:p w14:paraId="06520D71" w14:textId="0131DA27" w:rsidR="00B32BBC" w:rsidRDefault="00CA32CA" w:rsidP="008940D1">
            <w:pPr>
              <w:widowControl/>
              <w:jc w:val="left"/>
            </w:pPr>
            <w:r>
              <w:fldChar w:fldCharType="begin"/>
            </w:r>
            <w:r>
              <w:instrText xml:space="preserve"> REF _Ref61369691 \r \h </w:instrText>
            </w:r>
            <w:r>
              <w:fldChar w:fldCharType="separate"/>
            </w:r>
            <w:r w:rsidR="00FC26E3">
              <w:t>3.1.2</w:t>
            </w:r>
            <w:r>
              <w:fldChar w:fldCharType="end"/>
            </w:r>
            <w:r w:rsidR="00D13ACE">
              <w:t xml:space="preserve"> </w:t>
            </w:r>
            <w:r w:rsidR="00D13ACE" w:rsidRPr="00482882">
              <w:t>Items to check when Common Services cannot be started</w:t>
            </w:r>
          </w:p>
          <w:p w14:paraId="29286CA2" w14:textId="160D2F72" w:rsidR="00B32BBC" w:rsidRDefault="00CA32CA" w:rsidP="008940D1">
            <w:pPr>
              <w:widowControl/>
              <w:jc w:val="left"/>
            </w:pPr>
            <w:r>
              <w:fldChar w:fldCharType="begin"/>
            </w:r>
            <w:r>
              <w:instrText xml:space="preserve"> REF _Ref92303699 \r \h </w:instrText>
            </w:r>
            <w:r>
              <w:fldChar w:fldCharType="separate"/>
            </w:r>
            <w:r w:rsidR="00FC26E3">
              <w:t>3.2.1</w:t>
            </w:r>
            <w:r>
              <w:fldChar w:fldCharType="end"/>
            </w:r>
            <w:r w:rsidR="00D13ACE" w:rsidRPr="00D13ACE">
              <w:t xml:space="preserve"> Items to check when you cannot access Hitachi Ops Center</w:t>
            </w:r>
          </w:p>
          <w:p w14:paraId="16CB4CCE" w14:textId="7DB20C04" w:rsidR="00CA32CA" w:rsidRPr="00482882" w:rsidRDefault="00B32BBC" w:rsidP="008940D1">
            <w:pPr>
              <w:widowControl/>
              <w:jc w:val="left"/>
            </w:pPr>
            <w:r>
              <w:fldChar w:fldCharType="begin"/>
            </w:r>
            <w:r>
              <w:instrText xml:space="preserve"> REF _Ref115105163 \r \h </w:instrText>
            </w:r>
            <w:r>
              <w:fldChar w:fldCharType="separate"/>
            </w:r>
            <w:r w:rsidR="00FC26E3">
              <w:t>3.2.2</w:t>
            </w:r>
            <w:r>
              <w:fldChar w:fldCharType="end"/>
            </w:r>
            <w:r w:rsidR="00D13ACE" w:rsidRPr="00D13ACE">
              <w:t xml:space="preserve"> Initializing the sysadmin user password</w:t>
            </w:r>
          </w:p>
          <w:p w14:paraId="62286642" w14:textId="2B3B9609" w:rsidR="00FC7F08" w:rsidRDefault="00C264D4" w:rsidP="008940D1">
            <w:pPr>
              <w:widowControl/>
              <w:jc w:val="left"/>
            </w:pPr>
            <w:r>
              <w:t xml:space="preserve">Replaced </w:t>
            </w:r>
            <w:r w:rsidR="00226EFE">
              <w:t xml:space="preserve">the procedure </w:t>
            </w:r>
            <w:r w:rsidR="00765FBC">
              <w:rPr>
                <w:rFonts w:hint="eastAsia"/>
              </w:rPr>
              <w:t>f</w:t>
            </w:r>
            <w:r w:rsidR="00765FBC">
              <w:t>or chang</w:t>
            </w:r>
            <w:r w:rsidR="00A364FF">
              <w:t>ing the user password</w:t>
            </w:r>
            <w:r w:rsidR="000B41B3" w:rsidRPr="00AC7233">
              <w:t xml:space="preserve"> in the following section</w:t>
            </w:r>
            <w:r w:rsidR="00A364FF">
              <w:t>.</w:t>
            </w:r>
          </w:p>
          <w:p w14:paraId="17D7B30C" w14:textId="081B6652" w:rsidR="0015379A" w:rsidRDefault="00F32971" w:rsidP="008940D1">
            <w:pPr>
              <w:widowControl/>
              <w:jc w:val="left"/>
            </w:pPr>
            <w:r>
              <w:fldChar w:fldCharType="begin"/>
            </w:r>
            <w:r>
              <w:instrText xml:space="preserve"> REF _Ref115076308 \r \h </w:instrText>
            </w:r>
            <w:r>
              <w:fldChar w:fldCharType="separate"/>
            </w:r>
            <w:r w:rsidR="00FC26E3">
              <w:t>3.2.2</w:t>
            </w:r>
            <w:r>
              <w:fldChar w:fldCharType="end"/>
            </w:r>
            <w:r w:rsidR="00D027ED">
              <w:t xml:space="preserve"> Initializing the sysadmin user password</w:t>
            </w:r>
          </w:p>
          <w:p w14:paraId="0CAB6C3B" w14:textId="1C75A14D" w:rsidR="00C253CF" w:rsidRDefault="00AD142C" w:rsidP="008940D1">
            <w:pPr>
              <w:widowControl/>
              <w:jc w:val="left"/>
            </w:pPr>
            <w:r>
              <w:t xml:space="preserve">Corrected figures </w:t>
            </w:r>
            <w:r w:rsidRPr="00AC7233">
              <w:t>in the following section</w:t>
            </w:r>
            <w:r w:rsidR="0096788C">
              <w:t>s</w:t>
            </w:r>
            <w:r>
              <w:t>.</w:t>
            </w:r>
          </w:p>
          <w:p w14:paraId="01F813DD" w14:textId="5B955559" w:rsidR="000D6486" w:rsidRDefault="000D6486" w:rsidP="000D6486">
            <w:pPr>
              <w:widowControl/>
              <w:jc w:val="left"/>
            </w:pPr>
            <w:r>
              <w:fldChar w:fldCharType="begin"/>
            </w:r>
            <w:r>
              <w:instrText xml:space="preserve"> REF _Ref92303699 \r \h </w:instrText>
            </w:r>
            <w:r>
              <w:fldChar w:fldCharType="separate"/>
            </w:r>
            <w:r w:rsidR="00FC26E3">
              <w:t>3.2.1</w:t>
            </w:r>
            <w:r>
              <w:fldChar w:fldCharType="end"/>
            </w:r>
            <w:r w:rsidRPr="00D13ACE">
              <w:t xml:space="preserve"> Items to check when you cannot access Hitachi Ops Center</w:t>
            </w:r>
          </w:p>
          <w:p w14:paraId="52EFF6CA" w14:textId="69B4B6C9" w:rsidR="0015379A" w:rsidRDefault="000D6486" w:rsidP="008940D1">
            <w:pPr>
              <w:widowControl/>
              <w:jc w:val="left"/>
            </w:pPr>
            <w:r>
              <w:fldChar w:fldCharType="begin"/>
            </w:r>
            <w:r>
              <w:instrText xml:space="preserve"> REF _Ref115105340 \r \h </w:instrText>
            </w:r>
            <w:r>
              <w:fldChar w:fldCharType="separate"/>
            </w:r>
            <w:r w:rsidR="00FC26E3">
              <w:t>3.2.3</w:t>
            </w:r>
            <w:r>
              <w:fldChar w:fldCharType="end"/>
            </w:r>
            <w:r>
              <w:t xml:space="preserve"> </w:t>
            </w:r>
            <w:r w:rsidR="00076CC1" w:rsidRPr="00076CC1">
              <w:t>Synchronization with Active Directory group fails</w:t>
            </w:r>
          </w:p>
        </w:tc>
        <w:tc>
          <w:tcPr>
            <w:tcW w:w="1921" w:type="dxa"/>
            <w:tcBorders>
              <w:top w:val="single" w:sz="4" w:space="0" w:color="auto"/>
              <w:left w:val="single" w:sz="4" w:space="0" w:color="auto"/>
              <w:bottom w:val="single" w:sz="4" w:space="0" w:color="auto"/>
              <w:right w:val="single" w:sz="4" w:space="0" w:color="auto"/>
            </w:tcBorders>
          </w:tcPr>
          <w:p w14:paraId="5ADB88AF" w14:textId="0BD9CEA2" w:rsidR="0015379A" w:rsidRDefault="00A364FF" w:rsidP="00DF635C">
            <w:pPr>
              <w:jc w:val="center"/>
            </w:pPr>
            <w:r>
              <w:rPr>
                <w:rFonts w:hint="eastAsia"/>
              </w:rPr>
              <w:t>S</w:t>
            </w:r>
            <w:r>
              <w:t>ep</w:t>
            </w:r>
            <w:r w:rsidR="00964A39">
              <w:t>tember 26, 2022</w:t>
            </w:r>
          </w:p>
        </w:tc>
      </w:tr>
      <w:tr w:rsidR="002A3BDC" w14:paraId="626CAF75" w14:textId="77777777" w:rsidTr="007D1DC4">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504E5D64" w14:textId="0B6DD98B" w:rsidR="002A3BDC" w:rsidRDefault="002A3BDC" w:rsidP="00DF635C">
            <w:pPr>
              <w:pStyle w:val="default"/>
              <w:spacing w:line="0" w:lineRule="atLeast"/>
              <w:jc w:val="center"/>
              <w:rPr>
                <w:lang w:val="en-US" w:eastAsia="ja-JP"/>
              </w:rPr>
            </w:pPr>
            <w:r>
              <w:rPr>
                <w:rFonts w:hint="eastAsia"/>
                <w:lang w:val="en-US" w:eastAsia="ja-JP"/>
              </w:rPr>
              <w:t>1</w:t>
            </w:r>
            <w:r>
              <w:rPr>
                <w:lang w:val="en-US" w:eastAsia="ja-JP"/>
              </w:rPr>
              <w:t>6</w:t>
            </w:r>
          </w:p>
        </w:tc>
        <w:tc>
          <w:tcPr>
            <w:tcW w:w="1134" w:type="dxa"/>
            <w:tcBorders>
              <w:top w:val="single" w:sz="4" w:space="0" w:color="auto"/>
              <w:left w:val="single" w:sz="4" w:space="0" w:color="auto"/>
              <w:bottom w:val="single" w:sz="4" w:space="0" w:color="auto"/>
              <w:right w:val="single" w:sz="4" w:space="0" w:color="auto"/>
            </w:tcBorders>
          </w:tcPr>
          <w:p w14:paraId="6961A516" w14:textId="1B87A84C" w:rsidR="002A3BDC" w:rsidRDefault="002A3BDC" w:rsidP="00DF635C">
            <w:pPr>
              <w:jc w:val="center"/>
            </w:pPr>
            <w:r>
              <w:rPr>
                <w:rFonts w:hint="eastAsia"/>
              </w:rPr>
              <w:t>1</w:t>
            </w:r>
            <w:r>
              <w:t>0.9.1</w:t>
            </w:r>
          </w:p>
        </w:tc>
        <w:tc>
          <w:tcPr>
            <w:tcW w:w="5592" w:type="dxa"/>
            <w:tcBorders>
              <w:top w:val="single" w:sz="4" w:space="0" w:color="auto"/>
              <w:left w:val="single" w:sz="4" w:space="0" w:color="auto"/>
              <w:bottom w:val="single" w:sz="4" w:space="0" w:color="auto"/>
              <w:right w:val="single" w:sz="4" w:space="0" w:color="auto"/>
            </w:tcBorders>
          </w:tcPr>
          <w:p w14:paraId="05DF8A3D" w14:textId="77777777" w:rsidR="00233D7C" w:rsidRDefault="00233D7C" w:rsidP="00233D7C">
            <w:pPr>
              <w:widowControl/>
              <w:jc w:val="left"/>
            </w:pPr>
            <w:r>
              <w:t>Followings are added:</w:t>
            </w:r>
          </w:p>
          <w:p w14:paraId="26CB5ADB" w14:textId="24867D18" w:rsidR="00412F32" w:rsidRDefault="0045014A" w:rsidP="00233D7C">
            <w:pPr>
              <w:widowControl/>
              <w:jc w:val="left"/>
            </w:pPr>
            <w:r>
              <w:fldChar w:fldCharType="begin"/>
            </w:r>
            <w:r>
              <w:instrText xml:space="preserve"> REF _Ref125398247 \r \h </w:instrText>
            </w:r>
            <w:r>
              <w:fldChar w:fldCharType="separate"/>
            </w:r>
            <w:r w:rsidR="00FC26E3">
              <w:t>3.1.3</w:t>
            </w:r>
            <w:r>
              <w:fldChar w:fldCharType="end"/>
            </w:r>
            <w:r w:rsidR="00315295">
              <w:t xml:space="preserve"> </w:t>
            </w:r>
            <w:r w:rsidR="00315295">
              <w:fldChar w:fldCharType="begin"/>
            </w:r>
            <w:r w:rsidR="00315295">
              <w:instrText xml:space="preserve"> REF _Ref125398247 \h </w:instrText>
            </w:r>
            <w:r w:rsidR="00315295">
              <w:fldChar w:fldCharType="separate"/>
            </w:r>
            <w:r w:rsidR="00FC26E3" w:rsidRPr="00C3368F">
              <w:t>Items to check when Common Services cannot be started in OVA</w:t>
            </w:r>
            <w:r w:rsidR="00315295">
              <w:fldChar w:fldCharType="end"/>
            </w:r>
          </w:p>
          <w:p w14:paraId="015CA070" w14:textId="6507A689" w:rsidR="00233D7C" w:rsidRDefault="00233D7C" w:rsidP="008940D1">
            <w:pPr>
              <w:widowControl/>
              <w:jc w:val="left"/>
            </w:pPr>
            <w:r>
              <w:fldChar w:fldCharType="begin"/>
            </w:r>
            <w:r>
              <w:instrText xml:space="preserve"> REF _Ref125389735 \r \h </w:instrText>
            </w:r>
            <w:r>
              <w:fldChar w:fldCharType="separate"/>
            </w:r>
            <w:r>
              <w:t>3.2.15</w:t>
            </w:r>
            <w:r>
              <w:fldChar w:fldCharType="end"/>
            </w:r>
            <w:r>
              <w:t xml:space="preserve"> </w:t>
            </w:r>
            <w:r>
              <w:fldChar w:fldCharType="begin"/>
            </w:r>
            <w:r>
              <w:instrText xml:space="preserve"> REF _Ref125389735 \h </w:instrText>
            </w:r>
            <w:r>
              <w:fldChar w:fldCharType="separate"/>
            </w:r>
            <w:r>
              <w:t>O</w:t>
            </w:r>
            <w:r w:rsidRPr="007E6A4D">
              <w:t>ut of memory occurs</w:t>
            </w:r>
            <w:r>
              <w:fldChar w:fldCharType="end"/>
            </w:r>
          </w:p>
          <w:p w14:paraId="4C769B2D" w14:textId="54C40D00" w:rsidR="00233D7C" w:rsidRDefault="00233D7C" w:rsidP="008940D1">
            <w:pPr>
              <w:widowControl/>
              <w:jc w:val="left"/>
            </w:pPr>
            <w:r>
              <w:fldChar w:fldCharType="begin"/>
            </w:r>
            <w:r>
              <w:instrText xml:space="preserve"> REF _Ref125389746 \r \h </w:instrText>
            </w:r>
            <w:r>
              <w:fldChar w:fldCharType="separate"/>
            </w:r>
            <w:r>
              <w:t>3.2.16</w:t>
            </w:r>
            <w:r>
              <w:fldChar w:fldCharType="end"/>
            </w:r>
            <w:r>
              <w:t xml:space="preserve"> </w:t>
            </w:r>
            <w:r>
              <w:fldChar w:fldCharType="begin"/>
            </w:r>
            <w:r>
              <w:instrText xml:space="preserve"> REF _Ref125389746 \h </w:instrText>
            </w:r>
            <w:r>
              <w:fldChar w:fldCharType="separate"/>
            </w:r>
            <w:r w:rsidRPr="00DD3BB9">
              <w:t>[Hitachi Edition]</w:t>
            </w:r>
            <w:r>
              <w:t xml:space="preserve"> </w:t>
            </w:r>
            <w:r w:rsidRPr="00DD3BB9">
              <w:t>RemoteOps log Download API is Time Out</w:t>
            </w:r>
            <w:r>
              <w:fldChar w:fldCharType="end"/>
            </w:r>
          </w:p>
          <w:p w14:paraId="62071C13" w14:textId="0D1A059F" w:rsidR="002A3BDC" w:rsidRDefault="00233D7C" w:rsidP="008940D1">
            <w:pPr>
              <w:widowControl/>
              <w:jc w:val="left"/>
            </w:pPr>
            <w:r>
              <w:fldChar w:fldCharType="begin"/>
            </w:r>
            <w:r>
              <w:instrText xml:space="preserve"> REF _Ref125389753 \r \h </w:instrText>
            </w:r>
            <w:r>
              <w:fldChar w:fldCharType="separate"/>
            </w:r>
            <w:r>
              <w:t>3.2.17</w:t>
            </w:r>
            <w:r>
              <w:fldChar w:fldCharType="end"/>
            </w:r>
            <w:r>
              <w:t xml:space="preserve"> </w:t>
            </w:r>
            <w:r>
              <w:fldChar w:fldCharType="begin"/>
            </w:r>
            <w:r>
              <w:instrText xml:space="preserve"> REF _Ref125389753 \h </w:instrText>
            </w:r>
            <w:r>
              <w:fldChar w:fldCharType="separate"/>
            </w:r>
            <w:r w:rsidRPr="00DD3BB9">
              <w:t>[Hitachi Edition]</w:t>
            </w:r>
            <w:r>
              <w:t xml:space="preserve"> </w:t>
            </w:r>
            <w:r w:rsidRPr="0054241A">
              <w:t>If an error occurs in the Common Services RemoteOps, what log should check?</w:t>
            </w:r>
            <w:r>
              <w:fldChar w:fldCharType="end"/>
            </w:r>
            <w:r w:rsidR="0066491D">
              <w:br/>
            </w:r>
            <w:r w:rsidR="00762002">
              <w:fldChar w:fldCharType="begin"/>
            </w:r>
            <w:r w:rsidR="00762002">
              <w:instrText xml:space="preserve"> REF _Ref125396075 \r \h </w:instrText>
            </w:r>
            <w:r w:rsidR="00762002">
              <w:fldChar w:fldCharType="separate"/>
            </w:r>
            <w:r w:rsidR="00762002">
              <w:t>3.2.18</w:t>
            </w:r>
            <w:r w:rsidR="00762002">
              <w:fldChar w:fldCharType="end"/>
            </w:r>
            <w:r w:rsidR="00762002">
              <w:rPr>
                <w:rFonts w:hint="eastAsia"/>
              </w:rPr>
              <w:t xml:space="preserve"> </w:t>
            </w:r>
            <w:r w:rsidR="00762002">
              <w:fldChar w:fldCharType="begin"/>
            </w:r>
            <w:r w:rsidR="00762002">
              <w:instrText xml:space="preserve"> REF _Ref125396075 \h </w:instrText>
            </w:r>
            <w:r w:rsidR="00762002">
              <w:fldChar w:fldCharType="separate"/>
            </w:r>
            <w:r w:rsidR="00FC26E3" w:rsidRPr="00371BAF">
              <w:t>Initializing the truststore password</w:t>
            </w:r>
            <w:r w:rsidR="00762002">
              <w:fldChar w:fldCharType="end"/>
            </w:r>
          </w:p>
        </w:tc>
        <w:tc>
          <w:tcPr>
            <w:tcW w:w="1921" w:type="dxa"/>
            <w:tcBorders>
              <w:top w:val="single" w:sz="4" w:space="0" w:color="auto"/>
              <w:left w:val="single" w:sz="4" w:space="0" w:color="auto"/>
              <w:bottom w:val="single" w:sz="4" w:space="0" w:color="auto"/>
              <w:right w:val="single" w:sz="4" w:space="0" w:color="auto"/>
            </w:tcBorders>
          </w:tcPr>
          <w:p w14:paraId="45CCF1FF" w14:textId="33DC36D3" w:rsidR="002A3BDC" w:rsidRDefault="002A3BDC" w:rsidP="00DF635C">
            <w:pPr>
              <w:jc w:val="center"/>
            </w:pPr>
            <w:r>
              <w:t>January</w:t>
            </w:r>
            <w:r w:rsidR="00586279">
              <w:rPr>
                <w:rFonts w:hint="eastAsia"/>
              </w:rPr>
              <w:t xml:space="preserve"> </w:t>
            </w:r>
            <w:r w:rsidR="00586279">
              <w:t>23, 2023</w:t>
            </w:r>
          </w:p>
        </w:tc>
      </w:tr>
      <w:tr w:rsidR="00022E76" w14:paraId="433AA2A9" w14:textId="77777777" w:rsidTr="001831CE">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28AA2963" w14:textId="6AE94D3A" w:rsidR="00AB2D3B" w:rsidRDefault="00AB2D3B" w:rsidP="00DF635C">
            <w:pPr>
              <w:pStyle w:val="default"/>
              <w:spacing w:line="0" w:lineRule="atLeast"/>
              <w:jc w:val="center"/>
              <w:rPr>
                <w:lang w:val="en-US" w:eastAsia="ja-JP"/>
              </w:rPr>
            </w:pPr>
            <w:r>
              <w:rPr>
                <w:rFonts w:hint="eastAsia"/>
                <w:lang w:val="en-US" w:eastAsia="ja-JP"/>
              </w:rPr>
              <w:t>1</w:t>
            </w:r>
            <w:r>
              <w:rPr>
                <w:lang w:val="en-US" w:eastAsia="ja-JP"/>
              </w:rPr>
              <w:t>7</w:t>
            </w:r>
          </w:p>
        </w:tc>
        <w:tc>
          <w:tcPr>
            <w:tcW w:w="1134" w:type="dxa"/>
            <w:tcBorders>
              <w:top w:val="single" w:sz="4" w:space="0" w:color="auto"/>
              <w:left w:val="single" w:sz="4" w:space="0" w:color="auto"/>
              <w:bottom w:val="single" w:sz="4" w:space="0" w:color="auto"/>
              <w:right w:val="single" w:sz="4" w:space="0" w:color="auto"/>
            </w:tcBorders>
          </w:tcPr>
          <w:p w14:paraId="23028A8A" w14:textId="5B96BA4F" w:rsidR="00AB2D3B" w:rsidRDefault="00AB2D3B" w:rsidP="00DF635C">
            <w:pPr>
              <w:jc w:val="center"/>
            </w:pPr>
            <w:r>
              <w:rPr>
                <w:rFonts w:hint="eastAsia"/>
              </w:rPr>
              <w:t>1</w:t>
            </w:r>
            <w:r>
              <w:t>0.9.2</w:t>
            </w:r>
          </w:p>
        </w:tc>
        <w:tc>
          <w:tcPr>
            <w:tcW w:w="5592" w:type="dxa"/>
            <w:tcBorders>
              <w:top w:val="single" w:sz="4" w:space="0" w:color="auto"/>
              <w:left w:val="single" w:sz="4" w:space="0" w:color="auto"/>
              <w:bottom w:val="single" w:sz="4" w:space="0" w:color="auto"/>
              <w:right w:val="single" w:sz="4" w:space="0" w:color="auto"/>
            </w:tcBorders>
          </w:tcPr>
          <w:p w14:paraId="587E6799" w14:textId="6EBE4FBE" w:rsidR="003E7506" w:rsidRDefault="005C48CF" w:rsidP="00233D7C">
            <w:pPr>
              <w:widowControl/>
              <w:jc w:val="left"/>
            </w:pPr>
            <w:r>
              <w:rPr>
                <w:rFonts w:hint="eastAsia"/>
              </w:rPr>
              <w:t>F</w:t>
            </w:r>
            <w:r>
              <w:t>olllw</w:t>
            </w:r>
            <w:r w:rsidR="005E49BB">
              <w:t>ings are added</w:t>
            </w:r>
            <w:r w:rsidR="00F54B43">
              <w:br/>
            </w:r>
            <w:r w:rsidR="00186A2F">
              <w:fldChar w:fldCharType="begin"/>
            </w:r>
            <w:r w:rsidR="00186A2F">
              <w:instrText xml:space="preserve"> REF _Ref132735775 \r \h </w:instrText>
            </w:r>
            <w:r w:rsidR="00186A2F">
              <w:fldChar w:fldCharType="separate"/>
            </w:r>
            <w:r w:rsidR="00186A2F">
              <w:t>3.2.19</w:t>
            </w:r>
            <w:r w:rsidR="00186A2F">
              <w:fldChar w:fldCharType="end"/>
            </w:r>
            <w:r w:rsidR="00834777">
              <w:t xml:space="preserve"> </w:t>
            </w:r>
            <w:r w:rsidR="00834777">
              <w:fldChar w:fldCharType="begin"/>
            </w:r>
            <w:r w:rsidR="00834777">
              <w:instrText xml:space="preserve"> REF _Ref132735775 \h </w:instrText>
            </w:r>
            <w:r w:rsidR="00834777">
              <w:fldChar w:fldCharType="separate"/>
            </w:r>
            <w:r w:rsidR="00FC26E3" w:rsidRPr="00F3652B">
              <w:t>When a failure occurs during backup of Common Services by the Protector backup integration function</w:t>
            </w:r>
            <w:r w:rsidR="00834777">
              <w:fldChar w:fldCharType="end"/>
            </w:r>
            <w:r w:rsidR="00F54B43">
              <w:br/>
            </w:r>
            <w:r w:rsidR="00F54B43">
              <w:fldChar w:fldCharType="begin"/>
            </w:r>
            <w:r w:rsidR="00F54B43">
              <w:instrText xml:space="preserve"> REF _Ref132735186 \r \h </w:instrText>
            </w:r>
            <w:r w:rsidR="00F54B43">
              <w:fldChar w:fldCharType="separate"/>
            </w:r>
            <w:r w:rsidR="00FC26E3">
              <w:t>3.3</w:t>
            </w:r>
            <w:r w:rsidR="00F54B43">
              <w:fldChar w:fldCharType="end"/>
            </w:r>
            <w:r w:rsidR="003E7506">
              <w:t xml:space="preserve"> </w:t>
            </w:r>
            <w:r w:rsidR="00F54B43">
              <w:fldChar w:fldCharType="begin"/>
            </w:r>
            <w:r w:rsidR="00F54B43">
              <w:instrText xml:space="preserve"> REF _Ref132735205 \h </w:instrText>
            </w:r>
            <w:r w:rsidR="00F54B43">
              <w:fldChar w:fldCharType="separate"/>
            </w:r>
            <w:r w:rsidR="00F54B43">
              <w:rPr>
                <w:rFonts w:hint="eastAsia"/>
              </w:rPr>
              <w:t>C</w:t>
            </w:r>
            <w:r w:rsidR="00F54B43">
              <w:t>onstruction failures</w:t>
            </w:r>
            <w:r w:rsidR="00F54B43">
              <w:fldChar w:fldCharType="end"/>
            </w:r>
          </w:p>
          <w:p w14:paraId="3389A63A" w14:textId="0DA664F4" w:rsidR="005E49BB" w:rsidRDefault="00F54B43" w:rsidP="00233D7C">
            <w:pPr>
              <w:widowControl/>
              <w:jc w:val="left"/>
            </w:pPr>
            <w:r>
              <w:fldChar w:fldCharType="begin"/>
            </w:r>
            <w:r>
              <w:instrText xml:space="preserve"> REF _Ref132735190 \r \h </w:instrText>
            </w:r>
            <w:r>
              <w:fldChar w:fldCharType="separate"/>
            </w:r>
            <w:r w:rsidR="00FC26E3">
              <w:t>3.3.1</w:t>
            </w:r>
            <w:r>
              <w:fldChar w:fldCharType="end"/>
            </w:r>
            <w:r w:rsidR="003E7506">
              <w:t xml:space="preserve"> </w:t>
            </w:r>
            <w:r>
              <w:fldChar w:fldCharType="begin"/>
            </w:r>
            <w:r>
              <w:instrText xml:space="preserve"> REF _Ref132735210 \h </w:instrText>
            </w:r>
            <w:r>
              <w:fldChar w:fldCharType="separate"/>
            </w:r>
            <w:r>
              <w:rPr>
                <w:rFonts w:hint="eastAsia"/>
              </w:rPr>
              <w:t>F</w:t>
            </w:r>
            <w:r>
              <w:t xml:space="preserve">ailed </w:t>
            </w:r>
            <w:r w:rsidRPr="00933B9E">
              <w:t>to install Analyzer with Server Express installer</w:t>
            </w:r>
            <w:r>
              <w:fldChar w:fldCharType="end"/>
            </w:r>
          </w:p>
        </w:tc>
        <w:tc>
          <w:tcPr>
            <w:tcW w:w="1921" w:type="dxa"/>
            <w:tcBorders>
              <w:top w:val="single" w:sz="4" w:space="0" w:color="auto"/>
              <w:left w:val="single" w:sz="4" w:space="0" w:color="auto"/>
              <w:bottom w:val="single" w:sz="4" w:space="0" w:color="auto"/>
              <w:right w:val="single" w:sz="4" w:space="0" w:color="auto"/>
            </w:tcBorders>
          </w:tcPr>
          <w:p w14:paraId="42BACD98" w14:textId="0CD44026" w:rsidR="00AB2D3B" w:rsidRDefault="001A75F4" w:rsidP="00DF635C">
            <w:pPr>
              <w:jc w:val="center"/>
            </w:pPr>
            <w:r w:rsidRPr="001A75F4">
              <w:t>March 28, 2023</w:t>
            </w:r>
          </w:p>
        </w:tc>
      </w:tr>
      <w:tr w:rsidR="00295639" w14:paraId="193F56D7" w14:textId="77777777" w:rsidTr="00142370">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4A328265" w14:textId="1E15409D" w:rsidR="00295639" w:rsidRDefault="00295639" w:rsidP="00DF635C">
            <w:pPr>
              <w:pStyle w:val="default"/>
              <w:spacing w:line="0" w:lineRule="atLeast"/>
              <w:jc w:val="center"/>
              <w:rPr>
                <w:lang w:val="en-US" w:eastAsia="ja-JP"/>
              </w:rPr>
            </w:pPr>
            <w:r>
              <w:rPr>
                <w:rFonts w:hint="eastAsia"/>
                <w:lang w:val="en-US" w:eastAsia="ja-JP"/>
              </w:rPr>
              <w:t>1</w:t>
            </w:r>
            <w:r>
              <w:rPr>
                <w:lang w:val="en-US" w:eastAsia="ja-JP"/>
              </w:rPr>
              <w:t>8</w:t>
            </w:r>
          </w:p>
        </w:tc>
        <w:tc>
          <w:tcPr>
            <w:tcW w:w="1134" w:type="dxa"/>
            <w:tcBorders>
              <w:top w:val="single" w:sz="4" w:space="0" w:color="auto"/>
              <w:left w:val="single" w:sz="4" w:space="0" w:color="auto"/>
              <w:bottom w:val="single" w:sz="4" w:space="0" w:color="auto"/>
              <w:right w:val="single" w:sz="4" w:space="0" w:color="auto"/>
            </w:tcBorders>
          </w:tcPr>
          <w:p w14:paraId="0EC14645" w14:textId="67A52354" w:rsidR="00295639" w:rsidRDefault="00295639" w:rsidP="00DF635C">
            <w:pPr>
              <w:jc w:val="center"/>
            </w:pPr>
            <w:r>
              <w:rPr>
                <w:rFonts w:hint="eastAsia"/>
              </w:rPr>
              <w:t>1</w:t>
            </w:r>
            <w:r>
              <w:t>0.9.3</w:t>
            </w:r>
          </w:p>
        </w:tc>
        <w:tc>
          <w:tcPr>
            <w:tcW w:w="5592" w:type="dxa"/>
            <w:tcBorders>
              <w:top w:val="single" w:sz="4" w:space="0" w:color="auto"/>
              <w:left w:val="single" w:sz="4" w:space="0" w:color="auto"/>
              <w:bottom w:val="single" w:sz="4" w:space="0" w:color="auto"/>
              <w:right w:val="single" w:sz="4" w:space="0" w:color="auto"/>
            </w:tcBorders>
          </w:tcPr>
          <w:p w14:paraId="1D524AB8" w14:textId="06F5CC2F" w:rsidR="00BB7630" w:rsidRDefault="00BB7630" w:rsidP="00233D7C">
            <w:pPr>
              <w:widowControl/>
              <w:jc w:val="left"/>
            </w:pPr>
            <w:r>
              <w:rPr>
                <w:rFonts w:hint="eastAsia"/>
              </w:rPr>
              <w:t>F</w:t>
            </w:r>
            <w:r>
              <w:t>ollowings are added</w:t>
            </w:r>
          </w:p>
          <w:p w14:paraId="0B333E37" w14:textId="73CB2869" w:rsidR="00BB7630" w:rsidRDefault="00D96BDB" w:rsidP="00233D7C">
            <w:pPr>
              <w:widowControl/>
              <w:jc w:val="left"/>
            </w:pPr>
            <w:r>
              <w:fldChar w:fldCharType="begin"/>
            </w:r>
            <w:r w:rsidR="00BB7630">
              <w:instrText xml:space="preserve"> REF _Ref135724782 \r \h </w:instrText>
            </w:r>
            <w:r>
              <w:fldChar w:fldCharType="separate"/>
            </w:r>
            <w:r w:rsidR="00BB7630">
              <w:t>1.5.1.2</w:t>
            </w:r>
            <w:r>
              <w:fldChar w:fldCharType="end"/>
            </w:r>
            <w:r w:rsidR="00BD291F">
              <w:t xml:space="preserve"> </w:t>
            </w:r>
            <w:r>
              <w:fldChar w:fldCharType="begin"/>
            </w:r>
            <w:r w:rsidR="00BB7630">
              <w:instrText xml:space="preserve"> REF _Ref135724783 \h </w:instrText>
            </w:r>
            <w:r>
              <w:fldChar w:fldCharType="separate"/>
            </w:r>
            <w:r w:rsidR="00BB7630" w:rsidRPr="004C6059">
              <w:t xml:space="preserve">Error in </w:t>
            </w:r>
            <w:r w:rsidR="00BB7630">
              <w:t>database</w:t>
            </w:r>
            <w:r w:rsidR="00BB7630" w:rsidRPr="004C6059">
              <w:t xml:space="preserve"> backup during repair installation.</w:t>
            </w:r>
            <w:r>
              <w:fldChar w:fldCharType="end"/>
            </w:r>
          </w:p>
          <w:p w14:paraId="7F60A8DA" w14:textId="1784C157" w:rsidR="00EE08C2" w:rsidRDefault="00CB67C6" w:rsidP="00233D7C">
            <w:pPr>
              <w:widowControl/>
              <w:jc w:val="left"/>
            </w:pPr>
            <w:r>
              <w:fldChar w:fldCharType="begin"/>
            </w:r>
            <w:r>
              <w:instrText xml:space="preserve"> REF _Ref135817833 \r \h </w:instrText>
            </w:r>
            <w:r>
              <w:fldChar w:fldCharType="separate"/>
            </w:r>
            <w:bookmarkStart w:id="1" w:name="_Toc191909550"/>
            <w:r>
              <w:t>1.5.3</w:t>
            </w:r>
            <w:r>
              <w:fldChar w:fldCharType="end"/>
            </w:r>
            <w:r>
              <w:rPr>
                <w:rFonts w:hint="eastAsia"/>
              </w:rPr>
              <w:t xml:space="preserve"> </w:t>
            </w:r>
            <w:r>
              <w:fldChar w:fldCharType="begin"/>
            </w:r>
            <w:r>
              <w:instrText xml:space="preserve"> REF _Ref135817838 \h </w:instrText>
            </w:r>
            <w:r>
              <w:fldChar w:fldCharType="separate"/>
            </w:r>
            <w:bookmarkEnd w:id="1"/>
            <w:r>
              <w:rPr>
                <w:rFonts w:hint="eastAsia"/>
              </w:rPr>
              <w:t>F</w:t>
            </w:r>
            <w:r>
              <w:t>ailure during repair installation</w:t>
            </w:r>
            <w:r>
              <w:fldChar w:fldCharType="end"/>
            </w:r>
          </w:p>
          <w:p w14:paraId="29E309FC" w14:textId="6BCEA45E" w:rsidR="0025219E" w:rsidRDefault="0025219E" w:rsidP="00233D7C">
            <w:pPr>
              <w:widowControl/>
              <w:jc w:val="left"/>
            </w:pPr>
            <w:r>
              <w:fldChar w:fldCharType="begin"/>
            </w:r>
            <w:r>
              <w:instrText xml:space="preserve"> REF _Ref61369691 \r \h </w:instrText>
            </w:r>
            <w:r>
              <w:fldChar w:fldCharType="separate"/>
            </w:r>
            <w:r>
              <w:t>3.1.2</w:t>
            </w:r>
            <w:r>
              <w:fldChar w:fldCharType="end"/>
            </w:r>
            <w:r>
              <w:fldChar w:fldCharType="begin"/>
            </w:r>
            <w:r>
              <w:instrText xml:space="preserve"> REF _Ref61369691 \h </w:instrText>
            </w:r>
            <w:r>
              <w:fldChar w:fldCharType="separate"/>
            </w:r>
            <w:r w:rsidRPr="00695863">
              <w:t>Items to check when Common Service</w:t>
            </w:r>
            <w:r>
              <w:t>s</w:t>
            </w:r>
            <w:r w:rsidRPr="00695863">
              <w:t xml:space="preserve"> cannot be started</w:t>
            </w:r>
            <w:r>
              <w:fldChar w:fldCharType="end"/>
            </w:r>
          </w:p>
          <w:p w14:paraId="32E578FD" w14:textId="77777777" w:rsidR="0025219E" w:rsidRDefault="0025219E" w:rsidP="00233D7C">
            <w:pPr>
              <w:widowControl/>
              <w:jc w:val="left"/>
            </w:pPr>
          </w:p>
          <w:p w14:paraId="24161646" w14:textId="05941766" w:rsidR="00295639" w:rsidRDefault="00295639" w:rsidP="00233D7C">
            <w:pPr>
              <w:widowControl/>
              <w:jc w:val="left"/>
            </w:pPr>
            <w:r>
              <w:rPr>
                <w:rFonts w:hint="eastAsia"/>
              </w:rPr>
              <w:lastRenderedPageBreak/>
              <w:t>C</w:t>
            </w:r>
            <w:r>
              <w:t>orrected postgresql version in the following section.</w:t>
            </w:r>
          </w:p>
          <w:p w14:paraId="00764B74" w14:textId="10606CAE" w:rsidR="00AE1572" w:rsidRDefault="00BD291F" w:rsidP="00233D7C">
            <w:pPr>
              <w:widowControl/>
              <w:jc w:val="left"/>
            </w:pPr>
            <w:r>
              <w:fldChar w:fldCharType="begin"/>
            </w:r>
            <w:r>
              <w:instrText xml:space="preserve"> REF _Ref355857124 \r \h </w:instrText>
            </w:r>
            <w:r>
              <w:fldChar w:fldCharType="separate"/>
            </w:r>
            <w:bookmarkStart w:id="2" w:name="_Toc191909552"/>
            <w:r>
              <w:t>1.5.4</w:t>
            </w:r>
            <w:r>
              <w:fldChar w:fldCharType="end"/>
            </w:r>
            <w:r>
              <w:t xml:space="preserve"> </w:t>
            </w:r>
            <w:r>
              <w:fldChar w:fldCharType="begin"/>
            </w:r>
            <w:r>
              <w:instrText xml:space="preserve"> REF _Ref355857124 \h </w:instrText>
            </w:r>
            <w:r>
              <w:fldChar w:fldCharType="separate"/>
            </w:r>
            <w:bookmarkEnd w:id="2"/>
            <w:r w:rsidRPr="00C8323D">
              <w:t>Failure during uninstallation</w:t>
            </w:r>
            <w:r>
              <w:fldChar w:fldCharType="end"/>
            </w:r>
            <w:r w:rsidR="00AE1572">
              <w:fldChar w:fldCharType="begin"/>
            </w:r>
            <w:r w:rsidR="00AE1572">
              <w:instrText xml:space="preserve"> </w:instrText>
            </w:r>
            <w:r w:rsidR="00AE1572">
              <w:rPr>
                <w:rFonts w:hint="eastAsia"/>
              </w:rPr>
              <w:instrText>REF _Ref61369691 \r \h</w:instrText>
            </w:r>
            <w:r w:rsidR="00AE1572">
              <w:instrText xml:space="preserve">  \* MERGEFORMAT </w:instrText>
            </w:r>
            <w:r w:rsidR="00AE1572">
              <w:fldChar w:fldCharType="separate"/>
            </w:r>
            <w:r w:rsidR="00AE1572">
              <w:t>3.1.2</w:t>
            </w:r>
            <w:r w:rsidR="00AE1572">
              <w:fldChar w:fldCharType="end"/>
            </w:r>
            <w:r w:rsidR="00AE1572">
              <w:t xml:space="preserve"> </w:t>
            </w:r>
            <w:r w:rsidR="00AE1572">
              <w:fldChar w:fldCharType="begin"/>
            </w:r>
            <w:r w:rsidR="00AE1572">
              <w:instrText xml:space="preserve"> REF _Ref61369691 \h  \* MERGEFORMAT </w:instrText>
            </w:r>
            <w:r w:rsidR="00AE1572">
              <w:fldChar w:fldCharType="separate"/>
            </w:r>
            <w:r w:rsidR="00AE1572" w:rsidRPr="00695863">
              <w:t>Items to check when Common Service</w:t>
            </w:r>
            <w:r w:rsidR="00AE1572">
              <w:t>s</w:t>
            </w:r>
            <w:r w:rsidR="00AE1572" w:rsidRPr="00695863">
              <w:t xml:space="preserve"> cannot be started</w:t>
            </w:r>
            <w:r w:rsidR="00AE1572">
              <w:fldChar w:fldCharType="end"/>
            </w:r>
          </w:p>
          <w:p w14:paraId="6AB2A604" w14:textId="23FC0AC6" w:rsidR="00AE1572" w:rsidRDefault="00AE1572" w:rsidP="00233D7C">
            <w:pPr>
              <w:widowControl/>
              <w:jc w:val="left"/>
            </w:pPr>
            <w:r>
              <w:fldChar w:fldCharType="begin"/>
            </w:r>
            <w:r>
              <w:instrText xml:space="preserve"> </w:instrText>
            </w:r>
            <w:r>
              <w:rPr>
                <w:rFonts w:hint="eastAsia"/>
              </w:rPr>
              <w:instrText>REF _Ref135399331 \h</w:instrText>
            </w:r>
            <w:r>
              <w:instrText xml:space="preserve"> </w:instrText>
            </w:r>
            <w:r>
              <w:fldChar w:fldCharType="separate"/>
            </w:r>
            <w:r w:rsidR="00FC26E3" w:rsidRPr="00C8323D">
              <w:rPr>
                <w:kern w:val="0"/>
                <w:sz w:val="24"/>
                <w:szCs w:val="24"/>
              </w:rPr>
              <w:t>Appendices</w:t>
            </w:r>
            <w:r>
              <w:fldChar w:fldCharType="end"/>
            </w:r>
          </w:p>
          <w:p w14:paraId="496C8EC3" w14:textId="77777777" w:rsidR="00AB3029" w:rsidRDefault="00AB3029" w:rsidP="00233D7C">
            <w:pPr>
              <w:widowControl/>
              <w:jc w:val="left"/>
            </w:pPr>
          </w:p>
          <w:p w14:paraId="3B92D872" w14:textId="1989143D" w:rsidR="00AE1572" w:rsidRDefault="00AE1572" w:rsidP="00AE1572">
            <w:pPr>
              <w:widowControl/>
              <w:jc w:val="left"/>
            </w:pPr>
            <w:r>
              <w:rPr>
                <w:rFonts w:hint="eastAsia"/>
              </w:rPr>
              <w:t>C</w:t>
            </w:r>
            <w:r>
              <w:t>orrected Java version in the following section.</w:t>
            </w:r>
          </w:p>
          <w:p w14:paraId="06A88E21" w14:textId="42D1D515" w:rsidR="00AE1572" w:rsidRDefault="00BD291F" w:rsidP="00233D7C">
            <w:pPr>
              <w:widowControl/>
              <w:jc w:val="left"/>
            </w:pPr>
            <w:r>
              <w:fldChar w:fldCharType="begin"/>
            </w:r>
            <w:r>
              <w:instrText xml:space="preserve"> REF _Ref355857124 \r \h </w:instrText>
            </w:r>
            <w:r>
              <w:fldChar w:fldCharType="separate"/>
            </w:r>
            <w:bookmarkStart w:id="3" w:name="_Toc191909556"/>
            <w:r>
              <w:t>1.5.4</w:t>
            </w:r>
            <w:r>
              <w:fldChar w:fldCharType="end"/>
            </w:r>
            <w:r>
              <w:t xml:space="preserve"> </w:t>
            </w:r>
            <w:r>
              <w:fldChar w:fldCharType="begin"/>
            </w:r>
            <w:r>
              <w:instrText xml:space="preserve"> REF _Ref355857124 \h </w:instrText>
            </w:r>
            <w:r>
              <w:fldChar w:fldCharType="separate"/>
            </w:r>
            <w:bookmarkEnd w:id="3"/>
            <w:r w:rsidRPr="00C8323D">
              <w:t>Failure during uninstallation</w:t>
            </w:r>
            <w:r>
              <w:fldChar w:fldCharType="end"/>
            </w:r>
            <w:r w:rsidR="00AE1572">
              <w:fldChar w:fldCharType="begin"/>
            </w:r>
            <w:r w:rsidR="00AE1572">
              <w:instrText xml:space="preserve"> </w:instrText>
            </w:r>
            <w:r w:rsidR="00AE1572">
              <w:rPr>
                <w:rFonts w:hint="eastAsia"/>
              </w:rPr>
              <w:instrText>REF _Ref61369691 \r \h</w:instrText>
            </w:r>
            <w:r w:rsidR="00AE1572">
              <w:instrText xml:space="preserve">  \* MERGEFORMAT </w:instrText>
            </w:r>
            <w:r w:rsidR="00AE1572">
              <w:fldChar w:fldCharType="separate"/>
            </w:r>
            <w:r w:rsidR="00AE1572">
              <w:t>3.1.2</w:t>
            </w:r>
            <w:r w:rsidR="00AE1572">
              <w:fldChar w:fldCharType="end"/>
            </w:r>
            <w:r w:rsidR="00AE1572">
              <w:t xml:space="preserve"> </w:t>
            </w:r>
            <w:r w:rsidR="00AE1572">
              <w:fldChar w:fldCharType="begin"/>
            </w:r>
            <w:r w:rsidR="00AE1572">
              <w:instrText xml:space="preserve"> REF _Ref61369691 \h  \* MERGEFORMAT </w:instrText>
            </w:r>
            <w:r w:rsidR="00AE1572">
              <w:fldChar w:fldCharType="separate"/>
            </w:r>
            <w:r w:rsidR="00AE1572" w:rsidRPr="00695863">
              <w:t>Items to check when Common Service</w:t>
            </w:r>
            <w:r w:rsidR="00AE1572">
              <w:t>s</w:t>
            </w:r>
            <w:r w:rsidR="00AE1572" w:rsidRPr="00695863">
              <w:t xml:space="preserve"> cannot be started</w:t>
            </w:r>
            <w:r w:rsidR="00AE1572">
              <w:fldChar w:fldCharType="end"/>
            </w:r>
          </w:p>
          <w:p w14:paraId="3E9C7BFB" w14:textId="5138DE62" w:rsidR="00DD6DB8" w:rsidRDefault="00A24661" w:rsidP="00233D7C">
            <w:pPr>
              <w:widowControl/>
              <w:jc w:val="left"/>
            </w:pPr>
            <w:r w:rsidRPr="00A24661">
              <w:t>Corrected Deleting set up information of operating system in the following section.</w:t>
            </w:r>
          </w:p>
          <w:p w14:paraId="7D4CFEB4" w14:textId="06E86C63" w:rsidR="00AB3029" w:rsidRDefault="00A70A96" w:rsidP="00233D7C">
            <w:pPr>
              <w:widowControl/>
              <w:jc w:val="left"/>
            </w:pPr>
            <w:r>
              <w:fldChar w:fldCharType="begin"/>
            </w:r>
            <w:r>
              <w:instrText xml:space="preserve"> </w:instrText>
            </w:r>
            <w:r>
              <w:rPr>
                <w:rFonts w:hint="eastAsia"/>
              </w:rPr>
              <w:instrText>REF _Ref329628475 \r \h</w:instrText>
            </w:r>
            <w:r>
              <w:instrText xml:space="preserve"> </w:instrText>
            </w:r>
            <w:r>
              <w:fldChar w:fldCharType="separate"/>
            </w:r>
            <w:r>
              <w:t>1.5.4.1.1</w:t>
            </w:r>
            <w:r>
              <w:fldChar w:fldCharType="end"/>
            </w:r>
            <w:r>
              <w:t xml:space="preserve"> </w:t>
            </w:r>
            <w:r>
              <w:fldChar w:fldCharType="begin"/>
            </w:r>
            <w:r>
              <w:instrText xml:space="preserve"> REF _Ref329628475 \h </w:instrText>
            </w:r>
            <w:r>
              <w:fldChar w:fldCharType="separate"/>
            </w:r>
            <w:r w:rsidR="00FC26E3" w:rsidRPr="006A0C22">
              <w:rPr>
                <w:szCs w:val="21"/>
              </w:rPr>
              <w:t>Forcibly uninstalling Common Services</w:t>
            </w:r>
            <w:r>
              <w:fldChar w:fldCharType="end"/>
            </w:r>
          </w:p>
          <w:p w14:paraId="1EB04DB3" w14:textId="5D0EAE85" w:rsidR="006B2D90" w:rsidRDefault="006B2D90" w:rsidP="00233D7C">
            <w:pPr>
              <w:widowControl/>
              <w:jc w:val="left"/>
            </w:pPr>
            <w:r w:rsidRPr="006B2D90">
              <w:t>Add files to be deleted during a forcibly uninstall.</w:t>
            </w:r>
          </w:p>
          <w:p w14:paraId="27B175EC" w14:textId="1D92B8B5" w:rsidR="00AB3029" w:rsidRPr="00AB3029" w:rsidRDefault="009B6C15" w:rsidP="00233D7C">
            <w:pPr>
              <w:widowControl/>
              <w:jc w:val="left"/>
            </w:pPr>
            <w:r>
              <w:fldChar w:fldCharType="begin"/>
            </w:r>
            <w:r>
              <w:instrText xml:space="preserve"> REF _Ref329628475 \r \h </w:instrText>
            </w:r>
            <w:r>
              <w:fldChar w:fldCharType="separate"/>
            </w:r>
            <w:r>
              <w:t>1.5.4.1.1</w:t>
            </w:r>
            <w:r>
              <w:fldChar w:fldCharType="end"/>
            </w:r>
            <w:r>
              <w:t xml:space="preserve"> </w:t>
            </w:r>
            <w:r>
              <w:fldChar w:fldCharType="begin"/>
            </w:r>
            <w:r>
              <w:instrText xml:space="preserve"> </w:instrText>
            </w:r>
            <w:r>
              <w:rPr>
                <w:rFonts w:hint="eastAsia"/>
              </w:rPr>
              <w:instrText>REF _Ref329628475 \h</w:instrText>
            </w:r>
            <w:r>
              <w:instrText xml:space="preserve"> </w:instrText>
            </w:r>
            <w:r>
              <w:fldChar w:fldCharType="separate"/>
            </w:r>
            <w:r w:rsidR="00FC26E3" w:rsidRPr="006A0C22">
              <w:rPr>
                <w:szCs w:val="21"/>
              </w:rPr>
              <w:t>Forcibly uninstalling Common Services</w:t>
            </w:r>
            <w:r>
              <w:fldChar w:fldCharType="end"/>
            </w:r>
          </w:p>
        </w:tc>
        <w:tc>
          <w:tcPr>
            <w:tcW w:w="1921" w:type="dxa"/>
            <w:tcBorders>
              <w:top w:val="single" w:sz="4" w:space="0" w:color="auto"/>
              <w:left w:val="single" w:sz="4" w:space="0" w:color="auto"/>
              <w:bottom w:val="single" w:sz="4" w:space="0" w:color="auto"/>
              <w:right w:val="single" w:sz="4" w:space="0" w:color="auto"/>
            </w:tcBorders>
          </w:tcPr>
          <w:p w14:paraId="5E05A2B1" w14:textId="0058BA9B" w:rsidR="0025219E" w:rsidRPr="001A75F4" w:rsidRDefault="0025219E" w:rsidP="00DF635C">
            <w:pPr>
              <w:jc w:val="center"/>
            </w:pPr>
            <w:r>
              <w:rPr>
                <w:rFonts w:hint="eastAsia"/>
              </w:rPr>
              <w:lastRenderedPageBreak/>
              <w:t>A</w:t>
            </w:r>
            <w:r>
              <w:t>ug</w:t>
            </w:r>
            <w:r w:rsidR="00BD0EF6">
              <w:rPr>
                <w:rFonts w:hint="eastAsia"/>
              </w:rPr>
              <w:t>u</w:t>
            </w:r>
            <w:r>
              <w:t>st 9, 2023</w:t>
            </w:r>
          </w:p>
        </w:tc>
      </w:tr>
      <w:tr w:rsidR="00197E78" w14:paraId="4452526A" w14:textId="77777777" w:rsidTr="00142370">
        <w:trPr>
          <w:gridAfter w:val="1"/>
          <w:wAfter w:w="104" w:type="dxa"/>
        </w:trPr>
        <w:tc>
          <w:tcPr>
            <w:tcW w:w="567" w:type="dxa"/>
            <w:tcBorders>
              <w:top w:val="single" w:sz="4" w:space="0" w:color="auto"/>
              <w:left w:val="single" w:sz="4" w:space="0" w:color="auto"/>
              <w:bottom w:val="single" w:sz="4" w:space="0" w:color="auto"/>
              <w:right w:val="single" w:sz="4" w:space="0" w:color="auto"/>
            </w:tcBorders>
          </w:tcPr>
          <w:p w14:paraId="76E40C4A" w14:textId="311D3E53" w:rsidR="00197E78" w:rsidRDefault="00197E78" w:rsidP="00197E78">
            <w:pPr>
              <w:pStyle w:val="default"/>
              <w:spacing w:line="0" w:lineRule="atLeast"/>
              <w:jc w:val="center"/>
              <w:rPr>
                <w:lang w:val="en-US" w:eastAsia="ja-JP"/>
              </w:rPr>
            </w:pPr>
            <w:r>
              <w:rPr>
                <w:rFonts w:hint="eastAsia"/>
                <w:lang w:val="en-US" w:eastAsia="ja-JP"/>
              </w:rPr>
              <w:t>1</w:t>
            </w:r>
            <w:r>
              <w:rPr>
                <w:lang w:val="en-US" w:eastAsia="ja-JP"/>
              </w:rPr>
              <w:t>9</w:t>
            </w:r>
          </w:p>
        </w:tc>
        <w:tc>
          <w:tcPr>
            <w:tcW w:w="1134" w:type="dxa"/>
            <w:tcBorders>
              <w:top w:val="single" w:sz="4" w:space="0" w:color="auto"/>
              <w:left w:val="single" w:sz="4" w:space="0" w:color="auto"/>
              <w:bottom w:val="single" w:sz="4" w:space="0" w:color="auto"/>
              <w:right w:val="single" w:sz="4" w:space="0" w:color="auto"/>
            </w:tcBorders>
          </w:tcPr>
          <w:p w14:paraId="25B85A83" w14:textId="49ECD576" w:rsidR="00197E78" w:rsidRDefault="00197E78" w:rsidP="00197E78">
            <w:pPr>
              <w:jc w:val="center"/>
            </w:pPr>
            <w:r>
              <w:rPr>
                <w:rFonts w:hint="eastAsia"/>
              </w:rPr>
              <w:t>11</w:t>
            </w:r>
            <w:r>
              <w:t>.0.0</w:t>
            </w:r>
          </w:p>
        </w:tc>
        <w:tc>
          <w:tcPr>
            <w:tcW w:w="5592" w:type="dxa"/>
            <w:tcBorders>
              <w:top w:val="single" w:sz="4" w:space="0" w:color="auto"/>
              <w:left w:val="single" w:sz="4" w:space="0" w:color="auto"/>
              <w:bottom w:val="single" w:sz="4" w:space="0" w:color="auto"/>
              <w:right w:val="single" w:sz="4" w:space="0" w:color="auto"/>
            </w:tcBorders>
          </w:tcPr>
          <w:p w14:paraId="1DC5EB82" w14:textId="77777777" w:rsidR="00197E78" w:rsidRDefault="00197E78" w:rsidP="00197E78">
            <w:pPr>
              <w:widowControl/>
              <w:jc w:val="left"/>
            </w:pPr>
            <w:r>
              <w:rPr>
                <w:rFonts w:hint="eastAsia"/>
              </w:rPr>
              <w:t>F</w:t>
            </w:r>
            <w:r>
              <w:t>ollowings are added</w:t>
            </w:r>
          </w:p>
          <w:p w14:paraId="2C750F29" w14:textId="20C4A7B6" w:rsidR="00197E78" w:rsidRDefault="00F26532" w:rsidP="00197E78">
            <w:pPr>
              <w:widowControl/>
              <w:jc w:val="left"/>
            </w:pPr>
            <w:r>
              <w:fldChar w:fldCharType="begin"/>
            </w:r>
            <w:r>
              <w:instrText xml:space="preserve"> REF _Ref152937834 \r \h </w:instrText>
            </w:r>
            <w:r>
              <w:fldChar w:fldCharType="separate"/>
            </w:r>
            <w:r>
              <w:t>1.5.2.2</w:t>
            </w:r>
            <w:r>
              <w:fldChar w:fldCharType="end"/>
            </w:r>
            <w:r>
              <w:rPr>
                <w:rFonts w:hint="eastAsia"/>
              </w:rPr>
              <w:t xml:space="preserve"> </w:t>
            </w:r>
            <w:r>
              <w:fldChar w:fldCharType="begin"/>
            </w:r>
            <w:r>
              <w:instrText xml:space="preserve"> REF _Ref152937834 \h </w:instrText>
            </w:r>
            <w:r>
              <w:fldChar w:fldCharType="separate"/>
            </w:r>
            <w:r w:rsidR="00FC26E3" w:rsidRPr="00316FC5">
              <w:t>When Vup installing with viewpoint OVF, the CS service fails to start.</w:t>
            </w:r>
            <w:r>
              <w:fldChar w:fldCharType="end"/>
            </w:r>
          </w:p>
        </w:tc>
        <w:tc>
          <w:tcPr>
            <w:tcW w:w="1921" w:type="dxa"/>
            <w:tcBorders>
              <w:top w:val="single" w:sz="4" w:space="0" w:color="auto"/>
              <w:left w:val="single" w:sz="4" w:space="0" w:color="auto"/>
              <w:bottom w:val="single" w:sz="4" w:space="0" w:color="auto"/>
              <w:right w:val="single" w:sz="4" w:space="0" w:color="auto"/>
            </w:tcBorders>
          </w:tcPr>
          <w:p w14:paraId="21D35AE2" w14:textId="4CE89352" w:rsidR="00197E78" w:rsidRDefault="00197E78" w:rsidP="00197E78">
            <w:pPr>
              <w:jc w:val="center"/>
            </w:pPr>
            <w:r w:rsidRPr="002F7549">
              <w:t>December 25</w:t>
            </w:r>
            <w:r>
              <w:t>, 2023</w:t>
            </w:r>
          </w:p>
        </w:tc>
      </w:tr>
      <w:tr w:rsidR="00FF1040" w14:paraId="465BC27D" w14:textId="77777777" w:rsidTr="00142370">
        <w:trPr>
          <w:gridAfter w:val="1"/>
          <w:wAfter w:w="95" w:type="dxa"/>
        </w:trPr>
        <w:tc>
          <w:tcPr>
            <w:tcW w:w="567" w:type="dxa"/>
            <w:tcBorders>
              <w:top w:val="single" w:sz="4" w:space="0" w:color="auto"/>
              <w:left w:val="single" w:sz="4" w:space="0" w:color="auto"/>
              <w:bottom w:val="single" w:sz="4" w:space="0" w:color="auto"/>
              <w:right w:val="single" w:sz="4" w:space="0" w:color="auto"/>
            </w:tcBorders>
          </w:tcPr>
          <w:p w14:paraId="7E8D85C0" w14:textId="0D5D7648" w:rsidR="00B53123" w:rsidRDefault="009F40FE" w:rsidP="00197E78">
            <w:pPr>
              <w:pStyle w:val="default"/>
              <w:spacing w:line="0" w:lineRule="atLeast"/>
              <w:jc w:val="center"/>
              <w:rPr>
                <w:lang w:val="en-US" w:eastAsia="ja-JP"/>
              </w:rPr>
            </w:pPr>
            <w:ins w:id="4" w:author="渡辺茂男 / WATANABE，SHIGEO" w:date="2024-12-05T09:39:00Z">
              <w:r>
                <w:rPr>
                  <w:lang w:val="en-US" w:eastAsia="ja-JP"/>
                </w:rPr>
                <w:fldChar w:fldCharType="begin"/>
              </w:r>
              <w:r>
                <w:rPr>
                  <w:lang w:val="en-US" w:eastAsia="ja-JP"/>
                </w:rPr>
                <w:instrText xml:space="preserve"> </w:instrText>
              </w:r>
              <w:r>
                <w:rPr>
                  <w:rFonts w:hint="eastAsia"/>
                  <w:lang w:val="en-US" w:eastAsia="ja-JP"/>
                </w:rPr>
                <w:instrText>REF _Ref26352996 \r \h</w:instrText>
              </w:r>
              <w:r>
                <w:rPr>
                  <w:lang w:val="en-US" w:eastAsia="ja-JP"/>
                </w:rPr>
                <w:instrText xml:space="preserve"> </w:instrText>
              </w:r>
            </w:ins>
            <w:r>
              <w:rPr>
                <w:lang w:val="en-US" w:eastAsia="ja-JP"/>
              </w:rPr>
            </w:r>
            <w:r>
              <w:rPr>
                <w:lang w:val="en-US" w:eastAsia="ja-JP"/>
              </w:rPr>
              <w:fldChar w:fldCharType="separate"/>
            </w:r>
            <w:ins w:id="5" w:author="堀田菜々子 / HORITA，NANAKO" w:date="2025-03-03T14:49:00Z">
              <w:r w:rsidR="00FC26E3">
                <w:rPr>
                  <w:lang w:val="en-US" w:eastAsia="ja-JP"/>
                </w:rPr>
                <w:t>4.2.7</w:t>
              </w:r>
            </w:ins>
            <w:ins w:id="6" w:author="渡辺茂男 / WATANABE，SHIGEO" w:date="2024-12-05T09:39:00Z">
              <w:r>
                <w:rPr>
                  <w:lang w:val="en-US" w:eastAsia="ja-JP"/>
                </w:rPr>
                <w:t>3.2.7</w:t>
              </w:r>
              <w:r>
                <w:rPr>
                  <w:lang w:val="en-US" w:eastAsia="ja-JP"/>
                </w:rPr>
                <w:fldChar w:fldCharType="end"/>
              </w:r>
            </w:ins>
            <w:del w:id="7" w:author="渡辺茂男 / WATANABE，SHIGEO" w:date="2024-12-05T09:39:00Z">
              <w:r w:rsidR="00E85848" w:rsidDel="009F40FE">
                <w:rPr>
                  <w:rFonts w:hint="eastAsia"/>
                  <w:lang w:val="en-US" w:eastAsia="ja-JP"/>
                </w:rPr>
                <w:delText>2</w:delText>
              </w:r>
              <w:r w:rsidR="00E85848" w:rsidDel="009F40FE">
                <w:rPr>
                  <w:lang w:val="en-US" w:eastAsia="ja-JP"/>
                </w:rPr>
                <w:delText>0</w:delText>
              </w:r>
            </w:del>
          </w:p>
        </w:tc>
        <w:tc>
          <w:tcPr>
            <w:tcW w:w="1134" w:type="dxa"/>
            <w:tcBorders>
              <w:top w:val="single" w:sz="4" w:space="0" w:color="auto"/>
              <w:left w:val="single" w:sz="4" w:space="0" w:color="auto"/>
              <w:bottom w:val="single" w:sz="4" w:space="0" w:color="auto"/>
              <w:right w:val="single" w:sz="4" w:space="0" w:color="auto"/>
            </w:tcBorders>
          </w:tcPr>
          <w:p w14:paraId="16511708" w14:textId="425BD9DA" w:rsidR="00B53123" w:rsidRDefault="00E85848" w:rsidP="00197E78">
            <w:pPr>
              <w:jc w:val="center"/>
            </w:pPr>
            <w:r>
              <w:rPr>
                <w:rFonts w:hint="eastAsia"/>
              </w:rPr>
              <w:t>1</w:t>
            </w:r>
            <w:r>
              <w:t>1.0.1</w:t>
            </w:r>
          </w:p>
        </w:tc>
        <w:tc>
          <w:tcPr>
            <w:tcW w:w="5592" w:type="dxa"/>
            <w:tcBorders>
              <w:top w:val="single" w:sz="4" w:space="0" w:color="auto"/>
              <w:left w:val="single" w:sz="4" w:space="0" w:color="auto"/>
              <w:bottom w:val="single" w:sz="4" w:space="0" w:color="auto"/>
              <w:right w:val="single" w:sz="4" w:space="0" w:color="auto"/>
            </w:tcBorders>
          </w:tcPr>
          <w:p w14:paraId="6D89D8B9" w14:textId="77777777" w:rsidR="00E85848" w:rsidRDefault="00E85848" w:rsidP="00E85848">
            <w:pPr>
              <w:widowControl/>
              <w:jc w:val="left"/>
            </w:pPr>
            <w:r>
              <w:rPr>
                <w:rFonts w:hint="eastAsia"/>
              </w:rPr>
              <w:t>F</w:t>
            </w:r>
            <w:r>
              <w:t>ollowings are added</w:t>
            </w:r>
          </w:p>
          <w:p w14:paraId="588A9BD4" w14:textId="3362AE2F" w:rsidR="00B53123" w:rsidRDefault="00A77EA8" w:rsidP="00197E78">
            <w:pPr>
              <w:widowControl/>
              <w:jc w:val="left"/>
            </w:pPr>
            <w:r>
              <w:fldChar w:fldCharType="begin"/>
            </w:r>
            <w:r>
              <w:instrText xml:space="preserve"> </w:instrText>
            </w:r>
            <w:r>
              <w:rPr>
                <w:rFonts w:hint="eastAsia"/>
              </w:rPr>
              <w:instrText>REF _Ref161042219 \w \h</w:instrText>
            </w:r>
            <w:r>
              <w:instrText xml:space="preserve"> </w:instrText>
            </w:r>
            <w:r>
              <w:fldChar w:fldCharType="separate"/>
            </w:r>
            <w:r>
              <w:t>3.2.20</w:t>
            </w:r>
            <w:r>
              <w:fldChar w:fldCharType="end"/>
            </w:r>
            <w:r>
              <w:t xml:space="preserve"> </w:t>
            </w:r>
            <w:r>
              <w:fldChar w:fldCharType="begin"/>
            </w:r>
            <w:r>
              <w:instrText xml:space="preserve"> REF _Ref161042224 \h </w:instrText>
            </w:r>
            <w:r>
              <w:fldChar w:fldCharType="separate"/>
            </w:r>
            <w:r w:rsidR="00FC26E3">
              <w:t>Unable to create a local user due to a user name or email address conflict with an Active Directory server user</w:t>
            </w:r>
            <w:r>
              <w:fldChar w:fldCharType="end"/>
            </w:r>
          </w:p>
          <w:p w14:paraId="713DEA19" w14:textId="6BC11C56" w:rsidR="00A77EA8" w:rsidRDefault="00A77EA8" w:rsidP="00197E78">
            <w:pPr>
              <w:widowControl/>
              <w:jc w:val="left"/>
            </w:pPr>
            <w:r>
              <w:fldChar w:fldCharType="begin"/>
            </w:r>
            <w:r>
              <w:instrText xml:space="preserve"> </w:instrText>
            </w:r>
            <w:r>
              <w:rPr>
                <w:rFonts w:hint="eastAsia"/>
              </w:rPr>
              <w:instrText>REF _Ref161042240 \r \h</w:instrText>
            </w:r>
            <w:r>
              <w:instrText xml:space="preserve"> </w:instrText>
            </w:r>
            <w:r>
              <w:fldChar w:fldCharType="separate"/>
            </w:r>
            <w:r>
              <w:t>3.2.21</w:t>
            </w:r>
            <w:r>
              <w:fldChar w:fldCharType="end"/>
            </w:r>
            <w:r>
              <w:t xml:space="preserve"> </w:t>
            </w:r>
            <w:r>
              <w:fldChar w:fldCharType="begin"/>
            </w:r>
            <w:r>
              <w:instrText xml:space="preserve"> REF _Ref161042248 \h </w:instrText>
            </w:r>
            <w:r>
              <w:fldChar w:fldCharType="separate"/>
            </w:r>
            <w:r w:rsidR="00FC26E3">
              <w:t>Unable to create a local user due to a user name or email address conflict with an LDAP server user</w:t>
            </w:r>
            <w:r>
              <w:fldChar w:fldCharType="end"/>
            </w:r>
          </w:p>
          <w:p w14:paraId="0F9458C5" w14:textId="6A68F238" w:rsidR="00A77EA8" w:rsidRDefault="00A77EA8" w:rsidP="00197E78">
            <w:pPr>
              <w:widowControl/>
              <w:jc w:val="left"/>
            </w:pPr>
            <w:r>
              <w:fldChar w:fldCharType="begin"/>
            </w:r>
            <w:r>
              <w:instrText xml:space="preserve"> </w:instrText>
            </w:r>
            <w:r>
              <w:rPr>
                <w:rFonts w:hint="eastAsia"/>
              </w:rPr>
              <w:instrText>REF _Ref161042256 \r \h</w:instrText>
            </w:r>
            <w:r>
              <w:instrText xml:space="preserve"> </w:instrText>
            </w:r>
            <w:r w:rsidR="004800D4">
              <w:instrText xml:space="preserve"> \* MERGEFORMAT </w:instrText>
            </w:r>
            <w:r>
              <w:fldChar w:fldCharType="separate"/>
            </w:r>
            <w:r>
              <w:t>3.2.22</w:t>
            </w:r>
            <w:r>
              <w:fldChar w:fldCharType="end"/>
            </w:r>
            <w:r>
              <w:t xml:space="preserve"> </w:t>
            </w:r>
            <w:r>
              <w:fldChar w:fldCharType="begin"/>
            </w:r>
            <w:r>
              <w:instrText xml:space="preserve"> REF _Ref161042261 \h </w:instrText>
            </w:r>
            <w:r w:rsidR="004800D4">
              <w:instrText xml:space="preserve"> \* MERGEFORMAT </w:instrText>
            </w:r>
            <w:r>
              <w:fldChar w:fldCharType="separate"/>
            </w:r>
            <w:r w:rsidR="00FC26E3">
              <w:t>Problem occurs when multiple Active Directory servers are linked</w:t>
            </w:r>
            <w:r>
              <w:fldChar w:fldCharType="end"/>
            </w:r>
          </w:p>
          <w:p w14:paraId="5FC92054" w14:textId="57214C99" w:rsidR="00A77EA8" w:rsidRDefault="00A77EA8" w:rsidP="00197E78">
            <w:pPr>
              <w:widowControl/>
              <w:jc w:val="left"/>
            </w:pPr>
            <w:r>
              <w:fldChar w:fldCharType="begin"/>
            </w:r>
            <w:r>
              <w:instrText xml:space="preserve"> </w:instrText>
            </w:r>
            <w:r>
              <w:rPr>
                <w:rFonts w:hint="eastAsia"/>
              </w:rPr>
              <w:instrText>REF _Ref161042270 \r \h</w:instrText>
            </w:r>
            <w:r>
              <w:instrText xml:space="preserve">  \* MERGEFORMAT </w:instrText>
            </w:r>
            <w:r>
              <w:fldChar w:fldCharType="separate"/>
            </w:r>
            <w:r>
              <w:t>3.2.23</w:t>
            </w:r>
            <w:r>
              <w:fldChar w:fldCharType="end"/>
            </w:r>
            <w:r>
              <w:t xml:space="preserve"> </w:t>
            </w:r>
            <w:r>
              <w:fldChar w:fldCharType="begin"/>
            </w:r>
            <w:r>
              <w:instrText xml:space="preserve"> REF _Ref161042275 \h  \* MERGEFORMAT </w:instrText>
            </w:r>
            <w:r>
              <w:fldChar w:fldCharType="separate"/>
            </w:r>
            <w:r w:rsidR="00FC26E3">
              <w:t>Problem occurs when multiple LDAP servers are linked</w:t>
            </w:r>
            <w:r>
              <w:fldChar w:fldCharType="end"/>
            </w:r>
          </w:p>
          <w:p w14:paraId="3FED402F" w14:textId="338465E5" w:rsidR="00A77EA8" w:rsidRDefault="00A77EA8" w:rsidP="00197E78">
            <w:pPr>
              <w:widowControl/>
              <w:jc w:val="left"/>
            </w:pPr>
            <w:r>
              <w:fldChar w:fldCharType="begin"/>
            </w:r>
            <w:r>
              <w:instrText xml:space="preserve"> </w:instrText>
            </w:r>
            <w:r>
              <w:rPr>
                <w:rFonts w:hint="eastAsia"/>
              </w:rPr>
              <w:instrText>REF _Ref161042286 \r \h</w:instrText>
            </w:r>
            <w:r>
              <w:instrText xml:space="preserve"> </w:instrText>
            </w:r>
            <w:r>
              <w:fldChar w:fldCharType="separate"/>
            </w:r>
            <w:r>
              <w:t>3.2.24</w:t>
            </w:r>
            <w:r>
              <w:fldChar w:fldCharType="end"/>
            </w:r>
            <w:r>
              <w:t xml:space="preserve"> </w:t>
            </w:r>
            <w:r>
              <w:fldChar w:fldCharType="begin"/>
            </w:r>
            <w:r>
              <w:instrText xml:space="preserve"> REF _Ref161042292 \h </w:instrText>
            </w:r>
            <w:r>
              <w:fldChar w:fldCharType="separate"/>
            </w:r>
            <w:r w:rsidR="00FC26E3">
              <w:t>User groups button for users imported from LDAP server is not displayed</w:t>
            </w:r>
            <w:r>
              <w:fldChar w:fldCharType="end"/>
            </w:r>
          </w:p>
        </w:tc>
        <w:tc>
          <w:tcPr>
            <w:tcW w:w="1921" w:type="dxa"/>
            <w:tcBorders>
              <w:top w:val="single" w:sz="4" w:space="0" w:color="auto"/>
              <w:left w:val="single" w:sz="4" w:space="0" w:color="auto"/>
              <w:bottom w:val="single" w:sz="4" w:space="0" w:color="auto"/>
              <w:right w:val="single" w:sz="4" w:space="0" w:color="auto"/>
            </w:tcBorders>
          </w:tcPr>
          <w:p w14:paraId="0BC42059" w14:textId="2C51E328" w:rsidR="00B53123" w:rsidRPr="00A77EA8" w:rsidRDefault="001F118F" w:rsidP="00197E78">
            <w:pPr>
              <w:jc w:val="center"/>
            </w:pPr>
            <w:r>
              <w:t>March 11, 2024</w:t>
            </w:r>
          </w:p>
        </w:tc>
      </w:tr>
      <w:tr w:rsidR="004800D4" w14:paraId="4CC17296" w14:textId="77777777" w:rsidTr="00142370">
        <w:trPr>
          <w:gridAfter w:val="1"/>
          <w:wAfter w:w="95" w:type="dxa"/>
        </w:trPr>
        <w:tc>
          <w:tcPr>
            <w:tcW w:w="567" w:type="dxa"/>
            <w:tcBorders>
              <w:top w:val="single" w:sz="4" w:space="0" w:color="auto"/>
              <w:left w:val="single" w:sz="4" w:space="0" w:color="auto"/>
              <w:bottom w:val="single" w:sz="4" w:space="0" w:color="auto"/>
              <w:right w:val="single" w:sz="4" w:space="0" w:color="auto"/>
            </w:tcBorders>
          </w:tcPr>
          <w:p w14:paraId="0F788BCE" w14:textId="2263CF95" w:rsidR="004800D4" w:rsidRDefault="004800D4" w:rsidP="00197E78">
            <w:pPr>
              <w:pStyle w:val="default"/>
              <w:spacing w:line="0" w:lineRule="atLeast"/>
              <w:jc w:val="center"/>
              <w:rPr>
                <w:lang w:val="en-US" w:eastAsia="ja-JP"/>
              </w:rPr>
            </w:pPr>
            <w:r>
              <w:rPr>
                <w:rFonts w:hint="eastAsia"/>
                <w:lang w:val="en-US" w:eastAsia="ja-JP"/>
              </w:rPr>
              <w:t>21</w:t>
            </w:r>
          </w:p>
        </w:tc>
        <w:tc>
          <w:tcPr>
            <w:tcW w:w="1134" w:type="dxa"/>
            <w:tcBorders>
              <w:top w:val="single" w:sz="4" w:space="0" w:color="auto"/>
              <w:left w:val="single" w:sz="4" w:space="0" w:color="auto"/>
              <w:bottom w:val="single" w:sz="4" w:space="0" w:color="auto"/>
              <w:right w:val="single" w:sz="4" w:space="0" w:color="auto"/>
            </w:tcBorders>
          </w:tcPr>
          <w:p w14:paraId="1E981762" w14:textId="05C822E9" w:rsidR="004800D4" w:rsidRDefault="004800D4" w:rsidP="00197E78">
            <w:pPr>
              <w:jc w:val="center"/>
            </w:pPr>
            <w:r>
              <w:rPr>
                <w:rFonts w:hint="eastAsia"/>
              </w:rPr>
              <w:t>11.0.2</w:t>
            </w:r>
          </w:p>
        </w:tc>
        <w:tc>
          <w:tcPr>
            <w:tcW w:w="5592" w:type="dxa"/>
            <w:tcBorders>
              <w:top w:val="single" w:sz="4" w:space="0" w:color="auto"/>
              <w:left w:val="single" w:sz="4" w:space="0" w:color="auto"/>
              <w:bottom w:val="single" w:sz="4" w:space="0" w:color="auto"/>
              <w:right w:val="single" w:sz="4" w:space="0" w:color="auto"/>
            </w:tcBorders>
          </w:tcPr>
          <w:p w14:paraId="3DED2CCA" w14:textId="77777777" w:rsidR="0002739C" w:rsidRDefault="0002739C" w:rsidP="0002739C">
            <w:pPr>
              <w:widowControl/>
              <w:jc w:val="left"/>
            </w:pPr>
            <w:r>
              <w:rPr>
                <w:rFonts w:hint="eastAsia"/>
              </w:rPr>
              <w:t>F</w:t>
            </w:r>
            <w:r>
              <w:t>ollowings are added</w:t>
            </w:r>
          </w:p>
          <w:p w14:paraId="01701579" w14:textId="75C248BD" w:rsidR="00821D38" w:rsidRPr="00EC68BC" w:rsidRDefault="0002739C" w:rsidP="00E85848">
            <w:pPr>
              <w:widowControl/>
              <w:jc w:val="left"/>
              <w:rPr>
                <w:color w:val="334155"/>
              </w:rPr>
            </w:pPr>
            <w:r w:rsidRPr="00662E6F">
              <w:t xml:space="preserve">3.2.2 </w:t>
            </w:r>
            <w:r w:rsidRPr="00EC68BC">
              <w:rPr>
                <w:rFonts w:hint="eastAsia"/>
                <w:color w:val="334155"/>
              </w:rPr>
              <w:t>Steps to follow if the sysadmin account is locked.</w:t>
            </w:r>
          </w:p>
          <w:p w14:paraId="174FBEBD" w14:textId="73D493B6" w:rsidR="00821D38" w:rsidRPr="00662E6F" w:rsidRDefault="00821D38" w:rsidP="00E85848">
            <w:pPr>
              <w:widowControl/>
              <w:jc w:val="left"/>
            </w:pPr>
            <w:r w:rsidRPr="00662E6F">
              <w:t>Following are changed</w:t>
            </w:r>
          </w:p>
          <w:p w14:paraId="4BC5D142" w14:textId="7945D3A3" w:rsidR="004800D4" w:rsidRDefault="0075028E" w:rsidP="00E85848">
            <w:pPr>
              <w:widowControl/>
              <w:jc w:val="left"/>
            </w:pPr>
            <w:r>
              <w:fldChar w:fldCharType="begin"/>
            </w:r>
            <w:r>
              <w:instrText xml:space="preserve"> REF _Ref166869270 \r \h </w:instrText>
            </w:r>
            <w:r>
              <w:fldChar w:fldCharType="separate"/>
            </w:r>
            <w:r>
              <w:t>3.2.13</w:t>
            </w:r>
            <w:r>
              <w:fldChar w:fldCharType="end"/>
            </w:r>
            <w:r>
              <w:rPr>
                <w:rFonts w:hint="eastAsia"/>
              </w:rPr>
              <w:t xml:space="preserve"> </w:t>
            </w:r>
            <w:r>
              <w:fldChar w:fldCharType="begin"/>
            </w:r>
            <w:r>
              <w:instrText xml:space="preserve"> </w:instrText>
            </w:r>
            <w:r>
              <w:rPr>
                <w:rFonts w:hint="eastAsia"/>
              </w:rPr>
              <w:instrText>REF _Ref166869279 \h</w:instrText>
            </w:r>
            <w:r>
              <w:instrText xml:space="preserve"> </w:instrText>
            </w:r>
            <w:r>
              <w:fldChar w:fldCharType="separate"/>
            </w:r>
            <w:r w:rsidRPr="00E86CB2">
              <w:t xml:space="preserve">The screen goes blank when </w:t>
            </w:r>
            <w:r>
              <w:rPr>
                <w:rFonts w:hint="eastAsia"/>
              </w:rPr>
              <w:t>y</w:t>
            </w:r>
            <w:r>
              <w:t>ou</w:t>
            </w:r>
            <w:r w:rsidRPr="00E86CB2">
              <w:t xml:space="preserve"> log in</w:t>
            </w:r>
            <w:r>
              <w:fldChar w:fldCharType="end"/>
            </w:r>
          </w:p>
        </w:tc>
        <w:tc>
          <w:tcPr>
            <w:tcW w:w="1921" w:type="dxa"/>
            <w:tcBorders>
              <w:top w:val="single" w:sz="4" w:space="0" w:color="auto"/>
              <w:left w:val="single" w:sz="4" w:space="0" w:color="auto"/>
              <w:bottom w:val="single" w:sz="4" w:space="0" w:color="auto"/>
              <w:right w:val="single" w:sz="4" w:space="0" w:color="auto"/>
            </w:tcBorders>
          </w:tcPr>
          <w:p w14:paraId="7EF9B5D4" w14:textId="5FE59158" w:rsidR="004800D4" w:rsidRPr="00F078F1" w:rsidRDefault="00CE0547" w:rsidP="00197E78">
            <w:pPr>
              <w:jc w:val="center"/>
            </w:pPr>
            <w:r>
              <w:t xml:space="preserve"> </w:t>
            </w:r>
            <w:r w:rsidR="00405269">
              <w:rPr>
                <w:rFonts w:hint="eastAsia"/>
              </w:rPr>
              <w:t>May 17</w:t>
            </w:r>
            <w:r>
              <w:t>, 2024</w:t>
            </w:r>
          </w:p>
        </w:tc>
      </w:tr>
      <w:tr w:rsidR="00922EF9" w14:paraId="22C31723" w14:textId="77777777" w:rsidTr="00142370">
        <w:trPr>
          <w:gridAfter w:val="1"/>
          <w:wAfter w:w="95" w:type="dxa"/>
        </w:trPr>
        <w:tc>
          <w:tcPr>
            <w:tcW w:w="567" w:type="dxa"/>
            <w:tcBorders>
              <w:top w:val="single" w:sz="4" w:space="0" w:color="auto"/>
              <w:left w:val="single" w:sz="4" w:space="0" w:color="auto"/>
              <w:bottom w:val="single" w:sz="4" w:space="0" w:color="auto"/>
              <w:right w:val="single" w:sz="4" w:space="0" w:color="auto"/>
            </w:tcBorders>
          </w:tcPr>
          <w:p w14:paraId="74D19B60" w14:textId="51E18328" w:rsidR="00922EF9" w:rsidRDefault="00922EF9" w:rsidP="00197E78">
            <w:pPr>
              <w:pStyle w:val="default"/>
              <w:spacing w:line="0" w:lineRule="atLeast"/>
              <w:jc w:val="center"/>
              <w:rPr>
                <w:lang w:val="en-US" w:eastAsia="ja-JP"/>
              </w:rPr>
            </w:pPr>
            <w:r>
              <w:rPr>
                <w:rFonts w:hint="eastAsia"/>
                <w:lang w:val="en-US" w:eastAsia="ja-JP"/>
              </w:rPr>
              <w:t>22</w:t>
            </w:r>
          </w:p>
        </w:tc>
        <w:tc>
          <w:tcPr>
            <w:tcW w:w="1134" w:type="dxa"/>
            <w:tcBorders>
              <w:top w:val="single" w:sz="4" w:space="0" w:color="auto"/>
              <w:left w:val="single" w:sz="4" w:space="0" w:color="auto"/>
              <w:bottom w:val="single" w:sz="4" w:space="0" w:color="auto"/>
              <w:right w:val="single" w:sz="4" w:space="0" w:color="auto"/>
            </w:tcBorders>
          </w:tcPr>
          <w:p w14:paraId="2842B11B" w14:textId="24AD119E" w:rsidR="00922EF9" w:rsidRDefault="00922EF9" w:rsidP="00197E78">
            <w:pPr>
              <w:jc w:val="center"/>
            </w:pPr>
            <w:r>
              <w:rPr>
                <w:rFonts w:hint="eastAsia"/>
              </w:rPr>
              <w:t>11.0.3</w:t>
            </w:r>
          </w:p>
        </w:tc>
        <w:tc>
          <w:tcPr>
            <w:tcW w:w="5592" w:type="dxa"/>
            <w:tcBorders>
              <w:top w:val="single" w:sz="4" w:space="0" w:color="auto"/>
              <w:left w:val="single" w:sz="4" w:space="0" w:color="auto"/>
              <w:bottom w:val="single" w:sz="4" w:space="0" w:color="auto"/>
              <w:right w:val="single" w:sz="4" w:space="0" w:color="auto"/>
            </w:tcBorders>
          </w:tcPr>
          <w:p w14:paraId="79AA5765" w14:textId="36E17484" w:rsidR="00922EF9" w:rsidRDefault="00D07AD5" w:rsidP="0002739C">
            <w:pPr>
              <w:widowControl/>
              <w:jc w:val="left"/>
            </w:pPr>
            <w:r w:rsidRPr="00D07AD5">
              <w:t xml:space="preserve">Following </w:t>
            </w:r>
            <w:r>
              <w:rPr>
                <w:rFonts w:hint="eastAsia"/>
              </w:rPr>
              <w:t>is</w:t>
            </w:r>
            <w:r w:rsidRPr="00D07AD5">
              <w:t xml:space="preserve"> removed:</w:t>
            </w:r>
          </w:p>
          <w:p w14:paraId="04EDC8DB" w14:textId="7F2D7CB2" w:rsidR="00D07AD5" w:rsidRDefault="00D07AD5" w:rsidP="0002739C">
            <w:pPr>
              <w:widowControl/>
              <w:jc w:val="left"/>
            </w:pPr>
            <w:r w:rsidRPr="00D07AD5">
              <w:t>A-3 DB restore method from a dump file collected with the csgetras command</w:t>
            </w:r>
          </w:p>
          <w:p w14:paraId="64E82E69" w14:textId="554F126A" w:rsidR="00D07AD5" w:rsidRPr="00662E6F" w:rsidRDefault="00D07AD5" w:rsidP="00D07AD5">
            <w:pPr>
              <w:widowControl/>
              <w:jc w:val="left"/>
            </w:pPr>
            <w:r w:rsidRPr="00662E6F">
              <w:t xml:space="preserve">Following </w:t>
            </w:r>
            <w:r>
              <w:rPr>
                <w:rFonts w:hint="eastAsia"/>
              </w:rPr>
              <w:t>is</w:t>
            </w:r>
            <w:r w:rsidRPr="00662E6F">
              <w:t xml:space="preserve"> changed</w:t>
            </w:r>
            <w:r>
              <w:rPr>
                <w:rFonts w:hint="eastAsia"/>
              </w:rPr>
              <w:t>:</w:t>
            </w:r>
          </w:p>
          <w:p w14:paraId="1D0D35BE" w14:textId="3449E38D" w:rsidR="00D07AD5" w:rsidRDefault="00B5192E" w:rsidP="0002739C">
            <w:pPr>
              <w:widowControl/>
              <w:jc w:val="left"/>
            </w:pPr>
            <w:r>
              <w:fldChar w:fldCharType="begin"/>
            </w:r>
            <w:r>
              <w:instrText xml:space="preserve"> </w:instrText>
            </w:r>
            <w:r>
              <w:rPr>
                <w:rFonts w:hint="eastAsia"/>
              </w:rPr>
              <w:instrText>REF _Ref172185084 \r \h</w:instrText>
            </w:r>
            <w:r>
              <w:instrText xml:space="preserve"> </w:instrText>
            </w:r>
            <w:r>
              <w:fldChar w:fldCharType="separate"/>
            </w:r>
            <w:r w:rsidR="00FC26E3">
              <w:t xml:space="preserve">A-3 </w:t>
            </w:r>
            <w:r>
              <w:fldChar w:fldCharType="end"/>
            </w:r>
            <w:r>
              <w:fldChar w:fldCharType="begin"/>
            </w:r>
            <w:r>
              <w:instrText xml:space="preserve"> REF _Ref172185085 \h </w:instrText>
            </w:r>
            <w:r>
              <w:fldChar w:fldCharType="separate"/>
            </w:r>
            <w:r w:rsidRPr="008215FF">
              <w:t xml:space="preserve">Downgrading Amazon Corretto </w:t>
            </w:r>
            <w:r>
              <w:rPr>
                <w:rFonts w:hint="eastAsia"/>
              </w:rPr>
              <w:t>21</w:t>
            </w:r>
            <w:r>
              <w:fldChar w:fldCharType="end"/>
            </w:r>
            <w:r w:rsidR="00C36F18">
              <w:rPr>
                <w:rFonts w:hint="eastAsia"/>
              </w:rPr>
              <w:t xml:space="preserve"> </w:t>
            </w:r>
            <w:r w:rsidR="00C36F18" w:rsidRPr="00C36F18">
              <w:t>(The Amazon Corretto version has changed from 17 to 21.)</w:t>
            </w:r>
          </w:p>
          <w:p w14:paraId="21911CC5" w14:textId="11AB70CB" w:rsidR="00BA11AF" w:rsidRDefault="00BA11AF" w:rsidP="0002739C">
            <w:pPr>
              <w:widowControl/>
              <w:jc w:val="left"/>
            </w:pPr>
            <w:r>
              <w:fldChar w:fldCharType="begin"/>
            </w:r>
            <w:r>
              <w:instrText xml:space="preserve"> REF _Ref175917476 \r \h </w:instrText>
            </w:r>
            <w:r>
              <w:fldChar w:fldCharType="separate"/>
            </w:r>
            <w:r>
              <w:t>3.2.13</w:t>
            </w:r>
            <w:r>
              <w:fldChar w:fldCharType="end"/>
            </w:r>
            <w:r>
              <w:rPr>
                <w:rFonts w:hint="eastAsia"/>
              </w:rPr>
              <w:t xml:space="preserve"> </w:t>
            </w:r>
            <w:r>
              <w:fldChar w:fldCharType="begin"/>
            </w:r>
            <w:r>
              <w:instrText xml:space="preserve"> REF _Ref175917482 \h </w:instrText>
            </w:r>
            <w:r>
              <w:fldChar w:fldCharType="separate"/>
            </w:r>
            <w:r w:rsidRPr="00E86CB2">
              <w:t xml:space="preserve">The screen goes blank when </w:t>
            </w:r>
            <w:r>
              <w:rPr>
                <w:rFonts w:hint="eastAsia"/>
              </w:rPr>
              <w:t>y</w:t>
            </w:r>
            <w:r>
              <w:t>ou</w:t>
            </w:r>
            <w:r w:rsidRPr="00E86CB2">
              <w:t xml:space="preserve"> log in</w:t>
            </w:r>
            <w:r>
              <w:fldChar w:fldCharType="end"/>
            </w:r>
            <w:r w:rsidR="001D121E">
              <w:rPr>
                <w:rFonts w:hint="eastAsia"/>
              </w:rPr>
              <w:t xml:space="preserve"> </w:t>
            </w:r>
            <w:r w:rsidR="001D121E" w:rsidRPr="001D121E">
              <w:t>(The protocol of the URL specified in the curl command was changed from http to https.)</w:t>
            </w:r>
          </w:p>
        </w:tc>
        <w:tc>
          <w:tcPr>
            <w:tcW w:w="1921" w:type="dxa"/>
            <w:tcBorders>
              <w:top w:val="single" w:sz="4" w:space="0" w:color="auto"/>
              <w:left w:val="single" w:sz="4" w:space="0" w:color="auto"/>
              <w:bottom w:val="single" w:sz="4" w:space="0" w:color="auto"/>
              <w:right w:val="single" w:sz="4" w:space="0" w:color="auto"/>
            </w:tcBorders>
          </w:tcPr>
          <w:p w14:paraId="570981BD" w14:textId="59367F65" w:rsidR="00922EF9" w:rsidRDefault="00922EF9" w:rsidP="00197E78">
            <w:pPr>
              <w:jc w:val="center"/>
            </w:pPr>
            <w:r>
              <w:rPr>
                <w:rFonts w:hint="eastAsia"/>
              </w:rPr>
              <w:t>October 24, 2024</w:t>
            </w:r>
          </w:p>
        </w:tc>
      </w:tr>
      <w:tr w:rsidR="0072302C" w14:paraId="5C07D1A0" w14:textId="77777777" w:rsidTr="00142370">
        <w:trPr>
          <w:gridAfter w:val="1"/>
          <w:wAfter w:w="9" w:type="dxa"/>
          <w:ins w:id="8" w:author="矢澤孝一郎 / YAZAWA，KOICHIRO" w:date="2024-11-15T16:17:00Z"/>
        </w:trPr>
        <w:tc>
          <w:tcPr>
            <w:tcW w:w="567" w:type="dxa"/>
            <w:tcBorders>
              <w:top w:val="single" w:sz="4" w:space="0" w:color="auto"/>
              <w:left w:val="single" w:sz="4" w:space="0" w:color="auto"/>
              <w:bottom w:val="single" w:sz="4" w:space="0" w:color="auto"/>
              <w:right w:val="single" w:sz="4" w:space="0" w:color="auto"/>
            </w:tcBorders>
          </w:tcPr>
          <w:p w14:paraId="048B4AB7" w14:textId="01EFEAA8" w:rsidR="009A6D39" w:rsidRDefault="009A6D39" w:rsidP="00197E78">
            <w:pPr>
              <w:pStyle w:val="default"/>
              <w:spacing w:line="0" w:lineRule="atLeast"/>
              <w:jc w:val="center"/>
              <w:rPr>
                <w:ins w:id="9" w:author="矢澤孝一郎 / YAZAWA，KOICHIRO" w:date="2024-11-15T16:17:00Z"/>
                <w:lang w:val="en-US" w:eastAsia="ja-JP"/>
              </w:rPr>
            </w:pPr>
            <w:ins w:id="10" w:author="矢澤孝一郎 / YAZAWA，KOICHIRO" w:date="2024-11-15T16:17:00Z">
              <w:r>
                <w:rPr>
                  <w:rFonts w:hint="eastAsia"/>
                  <w:lang w:val="en-US" w:eastAsia="ja-JP"/>
                </w:rPr>
                <w:lastRenderedPageBreak/>
                <w:t>23</w:t>
              </w:r>
            </w:ins>
          </w:p>
        </w:tc>
        <w:tc>
          <w:tcPr>
            <w:tcW w:w="1134" w:type="dxa"/>
            <w:tcBorders>
              <w:top w:val="single" w:sz="4" w:space="0" w:color="auto"/>
              <w:left w:val="single" w:sz="4" w:space="0" w:color="auto"/>
              <w:bottom w:val="single" w:sz="4" w:space="0" w:color="auto"/>
              <w:right w:val="single" w:sz="4" w:space="0" w:color="auto"/>
            </w:tcBorders>
          </w:tcPr>
          <w:p w14:paraId="6EBE0F71" w14:textId="56C4298A" w:rsidR="009A6D39" w:rsidRDefault="009A6D39" w:rsidP="00197E78">
            <w:pPr>
              <w:jc w:val="center"/>
              <w:rPr>
                <w:ins w:id="11" w:author="矢澤孝一郎 / YAZAWA，KOICHIRO" w:date="2024-11-15T16:17:00Z"/>
              </w:rPr>
            </w:pPr>
            <w:ins w:id="12" w:author="矢澤孝一郎 / YAZAWA，KOICHIRO" w:date="2024-11-15T16:17:00Z">
              <w:r>
                <w:rPr>
                  <w:rFonts w:hint="eastAsia"/>
                </w:rPr>
                <w:t>11.0.4</w:t>
              </w:r>
            </w:ins>
          </w:p>
        </w:tc>
        <w:tc>
          <w:tcPr>
            <w:tcW w:w="5592" w:type="dxa"/>
            <w:tcBorders>
              <w:top w:val="single" w:sz="4" w:space="0" w:color="auto"/>
              <w:left w:val="single" w:sz="4" w:space="0" w:color="auto"/>
              <w:bottom w:val="single" w:sz="4" w:space="0" w:color="auto"/>
              <w:right w:val="single" w:sz="4" w:space="0" w:color="auto"/>
            </w:tcBorders>
          </w:tcPr>
          <w:p w14:paraId="392760C7" w14:textId="77777777" w:rsidR="009F40FE" w:rsidRDefault="009F40FE" w:rsidP="009F40FE">
            <w:pPr>
              <w:widowControl/>
              <w:jc w:val="left"/>
              <w:rPr>
                <w:ins w:id="13" w:author="小泉和也 / KOIZUMI，KAZUYA" w:date="2025-01-22T13:01:00Z"/>
              </w:rPr>
            </w:pPr>
            <w:ins w:id="14" w:author="渡辺茂男 / WATANABE，SHIGEO" w:date="2024-12-05T09:39:00Z">
              <w:r w:rsidRPr="00662E6F">
                <w:t>Following are changed</w:t>
              </w:r>
            </w:ins>
          </w:p>
          <w:p w14:paraId="087AD291" w14:textId="692AD734" w:rsidR="00B2140A" w:rsidRPr="00662E6F" w:rsidRDefault="00F95FE1" w:rsidP="009F40FE">
            <w:pPr>
              <w:widowControl/>
              <w:jc w:val="left"/>
              <w:rPr>
                <w:ins w:id="15" w:author="渡辺茂男 / WATANABE，SHIGEO" w:date="2024-12-05T09:39:00Z"/>
              </w:rPr>
            </w:pPr>
            <w:ins w:id="16" w:author="小泉和也 / KOIZUMI，KAZUYA" w:date="2025-01-22T13:01:00Z">
              <w:r>
                <w:fldChar w:fldCharType="begin"/>
              </w:r>
              <w:r>
                <w:instrText xml:space="preserve"> REF _Ref354742451 \r \h </w:instrText>
              </w:r>
            </w:ins>
            <w:r>
              <w:fldChar w:fldCharType="separate"/>
            </w:r>
            <w:ins w:id="17" w:author="堀田菜々子 / HORITA，NANAKO" w:date="2025-03-03T14:49:00Z">
              <w:r w:rsidR="00FC26E3">
                <w:t>4.1.1</w:t>
              </w:r>
            </w:ins>
            <w:ins w:id="18" w:author="小泉和也 / KOIZUMI，KAZUYA" w:date="2025-01-22T13:01:00Z">
              <w:r>
                <w:t>3.1.1</w:t>
              </w:r>
              <w:r>
                <w:fldChar w:fldCharType="end"/>
              </w:r>
              <w:r>
                <w:rPr>
                  <w:rFonts w:hint="eastAsia"/>
                </w:rPr>
                <w:t xml:space="preserve"> </w:t>
              </w:r>
              <w:r>
                <w:fldChar w:fldCharType="begin"/>
              </w:r>
              <w:r>
                <w:instrText xml:space="preserve"> </w:instrText>
              </w:r>
              <w:r>
                <w:rPr>
                  <w:rFonts w:hint="eastAsia"/>
                </w:rPr>
                <w:instrText>REF _Ref354742451 \h</w:instrText>
              </w:r>
              <w:r>
                <w:instrText xml:space="preserve"> </w:instrText>
              </w:r>
            </w:ins>
            <w:r>
              <w:fldChar w:fldCharType="separate"/>
            </w:r>
            <w:ins w:id="19" w:author="堀田菜々子 / HORITA，NANAKO" w:date="2025-03-03T14:49:00Z">
              <w:r w:rsidR="00FC26E3">
                <w:t>Common Services</w:t>
              </w:r>
              <w:r w:rsidR="00FC26E3" w:rsidRPr="00C8323D">
                <w:t xml:space="preserve"> cannot start</w:t>
              </w:r>
            </w:ins>
            <w:ins w:id="20" w:author="小泉和也 / KOIZUMI，KAZUYA" w:date="2025-01-22T13:01:00Z">
              <w:r>
                <w:t>Common Services</w:t>
              </w:r>
              <w:r w:rsidRPr="00C8323D">
                <w:t xml:space="preserve"> cannot start</w:t>
              </w:r>
              <w:r>
                <w:fldChar w:fldCharType="end"/>
              </w:r>
            </w:ins>
            <w:ins w:id="21" w:author="小泉和也 / KOIZUMI，KAZUYA" w:date="2025-01-22T13:02:00Z">
              <w:r>
                <w:rPr>
                  <w:rFonts w:hint="eastAsia"/>
                </w:rPr>
                <w:t xml:space="preserve"> </w:t>
              </w:r>
            </w:ins>
            <w:ins w:id="22" w:author="小泉和也 / KOIZUMI，KAZUYA" w:date="2025-01-22T13:15:00Z">
              <w:r w:rsidR="00CC0A41">
                <w:rPr>
                  <w:rFonts w:hint="eastAsia"/>
                </w:rPr>
                <w:t>(1) C</w:t>
              </w:r>
            </w:ins>
            <w:ins w:id="23" w:author="小泉和也 / KOIZUMI，KAZUYA" w:date="2025-01-22T13:14:00Z">
              <w:r w:rsidR="00BF031A" w:rsidRPr="00BF031A">
                <w:t>heck if Common Services is running.</w:t>
              </w:r>
            </w:ins>
            <w:ins w:id="24" w:author="小泉和也 / KOIZUMI，KAZUYA" w:date="2025-01-22T13:22:00Z">
              <w:r w:rsidR="004D67E5">
                <w:rPr>
                  <w:rFonts w:hint="eastAsia"/>
                </w:rPr>
                <w:t xml:space="preserve"> </w:t>
              </w:r>
              <w:r w:rsidR="004D67E5" w:rsidRPr="004D67E5">
                <w:t>has been added.</w:t>
              </w:r>
            </w:ins>
          </w:p>
          <w:p w14:paraId="3939C074" w14:textId="6809C706" w:rsidR="009A6D39" w:rsidRDefault="009F40FE" w:rsidP="009F40FE">
            <w:pPr>
              <w:widowControl/>
              <w:jc w:val="left"/>
              <w:rPr>
                <w:ins w:id="25" w:author="渡辺茂男 / WATANABE，SHIGEO" w:date="2024-12-05T09:40:00Z"/>
              </w:rPr>
            </w:pPr>
            <w:ins w:id="26" w:author="渡辺茂男 / WATANABE，SHIGEO" w:date="2024-12-05T09:40:00Z">
              <w:r>
                <w:fldChar w:fldCharType="begin"/>
              </w:r>
              <w:r>
                <w:instrText xml:space="preserve"> REF _Ref26352996 \r \h </w:instrText>
              </w:r>
            </w:ins>
            <w:r>
              <w:fldChar w:fldCharType="separate"/>
            </w:r>
            <w:ins w:id="27" w:author="堀田菜々子 / HORITA，NANAKO" w:date="2025-03-03T14:49:00Z">
              <w:r w:rsidR="00FC26E3">
                <w:t>4.2.7</w:t>
              </w:r>
            </w:ins>
            <w:ins w:id="28" w:author="渡辺茂男 / WATANABE，SHIGEO" w:date="2024-12-05T09:40:00Z">
              <w:r>
                <w:t>3.2.7</w:t>
              </w:r>
              <w:r>
                <w:fldChar w:fldCharType="end"/>
              </w:r>
              <w:r>
                <w:rPr>
                  <w:rFonts w:hint="eastAsia"/>
                </w:rPr>
                <w:t xml:space="preserve"> </w:t>
              </w:r>
            </w:ins>
            <w:ins w:id="29" w:author="渡辺茂男 / WATANABE，SHIGEO" w:date="2024-12-05T09:39:00Z">
              <w:r>
                <w:fldChar w:fldCharType="begin"/>
              </w:r>
              <w:r>
                <w:instrText xml:space="preserve"> REF _Ref26352996 \h </w:instrText>
              </w:r>
            </w:ins>
            <w:r>
              <w:fldChar w:fldCharType="separate"/>
            </w:r>
            <w:ins w:id="30" w:author="堀田菜々子 / HORITA，NANAKO" w:date="2025-03-03T14:49:00Z">
              <w:r w:rsidR="00FC26E3" w:rsidRPr="00273465">
                <w:t>Issues (unexpected errors, etc.)</w:t>
              </w:r>
              <w:r w:rsidR="00FC26E3">
                <w:t xml:space="preserve"> </w:t>
              </w:r>
              <w:r w:rsidR="00FC26E3" w:rsidRPr="00273465">
                <w:t xml:space="preserve">that might occur when </w:t>
              </w:r>
              <w:r w:rsidR="00FC26E3">
                <w:t>there is a problem</w:t>
              </w:r>
              <w:r w:rsidR="00FC26E3" w:rsidRPr="00273465">
                <w:t xml:space="preserve"> in the user directory service</w:t>
              </w:r>
            </w:ins>
            <w:ins w:id="31" w:author="渡辺茂男 / WATANABE，SHIGEO" w:date="2024-12-05T09:39:00Z">
              <w:r w:rsidRPr="00273465">
                <w:t>Issues (unexpected errors, etc.)</w:t>
              </w:r>
              <w:r>
                <w:t xml:space="preserve"> </w:t>
              </w:r>
              <w:r w:rsidRPr="00273465">
                <w:t xml:space="preserve">that might occur when </w:t>
              </w:r>
              <w:r>
                <w:t>there is a problem</w:t>
              </w:r>
              <w:r w:rsidRPr="00273465">
                <w:t xml:space="preserve"> in the user directory service</w:t>
              </w:r>
              <w:r>
                <w:fldChar w:fldCharType="end"/>
              </w:r>
            </w:ins>
          </w:p>
          <w:p w14:paraId="0C634E67" w14:textId="5A2531C1" w:rsidR="009F40FE" w:rsidRPr="00D07AD5" w:rsidRDefault="009F40FE">
            <w:pPr>
              <w:widowControl/>
              <w:jc w:val="left"/>
              <w:rPr>
                <w:ins w:id="32" w:author="矢澤孝一郎 / YAZAWA，KOICHIRO" w:date="2024-11-15T16:17:00Z"/>
              </w:rPr>
            </w:pPr>
            <w:ins w:id="33" w:author="渡辺茂男 / WATANABE，SHIGEO" w:date="2024-12-05T09:40:00Z">
              <w:r w:rsidRPr="00D07AD5">
                <w:t xml:space="preserve">Following </w:t>
              </w:r>
              <w:r>
                <w:rPr>
                  <w:rFonts w:hint="eastAsia"/>
                </w:rPr>
                <w:t>is</w:t>
              </w:r>
              <w:r w:rsidRPr="00D07AD5">
                <w:t xml:space="preserve"> removed</w:t>
              </w:r>
              <w:r>
                <w:br/>
              </w:r>
            </w:ins>
            <w:ins w:id="34" w:author="渡辺茂男 / WATANABE，SHIGEO" w:date="2024-12-05T09:41:00Z">
              <w:r>
                <w:fldChar w:fldCharType="begin"/>
              </w:r>
              <w:r>
                <w:instrText xml:space="preserve"> REF _Ref184284094 \r \h </w:instrText>
              </w:r>
            </w:ins>
            <w:r>
              <w:fldChar w:fldCharType="separate"/>
            </w:r>
            <w:ins w:id="35" w:author="堀田菜々子 / HORITA，NANAKO" w:date="2025-03-03T14:49:00Z">
              <w:r w:rsidR="00FC26E3">
                <w:t>1.1.1</w:t>
              </w:r>
            </w:ins>
            <w:ins w:id="36" w:author="渡辺茂男 / WATANABE，SHIGEO" w:date="2024-12-05T09:41:00Z">
              <w:r>
                <w:t>3.2.13</w:t>
              </w:r>
              <w:r>
                <w:fldChar w:fldCharType="end"/>
              </w:r>
              <w:r>
                <w:rPr>
                  <w:rFonts w:hint="eastAsia"/>
                </w:rPr>
                <w:t xml:space="preserve"> </w:t>
              </w:r>
              <w:r>
                <w:fldChar w:fldCharType="begin"/>
              </w:r>
              <w:r>
                <w:instrText xml:space="preserve"> REF _Ref184284101 \h </w:instrText>
              </w:r>
            </w:ins>
            <w:r>
              <w:fldChar w:fldCharType="separate"/>
            </w:r>
            <w:ins w:id="37" w:author="渡辺茂男 / WATANABE，SHIGEO" w:date="2024-12-05T09:41:00Z">
              <w:r w:rsidRPr="00E86CB2">
                <w:t xml:space="preserve">The screen goes blank when </w:t>
              </w:r>
              <w:r>
                <w:rPr>
                  <w:rFonts w:hint="eastAsia"/>
                </w:rPr>
                <w:t>y</w:t>
              </w:r>
              <w:r>
                <w:t>ou</w:t>
              </w:r>
              <w:r w:rsidRPr="00E86CB2">
                <w:t xml:space="preserve"> log in</w:t>
              </w:r>
              <w:r>
                <w:fldChar w:fldCharType="end"/>
              </w:r>
            </w:ins>
          </w:p>
        </w:tc>
        <w:tc>
          <w:tcPr>
            <w:tcW w:w="1921" w:type="dxa"/>
            <w:tcBorders>
              <w:top w:val="single" w:sz="4" w:space="0" w:color="auto"/>
              <w:left w:val="single" w:sz="4" w:space="0" w:color="auto"/>
              <w:bottom w:val="single" w:sz="4" w:space="0" w:color="auto"/>
              <w:right w:val="single" w:sz="4" w:space="0" w:color="auto"/>
            </w:tcBorders>
          </w:tcPr>
          <w:p w14:paraId="58C36BB5" w14:textId="2AD7E930" w:rsidR="009A6D39" w:rsidRDefault="00E422EA" w:rsidP="00197E78">
            <w:pPr>
              <w:jc w:val="center"/>
              <w:rPr>
                <w:ins w:id="38" w:author="矢澤孝一郎 / YAZAWA，KOICHIRO" w:date="2024-11-15T16:17:00Z"/>
              </w:rPr>
            </w:pPr>
            <w:ins w:id="39" w:author="小泉和也 / KOIZUMI，KAZUYA" w:date="2025-01-14T11:16:00Z">
              <w:r w:rsidRPr="00E422EA">
                <w:t>January</w:t>
              </w:r>
              <w:r>
                <w:rPr>
                  <w:rFonts w:hint="eastAsia"/>
                </w:rPr>
                <w:t xml:space="preserve"> </w:t>
              </w:r>
            </w:ins>
            <w:ins w:id="40" w:author="小泉和也 / KOIZUMI，KAZUYA" w:date="2025-01-22T13:01:00Z">
              <w:r w:rsidR="00B2140A">
                <w:rPr>
                  <w:rFonts w:hint="eastAsia"/>
                </w:rPr>
                <w:t>22</w:t>
              </w:r>
            </w:ins>
            <w:ins w:id="41" w:author="小泉和也 / KOIZUMI，KAZUYA" w:date="2025-01-14T11:15:00Z">
              <w:r w:rsidR="00177191">
                <w:rPr>
                  <w:rFonts w:hint="eastAsia"/>
                </w:rPr>
                <w:t xml:space="preserve">, </w:t>
              </w:r>
              <w:r w:rsidR="00B05867">
                <w:rPr>
                  <w:rFonts w:hint="eastAsia"/>
                </w:rPr>
                <w:t>2025</w:t>
              </w:r>
            </w:ins>
          </w:p>
        </w:tc>
      </w:tr>
      <w:tr w:rsidR="00424CD9" w14:paraId="68D55BD4" w14:textId="77777777" w:rsidTr="00142370">
        <w:trPr>
          <w:ins w:id="42" w:author="堀田菜々子 / HORITA，NANAKO" w:date="2025-03-03T16:41:00Z"/>
        </w:trPr>
        <w:tc>
          <w:tcPr>
            <w:tcW w:w="567" w:type="dxa"/>
            <w:tcBorders>
              <w:top w:val="single" w:sz="4" w:space="0" w:color="auto"/>
              <w:left w:val="single" w:sz="4" w:space="0" w:color="auto"/>
              <w:bottom w:val="single" w:sz="4" w:space="0" w:color="auto"/>
              <w:right w:val="single" w:sz="4" w:space="0" w:color="auto"/>
            </w:tcBorders>
          </w:tcPr>
          <w:p w14:paraId="36B78260" w14:textId="42E0F865" w:rsidR="00AB1FA3" w:rsidRDefault="00AB1FA3" w:rsidP="00197E78">
            <w:pPr>
              <w:pStyle w:val="default"/>
              <w:spacing w:line="0" w:lineRule="atLeast"/>
              <w:jc w:val="center"/>
              <w:rPr>
                <w:ins w:id="43" w:author="堀田菜々子 / HORITA，NANAKO" w:date="2025-03-03T16:41:00Z"/>
                <w:lang w:val="en-US" w:eastAsia="ja-JP"/>
              </w:rPr>
            </w:pPr>
            <w:ins w:id="44" w:author="堀田菜々子 / HORITA，NANAKO" w:date="2025-03-03T16:41:00Z">
              <w:r>
                <w:rPr>
                  <w:rFonts w:hint="eastAsia"/>
                  <w:lang w:val="en-US" w:eastAsia="ja-JP"/>
                </w:rPr>
                <w:t>24</w:t>
              </w:r>
            </w:ins>
          </w:p>
        </w:tc>
        <w:tc>
          <w:tcPr>
            <w:tcW w:w="1134" w:type="dxa"/>
            <w:tcBorders>
              <w:top w:val="single" w:sz="4" w:space="0" w:color="auto"/>
              <w:left w:val="single" w:sz="4" w:space="0" w:color="auto"/>
              <w:bottom w:val="single" w:sz="4" w:space="0" w:color="auto"/>
              <w:right w:val="single" w:sz="4" w:space="0" w:color="auto"/>
            </w:tcBorders>
          </w:tcPr>
          <w:p w14:paraId="39116D59" w14:textId="0E0D3B9A" w:rsidR="00AB1FA3" w:rsidRDefault="00AB1FA3" w:rsidP="00197E78">
            <w:pPr>
              <w:jc w:val="center"/>
              <w:rPr>
                <w:ins w:id="45" w:author="堀田菜々子 / HORITA，NANAKO" w:date="2025-03-03T16:41:00Z"/>
              </w:rPr>
            </w:pPr>
            <w:ins w:id="46" w:author="堀田菜々子 / HORITA，NANAKO" w:date="2025-03-03T16:41:00Z">
              <w:r>
                <w:rPr>
                  <w:rFonts w:hint="eastAsia"/>
                </w:rPr>
                <w:t>11.0.4</w:t>
              </w:r>
            </w:ins>
          </w:p>
        </w:tc>
        <w:tc>
          <w:tcPr>
            <w:tcW w:w="5592" w:type="dxa"/>
            <w:tcBorders>
              <w:top w:val="single" w:sz="4" w:space="0" w:color="auto"/>
              <w:left w:val="single" w:sz="4" w:space="0" w:color="auto"/>
              <w:bottom w:val="single" w:sz="4" w:space="0" w:color="auto"/>
              <w:right w:val="single" w:sz="4" w:space="0" w:color="auto"/>
            </w:tcBorders>
          </w:tcPr>
          <w:p w14:paraId="540E5CBE" w14:textId="77777777" w:rsidR="00AB1FA3" w:rsidRDefault="00363E9A" w:rsidP="009F40FE">
            <w:pPr>
              <w:widowControl/>
              <w:jc w:val="left"/>
              <w:rPr>
                <w:ins w:id="47" w:author="堀田菜々子 / HORITA，NANAKO" w:date="2025-03-03T16:42:00Z"/>
              </w:rPr>
            </w:pPr>
            <w:ins w:id="48" w:author="堀田菜々子 / HORITA，NANAKO" w:date="2025-03-03T16:41:00Z">
              <w:r w:rsidRPr="00363E9A">
                <w:t>Revise the flowchart</w:t>
              </w:r>
              <w:r>
                <w:rPr>
                  <w:rFonts w:hint="eastAsia"/>
                </w:rPr>
                <w:t xml:space="preserve"> and </w:t>
              </w:r>
            </w:ins>
            <w:ins w:id="49" w:author="堀田菜々子 / HORITA，NANAKO" w:date="2025-03-03T16:42:00Z">
              <w:r w:rsidR="0061538E" w:rsidRPr="0061538E">
                <w:t>add</w:t>
              </w:r>
              <w:r w:rsidR="0061538E">
                <w:rPr>
                  <w:rFonts w:hint="eastAsia"/>
                </w:rPr>
                <w:t>ed</w:t>
              </w:r>
              <w:r w:rsidR="0061538E" w:rsidRPr="0061538E">
                <w:t xml:space="preserve"> annotations</w:t>
              </w:r>
            </w:ins>
          </w:p>
          <w:p w14:paraId="05595DBF" w14:textId="197253E6" w:rsidR="0061538E" w:rsidRDefault="0061538E" w:rsidP="009F40FE">
            <w:pPr>
              <w:widowControl/>
              <w:jc w:val="left"/>
              <w:rPr>
                <w:ins w:id="50" w:author="堀田菜々子 / HORITA，NANAKO" w:date="2025-03-03T16:42:00Z"/>
              </w:rPr>
            </w:pPr>
            <w:ins w:id="51" w:author="堀田菜々子 / HORITA，NANAKO" w:date="2025-03-03T16:43:00Z">
              <w:r>
                <w:fldChar w:fldCharType="begin"/>
              </w:r>
              <w:r>
                <w:instrText xml:space="preserve"> REF _Ref406746734 \r \h </w:instrText>
              </w:r>
            </w:ins>
            <w:ins w:id="52" w:author="堀田菜々子 / HORITA，NANAKO" w:date="2025-03-03T16:43:00Z">
              <w:r>
                <w:fldChar w:fldCharType="separate"/>
              </w:r>
              <w:r>
                <w:t>1.5.6</w:t>
              </w:r>
              <w:r>
                <w:fldChar w:fldCharType="end"/>
              </w:r>
              <w:r>
                <w:rPr>
                  <w:rFonts w:hint="eastAsia"/>
                </w:rPr>
                <w:t xml:space="preserve"> </w:t>
              </w:r>
              <w:r>
                <w:fldChar w:fldCharType="begin"/>
              </w:r>
              <w:r>
                <w:instrText xml:space="preserve"> REF _Ref406746734 \h </w:instrText>
              </w:r>
            </w:ins>
            <w:ins w:id="53" w:author="堀田菜々子 / HORITA，NANAKO" w:date="2025-03-03T16:43:00Z">
              <w:r>
                <w:fldChar w:fldCharType="separate"/>
              </w:r>
              <w:r w:rsidRPr="00C8323D">
                <w:t>Failure during operation</w:t>
              </w:r>
              <w:r>
                <w:fldChar w:fldCharType="end"/>
              </w:r>
            </w:ins>
          </w:p>
          <w:p w14:paraId="2D7A56C3" w14:textId="77777777" w:rsidR="0061538E" w:rsidRDefault="0061538E" w:rsidP="0061538E">
            <w:pPr>
              <w:widowControl/>
              <w:jc w:val="left"/>
              <w:rPr>
                <w:ins w:id="54" w:author="堀田菜々子 / HORITA，NANAKO" w:date="2025-03-03T16:42:00Z"/>
              </w:rPr>
            </w:pPr>
            <w:ins w:id="55" w:author="堀田菜々子 / HORITA，NANAKO" w:date="2025-03-03T16:42:00Z">
              <w:r>
                <w:rPr>
                  <w:rFonts w:hint="eastAsia"/>
                </w:rPr>
                <w:t>F</w:t>
              </w:r>
              <w:r>
                <w:t>ollowings are added</w:t>
              </w:r>
            </w:ins>
          </w:p>
          <w:p w14:paraId="6C9CCC51" w14:textId="1620E5C2" w:rsidR="0061538E" w:rsidRPr="00662E6F" w:rsidRDefault="0061538E" w:rsidP="009F40FE">
            <w:pPr>
              <w:widowControl/>
              <w:jc w:val="left"/>
              <w:rPr>
                <w:ins w:id="56" w:author="堀田菜々子 / HORITA，NANAKO" w:date="2025-03-03T16:41:00Z"/>
              </w:rPr>
            </w:pPr>
            <w:ins w:id="57" w:author="堀田菜々子 / HORITA，NANAKO" w:date="2025-03-03T16:43:00Z">
              <w:r>
                <w:fldChar w:fldCharType="begin"/>
              </w:r>
              <w:r>
                <w:instrText xml:space="preserve"> REF _Ref191912640 \r \h </w:instrText>
              </w:r>
            </w:ins>
            <w:ins w:id="58" w:author="堀田菜々子 / HORITA，NANAKO" w:date="2025-03-03T16:43:00Z">
              <w:r>
                <w:fldChar w:fldCharType="separate"/>
              </w:r>
              <w:r>
                <w:t>3.2.24</w:t>
              </w:r>
              <w:r>
                <w:fldChar w:fldCharType="end"/>
              </w:r>
              <w:r>
                <w:rPr>
                  <w:rFonts w:hint="eastAsia"/>
                </w:rPr>
                <w:t xml:space="preserve"> </w:t>
              </w:r>
              <w:r>
                <w:fldChar w:fldCharType="begin"/>
              </w:r>
              <w:r>
                <w:instrText xml:space="preserve"> REF _Ref191912640 \h </w:instrText>
              </w:r>
            </w:ins>
            <w:ins w:id="59" w:author="堀田菜々子 / HORITA，NANAKO" w:date="2025-03-03T16:43:00Z">
              <w:r>
                <w:fldChar w:fldCharType="separate"/>
              </w:r>
              <w:r>
                <w:rPr>
                  <w:rFonts w:hint="eastAsia"/>
                </w:rPr>
                <w:t>L</w:t>
              </w:r>
              <w:r w:rsidRPr="00366353">
                <w:t>ost the password for the idpadmin user</w:t>
              </w:r>
              <w:r>
                <w:fldChar w:fldCharType="end"/>
              </w:r>
            </w:ins>
          </w:p>
        </w:tc>
        <w:tc>
          <w:tcPr>
            <w:tcW w:w="1921" w:type="dxa"/>
            <w:gridSpan w:val="2"/>
            <w:tcBorders>
              <w:top w:val="single" w:sz="4" w:space="0" w:color="auto"/>
              <w:left w:val="single" w:sz="4" w:space="0" w:color="auto"/>
              <w:bottom w:val="single" w:sz="4" w:space="0" w:color="auto"/>
              <w:right w:val="single" w:sz="4" w:space="0" w:color="auto"/>
            </w:tcBorders>
          </w:tcPr>
          <w:p w14:paraId="56572939" w14:textId="50302FBF" w:rsidR="00AB1FA3" w:rsidRPr="0061538E" w:rsidRDefault="00BC4CD8" w:rsidP="00197E78">
            <w:pPr>
              <w:jc w:val="center"/>
              <w:rPr>
                <w:ins w:id="60" w:author="堀田菜々子 / HORITA，NANAKO" w:date="2025-03-03T16:41:00Z"/>
              </w:rPr>
            </w:pPr>
            <w:ins w:id="61" w:author="堀田菜々子 / HORITA，NANAKO" w:date="2025-03-03T16:47:00Z">
              <w:r w:rsidRPr="00BC4CD8">
                <w:t>February</w:t>
              </w:r>
              <w:r>
                <w:rPr>
                  <w:rFonts w:hint="eastAsia"/>
                </w:rPr>
                <w:t xml:space="preserve"> 26, 2025</w:t>
              </w:r>
            </w:ins>
          </w:p>
        </w:tc>
      </w:tr>
      <w:tr w:rsidR="00304F14" w14:paraId="1A2EA222" w14:textId="77777777" w:rsidTr="00142370">
        <w:trPr>
          <w:ins w:id="62" w:author="大森千晶 / OOMORI，CHIAKI" w:date="2025-03-03T19:09:00Z"/>
        </w:trPr>
        <w:tc>
          <w:tcPr>
            <w:tcW w:w="567" w:type="dxa"/>
            <w:tcBorders>
              <w:top w:val="single" w:sz="4" w:space="0" w:color="auto"/>
              <w:left w:val="single" w:sz="4" w:space="0" w:color="auto"/>
              <w:bottom w:val="single" w:sz="4" w:space="0" w:color="auto"/>
              <w:right w:val="single" w:sz="4" w:space="0" w:color="auto"/>
            </w:tcBorders>
          </w:tcPr>
          <w:p w14:paraId="441ABC0F" w14:textId="63E42EAA" w:rsidR="00304F14" w:rsidRDefault="00304F14" w:rsidP="00197E78">
            <w:pPr>
              <w:pStyle w:val="default"/>
              <w:spacing w:line="0" w:lineRule="atLeast"/>
              <w:jc w:val="center"/>
              <w:rPr>
                <w:ins w:id="63" w:author="大森千晶 / OOMORI，CHIAKI" w:date="2025-03-03T19:09:00Z"/>
                <w:lang w:val="en-US" w:eastAsia="ja-JP"/>
              </w:rPr>
            </w:pPr>
            <w:ins w:id="64" w:author="大森千晶 / OOMORI，CHIAKI" w:date="2025-03-03T19:09:00Z">
              <w:r>
                <w:rPr>
                  <w:rFonts w:hint="eastAsia"/>
                  <w:lang w:val="en-US" w:eastAsia="ja-JP"/>
                </w:rPr>
                <w:t>25</w:t>
              </w:r>
            </w:ins>
          </w:p>
        </w:tc>
        <w:tc>
          <w:tcPr>
            <w:tcW w:w="1134" w:type="dxa"/>
            <w:tcBorders>
              <w:top w:val="single" w:sz="4" w:space="0" w:color="auto"/>
              <w:left w:val="single" w:sz="4" w:space="0" w:color="auto"/>
              <w:bottom w:val="single" w:sz="4" w:space="0" w:color="auto"/>
              <w:right w:val="single" w:sz="4" w:space="0" w:color="auto"/>
            </w:tcBorders>
          </w:tcPr>
          <w:p w14:paraId="50AD76E6" w14:textId="45A2BF01" w:rsidR="00304F14" w:rsidRDefault="00304F14" w:rsidP="00197E78">
            <w:pPr>
              <w:jc w:val="center"/>
              <w:rPr>
                <w:ins w:id="65" w:author="大森千晶 / OOMORI，CHIAKI" w:date="2025-03-03T19:09:00Z"/>
              </w:rPr>
            </w:pPr>
            <w:ins w:id="66" w:author="大森千晶 / OOMORI，CHIAKI" w:date="2025-03-03T19:09:00Z">
              <w:r>
                <w:rPr>
                  <w:rFonts w:hint="eastAsia"/>
                </w:rPr>
                <w:t>11.0.4</w:t>
              </w:r>
            </w:ins>
          </w:p>
        </w:tc>
        <w:tc>
          <w:tcPr>
            <w:tcW w:w="5592" w:type="dxa"/>
            <w:tcBorders>
              <w:top w:val="single" w:sz="4" w:space="0" w:color="auto"/>
              <w:left w:val="single" w:sz="4" w:space="0" w:color="auto"/>
              <w:bottom w:val="single" w:sz="4" w:space="0" w:color="auto"/>
              <w:right w:val="single" w:sz="4" w:space="0" w:color="auto"/>
            </w:tcBorders>
          </w:tcPr>
          <w:p w14:paraId="18394B17" w14:textId="77777777" w:rsidR="00304F14" w:rsidRDefault="00304F14" w:rsidP="00304F14">
            <w:pPr>
              <w:widowControl/>
              <w:jc w:val="left"/>
              <w:rPr>
                <w:ins w:id="67" w:author="大森千晶 / OOMORI，CHIAKI" w:date="2025-03-03T19:09:00Z"/>
              </w:rPr>
            </w:pPr>
            <w:ins w:id="68" w:author="大森千晶 / OOMORI，CHIAKI" w:date="2025-03-03T19:09:00Z">
              <w:r>
                <w:rPr>
                  <w:rFonts w:hint="eastAsia"/>
                </w:rPr>
                <w:t>F</w:t>
              </w:r>
              <w:r>
                <w:t>ollowings are added</w:t>
              </w:r>
            </w:ins>
          </w:p>
          <w:p w14:paraId="29B7322B" w14:textId="61AFE3CC" w:rsidR="00304F14" w:rsidRPr="00363E9A" w:rsidRDefault="00255755" w:rsidP="009F40FE">
            <w:pPr>
              <w:widowControl/>
              <w:jc w:val="left"/>
              <w:rPr>
                <w:ins w:id="69" w:author="大森千晶 / OOMORI，CHIAKI" w:date="2025-03-03T19:09:00Z"/>
              </w:rPr>
            </w:pPr>
            <w:ins w:id="70" w:author="大森千晶 / OOMORI，CHIAKI" w:date="2025-03-03T19:09:00Z">
              <w:r w:rsidRPr="00255755">
                <w:t>3.2.25 Failed to log in with the registered ID provider using the Embedded Keycloak.</w:t>
              </w:r>
            </w:ins>
          </w:p>
        </w:tc>
        <w:tc>
          <w:tcPr>
            <w:tcW w:w="1921" w:type="dxa"/>
            <w:gridSpan w:val="2"/>
            <w:tcBorders>
              <w:top w:val="single" w:sz="4" w:space="0" w:color="auto"/>
              <w:left w:val="single" w:sz="4" w:space="0" w:color="auto"/>
              <w:bottom w:val="single" w:sz="4" w:space="0" w:color="auto"/>
              <w:right w:val="single" w:sz="4" w:space="0" w:color="auto"/>
            </w:tcBorders>
          </w:tcPr>
          <w:p w14:paraId="740C6293" w14:textId="17C915D5" w:rsidR="00304F14" w:rsidRPr="00BC4CD8" w:rsidRDefault="00D96BDB" w:rsidP="00197E78">
            <w:pPr>
              <w:jc w:val="center"/>
              <w:rPr>
                <w:ins w:id="71" w:author="大森千晶 / OOMORI，CHIAKI" w:date="2025-03-03T19:09:00Z"/>
              </w:rPr>
            </w:pPr>
            <w:ins w:id="72" w:author="大森千晶 / OOMORI，CHIAKI" w:date="2025-03-03T19:10:00Z">
              <w:r w:rsidRPr="00D96BDB">
                <w:t>February 26, 2025</w:t>
              </w:r>
            </w:ins>
          </w:p>
        </w:tc>
      </w:tr>
      <w:tr w:rsidR="00E559F4" w14:paraId="20CF1E58" w14:textId="77777777" w:rsidTr="00142370">
        <w:trPr>
          <w:ins w:id="73" w:author="大森千晶 / OOMORI，CHIAKI" w:date="2025-03-13T10:56:00Z" w16du:dateUtc="2025-03-13T01:56:00Z"/>
        </w:trPr>
        <w:tc>
          <w:tcPr>
            <w:tcW w:w="567" w:type="dxa"/>
            <w:tcBorders>
              <w:top w:val="single" w:sz="4" w:space="0" w:color="auto"/>
              <w:left w:val="single" w:sz="4" w:space="0" w:color="auto"/>
              <w:bottom w:val="single" w:sz="4" w:space="0" w:color="auto"/>
              <w:right w:val="single" w:sz="4" w:space="0" w:color="auto"/>
            </w:tcBorders>
          </w:tcPr>
          <w:p w14:paraId="36D2EA36" w14:textId="6B292C80" w:rsidR="00E559F4" w:rsidRDefault="00E559F4" w:rsidP="00197E78">
            <w:pPr>
              <w:pStyle w:val="default"/>
              <w:spacing w:line="0" w:lineRule="atLeast"/>
              <w:jc w:val="center"/>
              <w:rPr>
                <w:ins w:id="74" w:author="大森千晶 / OOMORI，CHIAKI" w:date="2025-03-13T10:56:00Z" w16du:dateUtc="2025-03-13T01:56:00Z"/>
                <w:rFonts w:hint="eastAsia"/>
                <w:lang w:val="en-US" w:eastAsia="ja-JP"/>
              </w:rPr>
            </w:pPr>
            <w:ins w:id="75" w:author="大森千晶 / OOMORI，CHIAKI" w:date="2025-03-13T10:56:00Z" w16du:dateUtc="2025-03-13T01:56:00Z">
              <w:r>
                <w:rPr>
                  <w:rFonts w:hint="eastAsia"/>
                  <w:lang w:val="en-US" w:eastAsia="ja-JP"/>
                </w:rPr>
                <w:t>26</w:t>
              </w:r>
            </w:ins>
          </w:p>
        </w:tc>
        <w:tc>
          <w:tcPr>
            <w:tcW w:w="1134" w:type="dxa"/>
            <w:tcBorders>
              <w:top w:val="single" w:sz="4" w:space="0" w:color="auto"/>
              <w:left w:val="single" w:sz="4" w:space="0" w:color="auto"/>
              <w:bottom w:val="single" w:sz="4" w:space="0" w:color="auto"/>
              <w:right w:val="single" w:sz="4" w:space="0" w:color="auto"/>
            </w:tcBorders>
          </w:tcPr>
          <w:p w14:paraId="546FDF4D" w14:textId="25755D57" w:rsidR="00E559F4" w:rsidRDefault="00E559F4" w:rsidP="00197E78">
            <w:pPr>
              <w:jc w:val="center"/>
              <w:rPr>
                <w:ins w:id="76" w:author="大森千晶 / OOMORI，CHIAKI" w:date="2025-03-13T10:56:00Z" w16du:dateUtc="2025-03-13T01:56:00Z"/>
                <w:rFonts w:hint="eastAsia"/>
              </w:rPr>
            </w:pPr>
            <w:ins w:id="77" w:author="大森千晶 / OOMORI，CHIAKI" w:date="2025-03-13T10:56:00Z" w16du:dateUtc="2025-03-13T01:56:00Z">
              <w:r>
                <w:rPr>
                  <w:rFonts w:hint="eastAsia"/>
                </w:rPr>
                <w:t>11.0.4</w:t>
              </w:r>
            </w:ins>
          </w:p>
        </w:tc>
        <w:tc>
          <w:tcPr>
            <w:tcW w:w="5592" w:type="dxa"/>
            <w:tcBorders>
              <w:top w:val="single" w:sz="4" w:space="0" w:color="auto"/>
              <w:left w:val="single" w:sz="4" w:space="0" w:color="auto"/>
              <w:bottom w:val="single" w:sz="4" w:space="0" w:color="auto"/>
              <w:right w:val="single" w:sz="4" w:space="0" w:color="auto"/>
            </w:tcBorders>
          </w:tcPr>
          <w:p w14:paraId="1698A1FB" w14:textId="77777777" w:rsidR="00EE4F2D" w:rsidRDefault="00EE4F2D" w:rsidP="00EE4F2D">
            <w:pPr>
              <w:widowControl/>
              <w:jc w:val="left"/>
              <w:rPr>
                <w:ins w:id="78" w:author="大森千晶 / OOMORI，CHIAKI" w:date="2025-03-13T12:53:00Z"/>
              </w:rPr>
            </w:pPr>
            <w:ins w:id="79" w:author="大森千晶 / OOMORI，CHIAKI" w:date="2025-03-13T12:53:00Z">
              <w:r>
                <w:rPr>
                  <w:rFonts w:hint="eastAsia"/>
                </w:rPr>
                <w:t>F</w:t>
              </w:r>
              <w:r>
                <w:t>ollowings are added</w:t>
              </w:r>
            </w:ins>
          </w:p>
          <w:p w14:paraId="71F384C2" w14:textId="77777777" w:rsidR="00E559F4" w:rsidRDefault="0009672C" w:rsidP="00304F14">
            <w:pPr>
              <w:widowControl/>
              <w:jc w:val="left"/>
              <w:rPr>
                <w:ins w:id="80" w:author="大森千晶 / OOMORI，CHIAKI" w:date="2025-03-13T12:54:00Z" w16du:dateUtc="2025-03-13T03:54:00Z"/>
              </w:rPr>
            </w:pPr>
            <w:ins w:id="81" w:author="大森千晶 / OOMORI，CHIAKI" w:date="2025-03-13T12:54:00Z">
              <w:r w:rsidRPr="0009672C">
                <w:t>3.2.26 TLS connection fails when executing the API.</w:t>
              </w:r>
            </w:ins>
          </w:p>
          <w:p w14:paraId="10D2388A" w14:textId="77777777" w:rsidR="0009672C" w:rsidRDefault="0009672C" w:rsidP="00304F14">
            <w:pPr>
              <w:widowControl/>
              <w:jc w:val="left"/>
              <w:rPr>
                <w:ins w:id="82" w:author="大森千晶 / OOMORI，CHIAKI" w:date="2025-03-13T12:54:00Z" w16du:dateUtc="2025-03-13T03:54:00Z"/>
              </w:rPr>
            </w:pPr>
          </w:p>
          <w:p w14:paraId="377DA227" w14:textId="77777777" w:rsidR="0009672C" w:rsidRDefault="00632357" w:rsidP="00304F14">
            <w:pPr>
              <w:widowControl/>
              <w:jc w:val="left"/>
              <w:rPr>
                <w:ins w:id="83" w:author="大森千晶 / OOMORI，CHIAKI" w:date="2025-03-13T12:55:00Z" w16du:dateUtc="2025-03-13T03:55:00Z"/>
              </w:rPr>
            </w:pPr>
            <w:ins w:id="84" w:author="大森千晶 / OOMORI，CHIAKI" w:date="2025-03-13T12:55:00Z">
              <w:r w:rsidRPr="00632357">
                <w:t>Change the indentation of 3.2.2</w:t>
              </w:r>
            </w:ins>
            <w:ins w:id="85" w:author="大森千晶 / OOMORI，CHIAKI" w:date="2025-03-13T12:55:00Z" w16du:dateUtc="2025-03-13T03:55:00Z">
              <w:r>
                <w:rPr>
                  <w:rFonts w:hint="eastAsia"/>
                </w:rPr>
                <w:t>5</w:t>
              </w:r>
            </w:ins>
            <w:ins w:id="86" w:author="大森千晶 / OOMORI，CHIAKI" w:date="2025-03-13T12:55:00Z">
              <w:r w:rsidRPr="00632357">
                <w:t>.</w:t>
              </w:r>
            </w:ins>
          </w:p>
          <w:p w14:paraId="62D663F6" w14:textId="632C57EF" w:rsidR="00632357" w:rsidRDefault="004C7864" w:rsidP="004C7864">
            <w:pPr>
              <w:widowControl/>
              <w:numPr>
                <w:ilvl w:val="0"/>
                <w:numId w:val="135"/>
              </w:numPr>
              <w:jc w:val="left"/>
              <w:rPr>
                <w:ins w:id="87" w:author="大森千晶 / OOMORI，CHIAKI" w:date="2025-03-13T10:56:00Z" w16du:dateUtc="2025-03-13T01:56:00Z"/>
                <w:rFonts w:hint="eastAsia"/>
              </w:rPr>
              <w:pPrChange w:id="88" w:author="大森千晶 / OOMORI，CHIAKI" w:date="2025-03-13T12:55:00Z" w16du:dateUtc="2025-03-13T03:55:00Z">
                <w:pPr>
                  <w:widowControl/>
                  <w:jc w:val="left"/>
                </w:pPr>
              </w:pPrChange>
            </w:pPr>
            <w:ins w:id="89" w:author="大森千晶 / OOMORI，CHIAKI" w:date="2025-03-13T12:55:00Z" w16du:dateUtc="2025-03-13T03:55:00Z">
              <w:r>
                <w:rPr>
                  <w:rFonts w:hint="eastAsia"/>
                </w:rPr>
                <w:t>to (a).</w:t>
              </w:r>
            </w:ins>
          </w:p>
        </w:tc>
        <w:tc>
          <w:tcPr>
            <w:tcW w:w="1921" w:type="dxa"/>
            <w:gridSpan w:val="2"/>
            <w:tcBorders>
              <w:top w:val="single" w:sz="4" w:space="0" w:color="auto"/>
              <w:left w:val="single" w:sz="4" w:space="0" w:color="auto"/>
              <w:bottom w:val="single" w:sz="4" w:space="0" w:color="auto"/>
              <w:right w:val="single" w:sz="4" w:space="0" w:color="auto"/>
            </w:tcBorders>
          </w:tcPr>
          <w:p w14:paraId="55C5D026" w14:textId="2829E4B6" w:rsidR="00E559F4" w:rsidRPr="00D96BDB" w:rsidRDefault="004C7864" w:rsidP="00197E78">
            <w:pPr>
              <w:jc w:val="center"/>
              <w:rPr>
                <w:ins w:id="90" w:author="大森千晶 / OOMORI，CHIAKI" w:date="2025-03-13T10:56:00Z" w16du:dateUtc="2025-03-13T01:56:00Z"/>
                <w:rFonts w:hint="eastAsia"/>
              </w:rPr>
            </w:pPr>
            <w:ins w:id="91" w:author="大森千晶 / OOMORI，CHIAKI" w:date="2025-03-13T12:56:00Z" w16du:dateUtc="2025-03-13T03:56:00Z">
              <w:r>
                <w:rPr>
                  <w:rFonts w:hint="eastAsia"/>
                </w:rPr>
                <w:t>March 13, 2025</w:t>
              </w:r>
            </w:ins>
          </w:p>
        </w:tc>
      </w:tr>
    </w:tbl>
    <w:p w14:paraId="7F9BAF86" w14:textId="44D281C2" w:rsidR="007F221B" w:rsidRPr="00C8323D" w:rsidRDefault="007F221B" w:rsidP="00361970">
      <w:pPr>
        <w:jc w:val="left"/>
      </w:pPr>
    </w:p>
    <w:p w14:paraId="12A9AE54" w14:textId="302D9812" w:rsidR="00B920ED" w:rsidRPr="00C8323D" w:rsidRDefault="00B920ED" w:rsidP="00FC04C9">
      <w:pPr>
        <w:pStyle w:val="body"/>
        <w:ind w:firstLine="210"/>
        <w:jc w:val="center"/>
        <w:rPr>
          <w:rFonts w:ascii="Arial" w:hAnsi="Arial" w:cs="Arial"/>
          <w:sz w:val="32"/>
          <w:szCs w:val="32"/>
          <w:lang w:val="en-US"/>
        </w:rPr>
      </w:pPr>
      <w:r w:rsidRPr="00C8323D">
        <w:rPr>
          <w:lang w:val="en-US"/>
        </w:rPr>
        <w:br w:type="page"/>
      </w:r>
      <w:r w:rsidR="00215641" w:rsidRPr="00C8323D">
        <w:rPr>
          <w:rFonts w:ascii="Arial" w:hAnsi="Arial" w:cs="Arial"/>
          <w:b/>
          <w:sz w:val="32"/>
          <w:szCs w:val="32"/>
          <w:lang w:val="en-US"/>
        </w:rPr>
        <w:lastRenderedPageBreak/>
        <w:t>Contents</w:t>
      </w:r>
    </w:p>
    <w:p w14:paraId="12918FBB" w14:textId="77777777" w:rsidR="001C2B09" w:rsidRDefault="001C2B09" w:rsidP="0005075D">
      <w:pPr>
        <w:pStyle w:val="12"/>
      </w:pPr>
    </w:p>
    <w:p w14:paraId="3647A9F5" w14:textId="1CFBCB6B" w:rsidR="00B5192E" w:rsidRDefault="00D01862">
      <w:pPr>
        <w:pStyle w:val="12"/>
        <w:rPr>
          <w:rFonts w:ascii="游明朝" w:eastAsia="游明朝" w:hAnsi="游明朝" w:cs="Arial"/>
          <w:noProof/>
          <w:sz w:val="22"/>
          <w:szCs w:val="24"/>
        </w:rPr>
      </w:pPr>
      <w:r>
        <w:fldChar w:fldCharType="begin"/>
      </w:r>
      <w:r>
        <w:instrText xml:space="preserve"> TOC \o "1-5" \h \z \u </w:instrText>
      </w:r>
      <w:r>
        <w:fldChar w:fldCharType="separate"/>
      </w:r>
      <w:r w:rsidR="00B5192E" w:rsidRPr="003A4FB2">
        <w:rPr>
          <w:rStyle w:val="aa"/>
        </w:rPr>
        <w:t>1 Overview</w:t>
      </w:r>
      <w:r w:rsidR="00B5192E">
        <w:rPr>
          <w:noProof/>
          <w:webHidden/>
        </w:rPr>
        <w:tab/>
        <w:t>7</w:t>
      </w:r>
    </w:p>
    <w:p w14:paraId="764FE4C2" w14:textId="4CCCE6F0" w:rsidR="00B5192E" w:rsidRDefault="00B5192E">
      <w:pPr>
        <w:pStyle w:val="21"/>
        <w:rPr>
          <w:rFonts w:ascii="游明朝" w:eastAsia="游明朝" w:hAnsi="游明朝" w:cs="Arial"/>
          <w:noProof/>
          <w:sz w:val="22"/>
          <w:szCs w:val="24"/>
        </w:rPr>
      </w:pPr>
      <w:r w:rsidRPr="003A4FB2">
        <w:rPr>
          <w:rStyle w:val="aa"/>
          <w:rFonts w:ascii="Arial" w:hAnsi="Arial" w:cs="Arial"/>
        </w:rPr>
        <w:t>1.1</w:t>
      </w:r>
      <w:r w:rsidRPr="003A4FB2">
        <w:rPr>
          <w:rStyle w:val="aa"/>
        </w:rPr>
        <w:t xml:space="preserve"> Scope of this document</w:t>
      </w:r>
      <w:r>
        <w:rPr>
          <w:noProof/>
          <w:webHidden/>
        </w:rPr>
        <w:tab/>
        <w:t>7</w:t>
      </w:r>
    </w:p>
    <w:p w14:paraId="7207CEA0" w14:textId="4D3B9978" w:rsidR="00B5192E" w:rsidRDefault="00B5192E">
      <w:pPr>
        <w:pStyle w:val="21"/>
        <w:rPr>
          <w:rFonts w:ascii="游明朝" w:eastAsia="游明朝" w:hAnsi="游明朝" w:cs="Arial"/>
          <w:noProof/>
          <w:sz w:val="22"/>
          <w:szCs w:val="24"/>
        </w:rPr>
      </w:pPr>
      <w:r w:rsidRPr="003A4FB2">
        <w:rPr>
          <w:rStyle w:val="aa"/>
          <w:rFonts w:ascii="Arial" w:hAnsi="Arial" w:cs="Arial"/>
        </w:rPr>
        <w:t>1.2</w:t>
      </w:r>
      <w:r w:rsidRPr="003A4FB2">
        <w:rPr>
          <w:rStyle w:val="aa"/>
        </w:rPr>
        <w:t xml:space="preserve"> Glossary</w:t>
      </w:r>
      <w:r>
        <w:rPr>
          <w:noProof/>
          <w:webHidden/>
        </w:rPr>
        <w:tab/>
        <w:t>7</w:t>
      </w:r>
    </w:p>
    <w:p w14:paraId="308EBC8C" w14:textId="75D2C119" w:rsidR="00B5192E" w:rsidRDefault="00B5192E">
      <w:pPr>
        <w:pStyle w:val="21"/>
        <w:rPr>
          <w:rFonts w:ascii="游明朝" w:eastAsia="游明朝" w:hAnsi="游明朝" w:cs="Arial"/>
          <w:noProof/>
          <w:sz w:val="22"/>
          <w:szCs w:val="24"/>
        </w:rPr>
      </w:pPr>
      <w:r w:rsidRPr="003A4FB2">
        <w:rPr>
          <w:rStyle w:val="aa"/>
          <w:rFonts w:ascii="Arial" w:hAnsi="Arial" w:cs="Arial"/>
        </w:rPr>
        <w:t>1.3</w:t>
      </w:r>
      <w:r w:rsidRPr="003A4FB2">
        <w:rPr>
          <w:rStyle w:val="aa"/>
        </w:rPr>
        <w:t xml:space="preserve"> Required knowledge</w:t>
      </w:r>
      <w:r>
        <w:rPr>
          <w:noProof/>
          <w:webHidden/>
        </w:rPr>
        <w:tab/>
        <w:t>7</w:t>
      </w:r>
    </w:p>
    <w:p w14:paraId="6EE41A67" w14:textId="4604D5B3" w:rsidR="00B5192E" w:rsidRDefault="00B5192E">
      <w:pPr>
        <w:pStyle w:val="21"/>
        <w:rPr>
          <w:rFonts w:ascii="游明朝" w:eastAsia="游明朝" w:hAnsi="游明朝" w:cs="Arial"/>
          <w:noProof/>
          <w:sz w:val="22"/>
          <w:szCs w:val="24"/>
        </w:rPr>
      </w:pPr>
      <w:r w:rsidRPr="003A4FB2">
        <w:rPr>
          <w:rStyle w:val="aa"/>
          <w:rFonts w:ascii="Arial" w:hAnsi="Arial" w:cs="Arial"/>
        </w:rPr>
        <w:t>1.4</w:t>
      </w:r>
      <w:r w:rsidRPr="003A4FB2">
        <w:rPr>
          <w:rStyle w:val="aa"/>
        </w:rPr>
        <w:t xml:space="preserve"> Related documents</w:t>
      </w:r>
      <w:r>
        <w:rPr>
          <w:noProof/>
          <w:webHidden/>
        </w:rPr>
        <w:tab/>
        <w:t>7</w:t>
      </w:r>
    </w:p>
    <w:p w14:paraId="3FD5CF90" w14:textId="08B2C3AD" w:rsidR="00B5192E" w:rsidRDefault="00B5192E">
      <w:pPr>
        <w:pStyle w:val="21"/>
        <w:rPr>
          <w:rFonts w:ascii="游明朝" w:eastAsia="游明朝" w:hAnsi="游明朝" w:cs="Arial"/>
          <w:noProof/>
          <w:sz w:val="22"/>
          <w:szCs w:val="24"/>
        </w:rPr>
      </w:pPr>
      <w:r w:rsidRPr="003A4FB2">
        <w:rPr>
          <w:rStyle w:val="aa"/>
          <w:rFonts w:ascii="Arial" w:hAnsi="Arial" w:cs="Arial"/>
        </w:rPr>
        <w:t>1.5</w:t>
      </w:r>
      <w:r w:rsidRPr="003A4FB2">
        <w:rPr>
          <w:rStyle w:val="aa"/>
        </w:rPr>
        <w:t xml:space="preserve"> Troubleshooting procedures</w:t>
      </w:r>
      <w:r>
        <w:rPr>
          <w:noProof/>
          <w:webHidden/>
        </w:rPr>
        <w:tab/>
        <w:t>10</w:t>
      </w:r>
    </w:p>
    <w:p w14:paraId="0888A1C1" w14:textId="240943E2" w:rsidR="00B5192E" w:rsidRDefault="00B5192E">
      <w:pPr>
        <w:pStyle w:val="33"/>
        <w:rPr>
          <w:rFonts w:ascii="游明朝" w:eastAsia="游明朝" w:hAnsi="游明朝" w:cs="Arial"/>
          <w:noProof/>
          <w:sz w:val="22"/>
          <w:szCs w:val="24"/>
        </w:rPr>
      </w:pPr>
      <w:r w:rsidRPr="003A4FB2">
        <w:rPr>
          <w:rStyle w:val="aa"/>
        </w:rPr>
        <w:t>1.5.1 Installation failure</w:t>
      </w:r>
      <w:r>
        <w:rPr>
          <w:noProof/>
          <w:webHidden/>
        </w:rPr>
        <w:tab/>
        <w:t>10</w:t>
      </w:r>
    </w:p>
    <w:p w14:paraId="7CB225CD" w14:textId="7A3F1A72" w:rsidR="00B5192E" w:rsidRDefault="00B5192E">
      <w:pPr>
        <w:pStyle w:val="41"/>
        <w:rPr>
          <w:rFonts w:ascii="游明朝" w:eastAsia="游明朝" w:hAnsi="游明朝" w:cs="Arial"/>
          <w:noProof/>
          <w:sz w:val="22"/>
          <w:szCs w:val="24"/>
        </w:rPr>
      </w:pPr>
      <w:r w:rsidRPr="003A4FB2">
        <w:rPr>
          <w:rStyle w:val="aa"/>
        </w:rPr>
        <w:t>1.5.1.1 Failure during Common Services installation</w:t>
      </w:r>
      <w:r>
        <w:rPr>
          <w:noProof/>
          <w:webHidden/>
        </w:rPr>
        <w:tab/>
        <w:t>10</w:t>
      </w:r>
    </w:p>
    <w:p w14:paraId="59612E9E" w14:textId="78681CE8" w:rsidR="00B5192E" w:rsidRDefault="00B5192E">
      <w:pPr>
        <w:pStyle w:val="33"/>
        <w:rPr>
          <w:rFonts w:ascii="游明朝" w:eastAsia="游明朝" w:hAnsi="游明朝" w:cs="Arial"/>
          <w:noProof/>
          <w:sz w:val="22"/>
          <w:szCs w:val="24"/>
        </w:rPr>
      </w:pPr>
      <w:r w:rsidRPr="003A4FB2">
        <w:rPr>
          <w:rStyle w:val="aa"/>
        </w:rPr>
        <w:t>1.5.2 Failure during upgrade installation</w:t>
      </w:r>
      <w:r>
        <w:rPr>
          <w:noProof/>
          <w:webHidden/>
        </w:rPr>
        <w:tab/>
        <w:t>11</w:t>
      </w:r>
    </w:p>
    <w:p w14:paraId="00465B10" w14:textId="78A2BA9C" w:rsidR="00B5192E" w:rsidRDefault="00B5192E">
      <w:pPr>
        <w:pStyle w:val="41"/>
        <w:rPr>
          <w:rFonts w:ascii="游明朝" w:eastAsia="游明朝" w:hAnsi="游明朝" w:cs="Arial"/>
          <w:noProof/>
          <w:sz w:val="22"/>
          <w:szCs w:val="24"/>
        </w:rPr>
      </w:pPr>
      <w:r w:rsidRPr="003A4FB2">
        <w:rPr>
          <w:rStyle w:val="aa"/>
        </w:rPr>
        <w:t>1.5.2.1 Error in database backup during upgrade installation.</w:t>
      </w:r>
      <w:r>
        <w:rPr>
          <w:noProof/>
          <w:webHidden/>
        </w:rPr>
        <w:tab/>
        <w:t>11</w:t>
      </w:r>
    </w:p>
    <w:p w14:paraId="26202B5D" w14:textId="3380C46B" w:rsidR="00B5192E" w:rsidRDefault="00B5192E">
      <w:pPr>
        <w:pStyle w:val="41"/>
        <w:rPr>
          <w:rFonts w:ascii="游明朝" w:eastAsia="游明朝" w:hAnsi="游明朝" w:cs="Arial"/>
          <w:noProof/>
          <w:sz w:val="22"/>
          <w:szCs w:val="24"/>
        </w:rPr>
      </w:pPr>
      <w:r w:rsidRPr="003A4FB2">
        <w:rPr>
          <w:rStyle w:val="aa"/>
        </w:rPr>
        <w:t>1.5.2.2 When Vup installing with viewpoint OVF, the CS service fails to start.</w:t>
      </w:r>
      <w:r>
        <w:rPr>
          <w:noProof/>
          <w:webHidden/>
        </w:rPr>
        <w:tab/>
        <w:t>11</w:t>
      </w:r>
    </w:p>
    <w:p w14:paraId="3B2C4B41" w14:textId="7399326E" w:rsidR="00B5192E" w:rsidRDefault="00B5192E">
      <w:pPr>
        <w:pStyle w:val="33"/>
        <w:rPr>
          <w:rFonts w:ascii="游明朝" w:eastAsia="游明朝" w:hAnsi="游明朝" w:cs="Arial"/>
          <w:noProof/>
          <w:sz w:val="22"/>
          <w:szCs w:val="24"/>
        </w:rPr>
      </w:pPr>
      <w:r w:rsidRPr="003A4FB2">
        <w:rPr>
          <w:rStyle w:val="aa"/>
        </w:rPr>
        <w:t>1.5.3 Failure during overwrite installation</w:t>
      </w:r>
      <w:r>
        <w:rPr>
          <w:noProof/>
          <w:webHidden/>
        </w:rPr>
        <w:tab/>
        <w:t>12</w:t>
      </w:r>
    </w:p>
    <w:p w14:paraId="2D4FD4E1" w14:textId="47B6F48D" w:rsidR="00B5192E" w:rsidRDefault="00B5192E">
      <w:pPr>
        <w:pStyle w:val="41"/>
        <w:rPr>
          <w:rFonts w:ascii="游明朝" w:eastAsia="游明朝" w:hAnsi="游明朝" w:cs="Arial"/>
          <w:noProof/>
          <w:sz w:val="22"/>
          <w:szCs w:val="24"/>
        </w:rPr>
      </w:pPr>
      <w:r w:rsidRPr="003A4FB2">
        <w:rPr>
          <w:rStyle w:val="aa"/>
        </w:rPr>
        <w:t>1.5.3.1 Error in database backup during overwrite installation.</w:t>
      </w:r>
      <w:r>
        <w:rPr>
          <w:noProof/>
          <w:webHidden/>
        </w:rPr>
        <w:tab/>
        <w:t>12</w:t>
      </w:r>
    </w:p>
    <w:p w14:paraId="6AA69487" w14:textId="2A380247" w:rsidR="00B5192E" w:rsidRDefault="00B5192E">
      <w:pPr>
        <w:pStyle w:val="33"/>
        <w:rPr>
          <w:rFonts w:ascii="游明朝" w:eastAsia="游明朝" w:hAnsi="游明朝" w:cs="Arial"/>
          <w:noProof/>
          <w:sz w:val="22"/>
          <w:szCs w:val="24"/>
        </w:rPr>
      </w:pPr>
      <w:r w:rsidRPr="003A4FB2">
        <w:rPr>
          <w:rStyle w:val="aa"/>
        </w:rPr>
        <w:t>1.5.4 Failure during uninstallation</w:t>
      </w:r>
      <w:r>
        <w:rPr>
          <w:noProof/>
          <w:webHidden/>
        </w:rPr>
        <w:tab/>
        <w:t>13</w:t>
      </w:r>
    </w:p>
    <w:p w14:paraId="139CE240" w14:textId="0A877BBB" w:rsidR="00B5192E" w:rsidRDefault="00B5192E">
      <w:pPr>
        <w:pStyle w:val="41"/>
        <w:rPr>
          <w:rFonts w:ascii="游明朝" w:eastAsia="游明朝" w:hAnsi="游明朝" w:cs="Arial"/>
          <w:noProof/>
          <w:sz w:val="22"/>
          <w:szCs w:val="24"/>
        </w:rPr>
      </w:pPr>
      <w:r w:rsidRPr="003A4FB2">
        <w:rPr>
          <w:rStyle w:val="aa"/>
        </w:rPr>
        <w:t>1.5.4.1 Failure during Common Services uninstallation</w:t>
      </w:r>
      <w:r>
        <w:rPr>
          <w:noProof/>
          <w:webHidden/>
        </w:rPr>
        <w:tab/>
        <w:t>13</w:t>
      </w:r>
    </w:p>
    <w:p w14:paraId="04A0779D" w14:textId="7A1B3738" w:rsidR="00B5192E" w:rsidRDefault="00B5192E">
      <w:pPr>
        <w:pStyle w:val="51"/>
        <w:tabs>
          <w:tab w:val="right" w:leader="dot" w:pos="9344"/>
        </w:tabs>
        <w:rPr>
          <w:rFonts w:ascii="游明朝" w:eastAsia="游明朝" w:hAnsi="游明朝" w:cs="Arial"/>
          <w:noProof/>
          <w:sz w:val="22"/>
          <w:szCs w:val="24"/>
        </w:rPr>
      </w:pPr>
      <w:r w:rsidRPr="003A4FB2">
        <w:rPr>
          <w:rStyle w:val="aa"/>
        </w:rPr>
        <w:t>1.5.4.1.1 Forcibly uninstalling Common Services</w:t>
      </w:r>
      <w:r>
        <w:rPr>
          <w:noProof/>
          <w:webHidden/>
        </w:rPr>
        <w:tab/>
        <w:t>14</w:t>
      </w:r>
    </w:p>
    <w:p w14:paraId="1B1964A8" w14:textId="4897DEDB" w:rsidR="00B5192E" w:rsidRDefault="00B5192E">
      <w:pPr>
        <w:pStyle w:val="33"/>
        <w:rPr>
          <w:rFonts w:ascii="游明朝" w:eastAsia="游明朝" w:hAnsi="游明朝" w:cs="Arial"/>
          <w:noProof/>
          <w:sz w:val="22"/>
          <w:szCs w:val="24"/>
        </w:rPr>
      </w:pPr>
      <w:r w:rsidRPr="003A4FB2">
        <w:rPr>
          <w:rStyle w:val="aa"/>
        </w:rPr>
        <w:t>1.5.5 Failure during startup</w:t>
      </w:r>
      <w:r>
        <w:rPr>
          <w:noProof/>
          <w:webHidden/>
        </w:rPr>
        <w:tab/>
        <w:t>16</w:t>
      </w:r>
    </w:p>
    <w:p w14:paraId="3837315C" w14:textId="7BF2A1A6" w:rsidR="00B5192E" w:rsidRDefault="00B5192E">
      <w:pPr>
        <w:pStyle w:val="33"/>
        <w:rPr>
          <w:rFonts w:ascii="游明朝" w:eastAsia="游明朝" w:hAnsi="游明朝" w:cs="Arial"/>
          <w:noProof/>
          <w:sz w:val="22"/>
          <w:szCs w:val="24"/>
        </w:rPr>
      </w:pPr>
      <w:r w:rsidRPr="003A4FB2">
        <w:rPr>
          <w:rStyle w:val="aa"/>
        </w:rPr>
        <w:t>1.5.6 Failure during operation</w:t>
      </w:r>
      <w:r>
        <w:rPr>
          <w:noProof/>
          <w:webHidden/>
        </w:rPr>
        <w:tab/>
        <w:t>17</w:t>
      </w:r>
    </w:p>
    <w:p w14:paraId="386D7655" w14:textId="625CECE5" w:rsidR="00B5192E" w:rsidRDefault="00B5192E">
      <w:pPr>
        <w:pStyle w:val="12"/>
        <w:rPr>
          <w:rFonts w:ascii="游明朝" w:eastAsia="游明朝" w:hAnsi="游明朝" w:cs="Arial"/>
          <w:noProof/>
          <w:sz w:val="22"/>
          <w:szCs w:val="24"/>
        </w:rPr>
      </w:pPr>
      <w:r w:rsidRPr="003A4FB2">
        <w:rPr>
          <w:rStyle w:val="aa"/>
        </w:rPr>
        <w:t>2 Collecting Troubleshooting Information</w:t>
      </w:r>
      <w:r>
        <w:rPr>
          <w:noProof/>
          <w:webHidden/>
        </w:rPr>
        <w:tab/>
        <w:t>18</w:t>
      </w:r>
    </w:p>
    <w:p w14:paraId="5A616189" w14:textId="3526ECB6" w:rsidR="00B5192E" w:rsidRDefault="00B5192E">
      <w:pPr>
        <w:pStyle w:val="21"/>
        <w:rPr>
          <w:rFonts w:ascii="游明朝" w:eastAsia="游明朝" w:hAnsi="游明朝" w:cs="Arial"/>
          <w:noProof/>
          <w:sz w:val="22"/>
          <w:szCs w:val="24"/>
        </w:rPr>
      </w:pPr>
      <w:r w:rsidRPr="003A4FB2">
        <w:rPr>
          <w:rStyle w:val="aa"/>
          <w:rFonts w:ascii="Arial" w:hAnsi="Arial" w:cs="Arial"/>
        </w:rPr>
        <w:t>2.1</w:t>
      </w:r>
      <w:r w:rsidRPr="003A4FB2">
        <w:rPr>
          <w:rStyle w:val="aa"/>
        </w:rPr>
        <w:t xml:space="preserve"> Information required for troubleshooting</w:t>
      </w:r>
      <w:r>
        <w:rPr>
          <w:noProof/>
          <w:webHidden/>
        </w:rPr>
        <w:tab/>
        <w:t>18</w:t>
      </w:r>
    </w:p>
    <w:p w14:paraId="64E7A99F" w14:textId="5F49A68A" w:rsidR="00B5192E" w:rsidRDefault="00B5192E">
      <w:pPr>
        <w:pStyle w:val="21"/>
        <w:rPr>
          <w:rFonts w:ascii="游明朝" w:eastAsia="游明朝" w:hAnsi="游明朝" w:cs="Arial"/>
          <w:noProof/>
          <w:sz w:val="22"/>
          <w:szCs w:val="24"/>
        </w:rPr>
      </w:pPr>
      <w:r w:rsidRPr="003A4FB2">
        <w:rPr>
          <w:rStyle w:val="aa"/>
          <w:rFonts w:ascii="Arial" w:hAnsi="Arial" w:cs="Arial"/>
        </w:rPr>
        <w:t>2.2</w:t>
      </w:r>
      <w:r w:rsidRPr="003A4FB2">
        <w:rPr>
          <w:rStyle w:val="aa"/>
        </w:rPr>
        <w:t xml:space="preserve"> Information collection method</w:t>
      </w:r>
      <w:r>
        <w:rPr>
          <w:noProof/>
          <w:webHidden/>
        </w:rPr>
        <w:tab/>
        <w:t>19</w:t>
      </w:r>
    </w:p>
    <w:p w14:paraId="26632556" w14:textId="4067683D" w:rsidR="00B5192E" w:rsidRDefault="00B5192E">
      <w:pPr>
        <w:pStyle w:val="33"/>
        <w:rPr>
          <w:rFonts w:ascii="游明朝" w:eastAsia="游明朝" w:hAnsi="游明朝" w:cs="Arial"/>
          <w:noProof/>
          <w:sz w:val="22"/>
          <w:szCs w:val="24"/>
        </w:rPr>
      </w:pPr>
      <w:r w:rsidRPr="003A4FB2">
        <w:rPr>
          <w:rStyle w:val="aa"/>
        </w:rPr>
        <w:t>2.2.1 The method for collecting log files (csgetras)</w:t>
      </w:r>
      <w:r>
        <w:rPr>
          <w:noProof/>
          <w:webHidden/>
        </w:rPr>
        <w:tab/>
        <w:t>19</w:t>
      </w:r>
    </w:p>
    <w:p w14:paraId="449C0F49" w14:textId="6641896B" w:rsidR="00B5192E" w:rsidRDefault="00B5192E">
      <w:pPr>
        <w:pStyle w:val="41"/>
        <w:rPr>
          <w:rFonts w:ascii="游明朝" w:eastAsia="游明朝" w:hAnsi="游明朝" w:cs="Arial"/>
          <w:noProof/>
          <w:sz w:val="22"/>
          <w:szCs w:val="24"/>
        </w:rPr>
      </w:pPr>
      <w:r w:rsidRPr="003A4FB2">
        <w:rPr>
          <w:rStyle w:val="aa"/>
        </w:rPr>
        <w:t>2.2.1.1 Overview</w:t>
      </w:r>
      <w:r>
        <w:rPr>
          <w:noProof/>
          <w:webHidden/>
        </w:rPr>
        <w:tab/>
        <w:t>19</w:t>
      </w:r>
    </w:p>
    <w:p w14:paraId="32034274" w14:textId="5989E48D" w:rsidR="00B5192E" w:rsidRDefault="00B5192E">
      <w:pPr>
        <w:pStyle w:val="41"/>
        <w:rPr>
          <w:rFonts w:ascii="游明朝" w:eastAsia="游明朝" w:hAnsi="游明朝" w:cs="Arial"/>
          <w:noProof/>
          <w:sz w:val="22"/>
          <w:szCs w:val="24"/>
        </w:rPr>
      </w:pPr>
      <w:r w:rsidRPr="003A4FB2">
        <w:rPr>
          <w:rStyle w:val="aa"/>
        </w:rPr>
        <w:t>2.2.1.2 Objectives</w:t>
      </w:r>
      <w:r>
        <w:rPr>
          <w:noProof/>
          <w:webHidden/>
        </w:rPr>
        <w:tab/>
        <w:t>19</w:t>
      </w:r>
    </w:p>
    <w:p w14:paraId="42193B4D" w14:textId="17BC7843" w:rsidR="00B5192E" w:rsidRDefault="00B5192E">
      <w:pPr>
        <w:pStyle w:val="41"/>
        <w:rPr>
          <w:rFonts w:ascii="游明朝" w:eastAsia="游明朝" w:hAnsi="游明朝" w:cs="Arial"/>
          <w:noProof/>
          <w:sz w:val="22"/>
          <w:szCs w:val="24"/>
        </w:rPr>
      </w:pPr>
      <w:r w:rsidRPr="003A4FB2">
        <w:rPr>
          <w:rStyle w:val="aa"/>
        </w:rPr>
        <w:t>2.2.1.3 Prerequisites</w:t>
      </w:r>
      <w:r>
        <w:rPr>
          <w:noProof/>
          <w:webHidden/>
        </w:rPr>
        <w:tab/>
        <w:t>19</w:t>
      </w:r>
    </w:p>
    <w:p w14:paraId="5D04C6AC" w14:textId="356EFB49" w:rsidR="00B5192E" w:rsidRDefault="00B5192E">
      <w:pPr>
        <w:pStyle w:val="41"/>
        <w:rPr>
          <w:rFonts w:ascii="游明朝" w:eastAsia="游明朝" w:hAnsi="游明朝" w:cs="Arial"/>
          <w:noProof/>
          <w:sz w:val="22"/>
          <w:szCs w:val="24"/>
        </w:rPr>
      </w:pPr>
      <w:r w:rsidRPr="003A4FB2">
        <w:rPr>
          <w:rStyle w:val="aa"/>
        </w:rPr>
        <w:t>2.2.1.4 Usage</w:t>
      </w:r>
      <w:r>
        <w:rPr>
          <w:noProof/>
          <w:webHidden/>
        </w:rPr>
        <w:tab/>
        <w:t>19</w:t>
      </w:r>
    </w:p>
    <w:p w14:paraId="1B469C30" w14:textId="77A5421E" w:rsidR="00B5192E" w:rsidRDefault="00B5192E">
      <w:pPr>
        <w:pStyle w:val="41"/>
        <w:rPr>
          <w:rFonts w:ascii="游明朝" w:eastAsia="游明朝" w:hAnsi="游明朝" w:cs="Arial"/>
          <w:noProof/>
          <w:sz w:val="22"/>
          <w:szCs w:val="24"/>
        </w:rPr>
      </w:pPr>
      <w:r w:rsidRPr="003A4FB2">
        <w:rPr>
          <w:rStyle w:val="aa"/>
        </w:rPr>
        <w:t xml:space="preserve">2.2.1.5 Information output after executing the </w:t>
      </w:r>
      <w:r w:rsidRPr="003A4FB2">
        <w:rPr>
          <w:rStyle w:val="aa"/>
          <w:rFonts w:ascii="Courier New" w:hAnsi="Courier New" w:cs="Courier New"/>
        </w:rPr>
        <w:t>csgetras</w:t>
      </w:r>
      <w:r w:rsidRPr="003A4FB2">
        <w:rPr>
          <w:rStyle w:val="aa"/>
        </w:rPr>
        <w:t xml:space="preserve"> command</w:t>
      </w:r>
      <w:r>
        <w:rPr>
          <w:noProof/>
          <w:webHidden/>
        </w:rPr>
        <w:tab/>
        <w:t>21</w:t>
      </w:r>
    </w:p>
    <w:p w14:paraId="7EE29FE5" w14:textId="1A496C45" w:rsidR="00B5192E" w:rsidRDefault="00B5192E">
      <w:pPr>
        <w:pStyle w:val="33"/>
        <w:rPr>
          <w:rFonts w:ascii="游明朝" w:eastAsia="游明朝" w:hAnsi="游明朝" w:cs="Arial"/>
          <w:noProof/>
          <w:sz w:val="22"/>
          <w:szCs w:val="24"/>
        </w:rPr>
      </w:pPr>
      <w:r w:rsidRPr="003A4FB2">
        <w:rPr>
          <w:rStyle w:val="aa"/>
        </w:rPr>
        <w:t>2.2.2 Collecting OS system information</w:t>
      </w:r>
      <w:r>
        <w:rPr>
          <w:noProof/>
          <w:webHidden/>
        </w:rPr>
        <w:tab/>
        <w:t>21</w:t>
      </w:r>
    </w:p>
    <w:p w14:paraId="571D18D0" w14:textId="06A0B068" w:rsidR="00B5192E" w:rsidRDefault="00B5192E">
      <w:pPr>
        <w:pStyle w:val="41"/>
        <w:rPr>
          <w:rFonts w:ascii="游明朝" w:eastAsia="游明朝" w:hAnsi="游明朝" w:cs="Arial"/>
          <w:noProof/>
          <w:sz w:val="22"/>
          <w:szCs w:val="24"/>
        </w:rPr>
      </w:pPr>
      <w:r w:rsidRPr="003A4FB2">
        <w:rPr>
          <w:rStyle w:val="aa"/>
        </w:rPr>
        <w:t>2.2.2.1 Collecting system and disk information in Linux</w:t>
      </w:r>
      <w:r>
        <w:rPr>
          <w:noProof/>
          <w:webHidden/>
        </w:rPr>
        <w:tab/>
        <w:t>21</w:t>
      </w:r>
    </w:p>
    <w:p w14:paraId="124DD0E3" w14:textId="26A2443A" w:rsidR="00B5192E" w:rsidRDefault="00B5192E">
      <w:pPr>
        <w:pStyle w:val="41"/>
        <w:rPr>
          <w:rFonts w:ascii="游明朝" w:eastAsia="游明朝" w:hAnsi="游明朝" w:cs="Arial"/>
          <w:noProof/>
          <w:sz w:val="22"/>
          <w:szCs w:val="24"/>
        </w:rPr>
      </w:pPr>
      <w:r w:rsidRPr="003A4FB2">
        <w:rPr>
          <w:rStyle w:val="aa"/>
        </w:rPr>
        <w:t>2.2.2.2 Collecting system information in Windows</w:t>
      </w:r>
      <w:r>
        <w:rPr>
          <w:noProof/>
          <w:webHidden/>
        </w:rPr>
        <w:tab/>
        <w:t>21</w:t>
      </w:r>
    </w:p>
    <w:p w14:paraId="4E534877" w14:textId="7A1B702D" w:rsidR="00B5192E" w:rsidRDefault="00B5192E">
      <w:pPr>
        <w:pStyle w:val="12"/>
        <w:rPr>
          <w:rFonts w:ascii="游明朝" w:eastAsia="游明朝" w:hAnsi="游明朝" w:cs="Arial"/>
          <w:noProof/>
          <w:sz w:val="22"/>
          <w:szCs w:val="24"/>
        </w:rPr>
      </w:pPr>
      <w:r w:rsidRPr="003A4FB2">
        <w:rPr>
          <w:rStyle w:val="aa"/>
        </w:rPr>
        <w:t>3 Common Services Failure Examples</w:t>
      </w:r>
      <w:r>
        <w:rPr>
          <w:noProof/>
          <w:webHidden/>
        </w:rPr>
        <w:tab/>
        <w:t>22</w:t>
      </w:r>
    </w:p>
    <w:p w14:paraId="6C0FD951" w14:textId="0947C103" w:rsidR="00B5192E" w:rsidRDefault="00B5192E">
      <w:pPr>
        <w:pStyle w:val="21"/>
        <w:rPr>
          <w:rFonts w:ascii="游明朝" w:eastAsia="游明朝" w:hAnsi="游明朝" w:cs="Arial"/>
          <w:noProof/>
          <w:sz w:val="22"/>
          <w:szCs w:val="24"/>
        </w:rPr>
      </w:pPr>
      <w:r w:rsidRPr="003A4FB2">
        <w:rPr>
          <w:rStyle w:val="aa"/>
          <w:rFonts w:ascii="Arial" w:hAnsi="Arial" w:cs="Arial"/>
        </w:rPr>
        <w:t>3.1</w:t>
      </w:r>
      <w:r w:rsidRPr="003A4FB2">
        <w:rPr>
          <w:rStyle w:val="aa"/>
        </w:rPr>
        <w:t xml:space="preserve"> Startup failures</w:t>
      </w:r>
      <w:r>
        <w:rPr>
          <w:noProof/>
          <w:webHidden/>
        </w:rPr>
        <w:tab/>
        <w:t>22</w:t>
      </w:r>
    </w:p>
    <w:p w14:paraId="3710DB55" w14:textId="7FFF79ED" w:rsidR="00B5192E" w:rsidRDefault="00B5192E">
      <w:pPr>
        <w:pStyle w:val="33"/>
        <w:rPr>
          <w:rFonts w:ascii="游明朝" w:eastAsia="游明朝" w:hAnsi="游明朝" w:cs="Arial"/>
          <w:noProof/>
          <w:sz w:val="22"/>
          <w:szCs w:val="24"/>
        </w:rPr>
      </w:pPr>
      <w:r w:rsidRPr="003A4FB2">
        <w:rPr>
          <w:rStyle w:val="aa"/>
        </w:rPr>
        <w:t>3.1.1 Common Services cannot start</w:t>
      </w:r>
      <w:r>
        <w:rPr>
          <w:noProof/>
          <w:webHidden/>
        </w:rPr>
        <w:tab/>
        <w:t>22</w:t>
      </w:r>
    </w:p>
    <w:p w14:paraId="1CBB1CBB" w14:textId="43944483" w:rsidR="00B5192E" w:rsidRDefault="00B5192E">
      <w:pPr>
        <w:pStyle w:val="33"/>
        <w:rPr>
          <w:rFonts w:ascii="游明朝" w:eastAsia="游明朝" w:hAnsi="游明朝" w:cs="Arial"/>
          <w:noProof/>
          <w:sz w:val="22"/>
          <w:szCs w:val="24"/>
        </w:rPr>
      </w:pPr>
      <w:r w:rsidRPr="003A4FB2">
        <w:rPr>
          <w:rStyle w:val="aa"/>
        </w:rPr>
        <w:t>3.1.2 Items to check when Common Services cannot be started</w:t>
      </w:r>
      <w:r>
        <w:rPr>
          <w:noProof/>
          <w:webHidden/>
        </w:rPr>
        <w:tab/>
        <w:t>22</w:t>
      </w:r>
    </w:p>
    <w:p w14:paraId="5149E509" w14:textId="2A05938C" w:rsidR="00B5192E" w:rsidRDefault="00B5192E">
      <w:pPr>
        <w:pStyle w:val="33"/>
        <w:rPr>
          <w:rFonts w:ascii="游明朝" w:eastAsia="游明朝" w:hAnsi="游明朝" w:cs="Arial"/>
          <w:noProof/>
          <w:sz w:val="22"/>
          <w:szCs w:val="24"/>
        </w:rPr>
      </w:pPr>
      <w:r w:rsidRPr="003A4FB2">
        <w:rPr>
          <w:rStyle w:val="aa"/>
        </w:rPr>
        <w:t>3.1.3 Items to check when Common Services cannot be started in OVA</w:t>
      </w:r>
      <w:r>
        <w:rPr>
          <w:noProof/>
          <w:webHidden/>
        </w:rPr>
        <w:tab/>
        <w:t>25</w:t>
      </w:r>
    </w:p>
    <w:p w14:paraId="1AE45F77" w14:textId="4AC23493" w:rsidR="00B5192E" w:rsidRDefault="00B5192E">
      <w:pPr>
        <w:pStyle w:val="21"/>
        <w:rPr>
          <w:rFonts w:ascii="游明朝" w:eastAsia="游明朝" w:hAnsi="游明朝" w:cs="Arial"/>
          <w:noProof/>
          <w:sz w:val="22"/>
          <w:szCs w:val="24"/>
        </w:rPr>
      </w:pPr>
      <w:r w:rsidRPr="003A4FB2">
        <w:rPr>
          <w:rStyle w:val="aa"/>
          <w:rFonts w:ascii="Arial" w:hAnsi="Arial" w:cs="Arial"/>
        </w:rPr>
        <w:t>3.2</w:t>
      </w:r>
      <w:r w:rsidRPr="003A4FB2">
        <w:rPr>
          <w:rStyle w:val="aa"/>
        </w:rPr>
        <w:t xml:space="preserve"> Operation failures</w:t>
      </w:r>
      <w:r>
        <w:rPr>
          <w:noProof/>
          <w:webHidden/>
        </w:rPr>
        <w:tab/>
        <w:t>26</w:t>
      </w:r>
    </w:p>
    <w:p w14:paraId="462F1FDD" w14:textId="4290B8A5" w:rsidR="00B5192E" w:rsidRDefault="00B5192E">
      <w:pPr>
        <w:pStyle w:val="33"/>
        <w:rPr>
          <w:rFonts w:ascii="游明朝" w:eastAsia="游明朝" w:hAnsi="游明朝" w:cs="Arial"/>
          <w:noProof/>
          <w:sz w:val="22"/>
          <w:szCs w:val="24"/>
        </w:rPr>
      </w:pPr>
      <w:r w:rsidRPr="003A4FB2">
        <w:rPr>
          <w:rStyle w:val="aa"/>
        </w:rPr>
        <w:lastRenderedPageBreak/>
        <w:t>3.2.1 Items to check when you cannot access Hitachi Ops Center</w:t>
      </w:r>
      <w:r>
        <w:rPr>
          <w:noProof/>
          <w:webHidden/>
        </w:rPr>
        <w:tab/>
        <w:t>26</w:t>
      </w:r>
    </w:p>
    <w:p w14:paraId="18E62DA4" w14:textId="13CC727E" w:rsidR="00B5192E" w:rsidRDefault="00B5192E">
      <w:pPr>
        <w:pStyle w:val="33"/>
        <w:rPr>
          <w:rFonts w:ascii="游明朝" w:eastAsia="游明朝" w:hAnsi="游明朝" w:cs="Arial"/>
          <w:noProof/>
          <w:sz w:val="22"/>
          <w:szCs w:val="24"/>
        </w:rPr>
      </w:pPr>
      <w:r w:rsidRPr="003A4FB2">
        <w:rPr>
          <w:rStyle w:val="aa"/>
        </w:rPr>
        <w:t xml:space="preserve">3.2.2 Initializing the </w:t>
      </w:r>
      <w:r w:rsidRPr="003A4FB2">
        <w:rPr>
          <w:rStyle w:val="aa"/>
          <w:rFonts w:ascii="Courier New" w:hAnsi="Courier New" w:cs="Courier New"/>
        </w:rPr>
        <w:t>sysadmin</w:t>
      </w:r>
      <w:r w:rsidRPr="003A4FB2">
        <w:rPr>
          <w:rStyle w:val="aa"/>
        </w:rPr>
        <w:t xml:space="preserve"> user password/Unlocking the lock</w:t>
      </w:r>
      <w:r>
        <w:rPr>
          <w:noProof/>
          <w:webHidden/>
        </w:rPr>
        <w:tab/>
        <w:t>31</w:t>
      </w:r>
    </w:p>
    <w:p w14:paraId="5171A393" w14:textId="71E77A1B" w:rsidR="00B5192E" w:rsidRDefault="00B5192E">
      <w:pPr>
        <w:pStyle w:val="33"/>
        <w:rPr>
          <w:rFonts w:ascii="游明朝" w:eastAsia="游明朝" w:hAnsi="游明朝" w:cs="Arial"/>
          <w:noProof/>
          <w:sz w:val="22"/>
          <w:szCs w:val="24"/>
        </w:rPr>
      </w:pPr>
      <w:r w:rsidRPr="003A4FB2">
        <w:rPr>
          <w:rStyle w:val="aa"/>
        </w:rPr>
        <w:t>3.2.3 Synchronization with Active Directory group fails</w:t>
      </w:r>
      <w:r>
        <w:rPr>
          <w:noProof/>
          <w:webHidden/>
        </w:rPr>
        <w:tab/>
        <w:t>34</w:t>
      </w:r>
    </w:p>
    <w:p w14:paraId="0F9D24AF" w14:textId="3DCE74C6" w:rsidR="00B5192E" w:rsidRDefault="00B5192E">
      <w:pPr>
        <w:pStyle w:val="33"/>
        <w:rPr>
          <w:rFonts w:ascii="游明朝" w:eastAsia="游明朝" w:hAnsi="游明朝" w:cs="Arial"/>
          <w:noProof/>
          <w:sz w:val="22"/>
          <w:szCs w:val="24"/>
        </w:rPr>
      </w:pPr>
      <w:r w:rsidRPr="003A4FB2">
        <w:rPr>
          <w:rStyle w:val="aa"/>
        </w:rPr>
        <w:t>3.2.4 Registering product instances to the Products screen fails</w:t>
      </w:r>
      <w:r>
        <w:rPr>
          <w:noProof/>
          <w:webHidden/>
        </w:rPr>
        <w:tab/>
        <w:t>35</w:t>
      </w:r>
    </w:p>
    <w:p w14:paraId="1A94FEBB" w14:textId="1AEA2AE3" w:rsidR="00B5192E" w:rsidRDefault="00B5192E">
      <w:pPr>
        <w:pStyle w:val="33"/>
        <w:rPr>
          <w:rFonts w:ascii="游明朝" w:eastAsia="游明朝" w:hAnsi="游明朝" w:cs="Arial"/>
          <w:noProof/>
          <w:sz w:val="22"/>
          <w:szCs w:val="24"/>
        </w:rPr>
      </w:pPr>
      <w:r w:rsidRPr="003A4FB2">
        <w:rPr>
          <w:rStyle w:val="aa"/>
        </w:rPr>
        <w:t>3.2.5 Single-sign on for each product fails</w:t>
      </w:r>
      <w:r>
        <w:rPr>
          <w:noProof/>
          <w:webHidden/>
        </w:rPr>
        <w:tab/>
        <w:t>35</w:t>
      </w:r>
    </w:p>
    <w:p w14:paraId="60FD0567" w14:textId="708F5C19" w:rsidR="00B5192E" w:rsidRDefault="00B5192E">
      <w:pPr>
        <w:pStyle w:val="41"/>
        <w:rPr>
          <w:rFonts w:ascii="游明朝" w:eastAsia="游明朝" w:hAnsi="游明朝" w:cs="Arial"/>
          <w:noProof/>
          <w:sz w:val="22"/>
          <w:szCs w:val="24"/>
        </w:rPr>
      </w:pPr>
      <w:r w:rsidRPr="003A4FB2">
        <w:rPr>
          <w:rStyle w:val="aa"/>
        </w:rPr>
        <w:t>3.2.5.1 Checking the SSL certificate</w:t>
      </w:r>
      <w:r>
        <w:rPr>
          <w:noProof/>
          <w:webHidden/>
        </w:rPr>
        <w:tab/>
        <w:t>35</w:t>
      </w:r>
    </w:p>
    <w:p w14:paraId="65C52678" w14:textId="6399A9A9" w:rsidR="00B5192E" w:rsidRDefault="00B5192E">
      <w:pPr>
        <w:pStyle w:val="41"/>
        <w:rPr>
          <w:rFonts w:ascii="游明朝" w:eastAsia="游明朝" w:hAnsi="游明朝" w:cs="Arial"/>
          <w:noProof/>
          <w:sz w:val="22"/>
          <w:szCs w:val="24"/>
        </w:rPr>
      </w:pPr>
      <w:r w:rsidRPr="003A4FB2">
        <w:rPr>
          <w:rStyle w:val="aa"/>
        </w:rPr>
        <w:t>3.2.5.2 Checking settings for the registered product</w:t>
      </w:r>
      <w:r>
        <w:rPr>
          <w:noProof/>
          <w:webHidden/>
        </w:rPr>
        <w:tab/>
        <w:t>36</w:t>
      </w:r>
    </w:p>
    <w:p w14:paraId="5761B291" w14:textId="3DF6E45C" w:rsidR="00B5192E" w:rsidRDefault="00B5192E">
      <w:pPr>
        <w:pStyle w:val="33"/>
        <w:rPr>
          <w:rFonts w:ascii="游明朝" w:eastAsia="游明朝" w:hAnsi="游明朝" w:cs="Arial"/>
          <w:noProof/>
          <w:sz w:val="22"/>
          <w:szCs w:val="24"/>
        </w:rPr>
      </w:pPr>
      <w:r w:rsidRPr="003A4FB2">
        <w:rPr>
          <w:rStyle w:val="aa"/>
        </w:rPr>
        <w:t>3.2.6 Registering HDID product instances in the OVA environment after deployment fails</w:t>
      </w:r>
      <w:r>
        <w:rPr>
          <w:noProof/>
          <w:webHidden/>
        </w:rPr>
        <w:tab/>
        <w:t>37</w:t>
      </w:r>
    </w:p>
    <w:p w14:paraId="5A0C50DF" w14:textId="58ADDB6C" w:rsidR="00B5192E" w:rsidRDefault="00B5192E">
      <w:pPr>
        <w:pStyle w:val="33"/>
        <w:rPr>
          <w:rFonts w:ascii="游明朝" w:eastAsia="游明朝" w:hAnsi="游明朝" w:cs="Arial"/>
          <w:noProof/>
          <w:sz w:val="22"/>
          <w:szCs w:val="24"/>
        </w:rPr>
      </w:pPr>
      <w:r w:rsidRPr="003A4FB2">
        <w:rPr>
          <w:rStyle w:val="aa"/>
        </w:rPr>
        <w:t>3.2.7 Issues (unexpected errors, etc.) that might occur when there is a problem in the user directory service</w:t>
      </w:r>
      <w:r>
        <w:rPr>
          <w:noProof/>
          <w:webHidden/>
        </w:rPr>
        <w:tab/>
        <w:t>37</w:t>
      </w:r>
    </w:p>
    <w:p w14:paraId="25875FF1" w14:textId="6F94197D" w:rsidR="00B5192E" w:rsidRDefault="00B5192E">
      <w:pPr>
        <w:pStyle w:val="33"/>
        <w:rPr>
          <w:rFonts w:ascii="游明朝" w:eastAsia="游明朝" w:hAnsi="游明朝" w:cs="Arial"/>
          <w:noProof/>
          <w:sz w:val="22"/>
          <w:szCs w:val="24"/>
        </w:rPr>
      </w:pPr>
      <w:r w:rsidRPr="003A4FB2">
        <w:rPr>
          <w:rStyle w:val="aa"/>
        </w:rPr>
        <w:t>3.2.8 Items to check when you cannot access  user directory service or ID provider service</w:t>
      </w:r>
      <w:r>
        <w:rPr>
          <w:noProof/>
          <w:webHidden/>
        </w:rPr>
        <w:tab/>
        <w:t>38</w:t>
      </w:r>
    </w:p>
    <w:p w14:paraId="55786DBA" w14:textId="72A74FFE" w:rsidR="00B5192E" w:rsidRDefault="00B5192E">
      <w:pPr>
        <w:pStyle w:val="33"/>
        <w:rPr>
          <w:rFonts w:ascii="游明朝" w:eastAsia="游明朝" w:hAnsi="游明朝" w:cs="Arial"/>
          <w:noProof/>
          <w:sz w:val="22"/>
          <w:szCs w:val="24"/>
        </w:rPr>
      </w:pPr>
      <w:r w:rsidRPr="003A4FB2">
        <w:rPr>
          <w:rStyle w:val="aa"/>
        </w:rPr>
        <w:t>3.2.9 AD FS registration fails</w:t>
      </w:r>
      <w:r>
        <w:rPr>
          <w:noProof/>
          <w:webHidden/>
        </w:rPr>
        <w:tab/>
        <w:t>38</w:t>
      </w:r>
    </w:p>
    <w:p w14:paraId="081655DC" w14:textId="405B216A" w:rsidR="00B5192E" w:rsidRDefault="00B5192E">
      <w:pPr>
        <w:pStyle w:val="33"/>
        <w:rPr>
          <w:rFonts w:ascii="游明朝" w:eastAsia="游明朝" w:hAnsi="游明朝" w:cs="Arial"/>
          <w:noProof/>
          <w:sz w:val="22"/>
          <w:szCs w:val="24"/>
        </w:rPr>
      </w:pPr>
      <w:r w:rsidRPr="003A4FB2">
        <w:rPr>
          <w:rStyle w:val="aa"/>
        </w:rPr>
        <w:t>3.2.10 Configuration fails in AD FS</w:t>
      </w:r>
      <w:r>
        <w:rPr>
          <w:noProof/>
          <w:webHidden/>
        </w:rPr>
        <w:tab/>
        <w:t>38</w:t>
      </w:r>
    </w:p>
    <w:p w14:paraId="5BE891DE" w14:textId="694F7EA8" w:rsidR="00B5192E" w:rsidRDefault="00B5192E">
      <w:pPr>
        <w:pStyle w:val="33"/>
        <w:rPr>
          <w:rFonts w:ascii="游明朝" w:eastAsia="游明朝" w:hAnsi="游明朝" w:cs="Arial"/>
          <w:noProof/>
          <w:sz w:val="22"/>
          <w:szCs w:val="24"/>
        </w:rPr>
      </w:pPr>
      <w:r w:rsidRPr="003A4FB2">
        <w:rPr>
          <w:rStyle w:val="aa"/>
        </w:rPr>
        <w:t>3.2.11 Failed to log in with registered AD FS</w:t>
      </w:r>
      <w:r>
        <w:rPr>
          <w:noProof/>
          <w:webHidden/>
        </w:rPr>
        <w:tab/>
        <w:t>38</w:t>
      </w:r>
    </w:p>
    <w:p w14:paraId="0430CD4A" w14:textId="7A6763DD" w:rsidR="00B5192E" w:rsidRDefault="00B5192E">
      <w:pPr>
        <w:pStyle w:val="33"/>
        <w:rPr>
          <w:rFonts w:ascii="游明朝" w:eastAsia="游明朝" w:hAnsi="游明朝" w:cs="Arial"/>
          <w:noProof/>
          <w:sz w:val="22"/>
          <w:szCs w:val="24"/>
        </w:rPr>
      </w:pPr>
      <w:r w:rsidRPr="003A4FB2">
        <w:rPr>
          <w:rStyle w:val="aa"/>
        </w:rPr>
        <w:t>3.2.12 User directory service (Other) registration fails</w:t>
      </w:r>
      <w:r>
        <w:rPr>
          <w:noProof/>
          <w:webHidden/>
        </w:rPr>
        <w:tab/>
        <w:t>42</w:t>
      </w:r>
    </w:p>
    <w:p w14:paraId="5F4048FA" w14:textId="792C4BFC" w:rsidR="00B5192E" w:rsidRDefault="00B5192E">
      <w:pPr>
        <w:pStyle w:val="33"/>
        <w:rPr>
          <w:rFonts w:ascii="游明朝" w:eastAsia="游明朝" w:hAnsi="游明朝" w:cs="Arial"/>
          <w:noProof/>
          <w:sz w:val="22"/>
          <w:szCs w:val="24"/>
        </w:rPr>
      </w:pPr>
      <w:r w:rsidRPr="003A4FB2">
        <w:rPr>
          <w:rStyle w:val="aa"/>
        </w:rPr>
        <w:t>3.2.13 The screen goes blank when you log in</w:t>
      </w:r>
      <w:r>
        <w:rPr>
          <w:noProof/>
          <w:webHidden/>
        </w:rPr>
        <w:tab/>
        <w:t>43</w:t>
      </w:r>
    </w:p>
    <w:p w14:paraId="403C8865" w14:textId="44612001" w:rsidR="00B5192E" w:rsidRDefault="00B5192E">
      <w:pPr>
        <w:pStyle w:val="33"/>
        <w:rPr>
          <w:rFonts w:ascii="游明朝" w:eastAsia="游明朝" w:hAnsi="游明朝" w:cs="Arial"/>
          <w:noProof/>
          <w:sz w:val="22"/>
          <w:szCs w:val="24"/>
        </w:rPr>
      </w:pPr>
      <w:r w:rsidRPr="003A4FB2">
        <w:rPr>
          <w:rStyle w:val="aa"/>
        </w:rPr>
        <w:t>3.2.14 Unable to register each Ops Center product in Common Services, or upgrade installation does not proceed with Express installer</w:t>
      </w:r>
      <w:r>
        <w:rPr>
          <w:noProof/>
          <w:webHidden/>
        </w:rPr>
        <w:tab/>
        <w:t>46</w:t>
      </w:r>
    </w:p>
    <w:p w14:paraId="6D4961E8" w14:textId="5E4BE8C3" w:rsidR="00B5192E" w:rsidRDefault="00B5192E">
      <w:pPr>
        <w:pStyle w:val="33"/>
        <w:rPr>
          <w:rFonts w:ascii="游明朝" w:eastAsia="游明朝" w:hAnsi="游明朝" w:cs="Arial"/>
          <w:noProof/>
          <w:sz w:val="22"/>
          <w:szCs w:val="24"/>
        </w:rPr>
      </w:pPr>
      <w:r w:rsidRPr="003A4FB2">
        <w:rPr>
          <w:rStyle w:val="aa"/>
        </w:rPr>
        <w:t>3.2.15 Out of memory occurs</w:t>
      </w:r>
      <w:r>
        <w:rPr>
          <w:noProof/>
          <w:webHidden/>
        </w:rPr>
        <w:tab/>
        <w:t>47</w:t>
      </w:r>
    </w:p>
    <w:p w14:paraId="333DEB9B" w14:textId="3FF32D2C" w:rsidR="00B5192E" w:rsidRDefault="00B5192E">
      <w:pPr>
        <w:pStyle w:val="33"/>
        <w:rPr>
          <w:rFonts w:ascii="游明朝" w:eastAsia="游明朝" w:hAnsi="游明朝" w:cs="Arial"/>
          <w:noProof/>
          <w:sz w:val="22"/>
          <w:szCs w:val="24"/>
        </w:rPr>
      </w:pPr>
      <w:r w:rsidRPr="003A4FB2">
        <w:rPr>
          <w:rStyle w:val="aa"/>
        </w:rPr>
        <w:t>3.2.16 [Hitachi Edition] RemoteOps log Download API is Time Out</w:t>
      </w:r>
      <w:r>
        <w:rPr>
          <w:noProof/>
          <w:webHidden/>
        </w:rPr>
        <w:tab/>
        <w:t>47</w:t>
      </w:r>
    </w:p>
    <w:p w14:paraId="6984698E" w14:textId="237D6674" w:rsidR="00B5192E" w:rsidRDefault="00B5192E">
      <w:pPr>
        <w:pStyle w:val="33"/>
        <w:rPr>
          <w:rFonts w:ascii="游明朝" w:eastAsia="游明朝" w:hAnsi="游明朝" w:cs="Arial"/>
          <w:noProof/>
          <w:sz w:val="22"/>
          <w:szCs w:val="24"/>
        </w:rPr>
      </w:pPr>
      <w:r w:rsidRPr="003A4FB2">
        <w:rPr>
          <w:rStyle w:val="aa"/>
        </w:rPr>
        <w:t>3.2.17 [Hitachi Edition] If an error occurs in the Common Services RemoteOps, what log should check?</w:t>
      </w:r>
      <w:r>
        <w:rPr>
          <w:noProof/>
          <w:webHidden/>
        </w:rPr>
        <w:tab/>
        <w:t>47</w:t>
      </w:r>
    </w:p>
    <w:p w14:paraId="17D25B08" w14:textId="41A57CA3" w:rsidR="00B5192E" w:rsidRDefault="00B5192E">
      <w:pPr>
        <w:pStyle w:val="33"/>
        <w:rPr>
          <w:rFonts w:ascii="游明朝" w:eastAsia="游明朝" w:hAnsi="游明朝" w:cs="Arial"/>
          <w:noProof/>
          <w:sz w:val="22"/>
          <w:szCs w:val="24"/>
        </w:rPr>
      </w:pPr>
      <w:r w:rsidRPr="003A4FB2">
        <w:rPr>
          <w:rStyle w:val="aa"/>
        </w:rPr>
        <w:t>3.2.18 Initializing the truststore password</w:t>
      </w:r>
      <w:r>
        <w:rPr>
          <w:noProof/>
          <w:webHidden/>
        </w:rPr>
        <w:tab/>
        <w:t>47</w:t>
      </w:r>
    </w:p>
    <w:p w14:paraId="7BFB11B4" w14:textId="6F49EEE6" w:rsidR="00B5192E" w:rsidRDefault="00B5192E">
      <w:pPr>
        <w:pStyle w:val="33"/>
        <w:rPr>
          <w:rFonts w:ascii="游明朝" w:eastAsia="游明朝" w:hAnsi="游明朝" w:cs="Arial"/>
          <w:noProof/>
          <w:sz w:val="22"/>
          <w:szCs w:val="24"/>
        </w:rPr>
      </w:pPr>
      <w:r w:rsidRPr="003A4FB2">
        <w:rPr>
          <w:rStyle w:val="aa"/>
        </w:rPr>
        <w:t>3.2.19 When a failure occurs during backup of Common Services by the Protector backup integration function</w:t>
      </w:r>
      <w:r>
        <w:rPr>
          <w:noProof/>
          <w:webHidden/>
        </w:rPr>
        <w:tab/>
        <w:t>49</w:t>
      </w:r>
    </w:p>
    <w:p w14:paraId="69E31163" w14:textId="0E4A2DAC" w:rsidR="00B5192E" w:rsidRDefault="00B5192E">
      <w:pPr>
        <w:pStyle w:val="33"/>
        <w:rPr>
          <w:rFonts w:ascii="游明朝" w:eastAsia="游明朝" w:hAnsi="游明朝" w:cs="Arial"/>
          <w:noProof/>
          <w:sz w:val="22"/>
          <w:szCs w:val="24"/>
        </w:rPr>
      </w:pPr>
      <w:r w:rsidRPr="003A4FB2">
        <w:rPr>
          <w:rStyle w:val="aa"/>
        </w:rPr>
        <w:t>3.2.20 Unable to create a local user due to a user name or email address conflict with an Active Directory server user</w:t>
      </w:r>
      <w:r>
        <w:rPr>
          <w:noProof/>
          <w:webHidden/>
        </w:rPr>
        <w:tab/>
        <w:t>49</w:t>
      </w:r>
    </w:p>
    <w:p w14:paraId="471EEB7D" w14:textId="1FBD02DA" w:rsidR="00B5192E" w:rsidRDefault="00B5192E">
      <w:pPr>
        <w:pStyle w:val="33"/>
        <w:rPr>
          <w:rFonts w:ascii="游明朝" w:eastAsia="游明朝" w:hAnsi="游明朝" w:cs="Arial"/>
          <w:noProof/>
          <w:sz w:val="22"/>
          <w:szCs w:val="24"/>
        </w:rPr>
      </w:pPr>
      <w:r w:rsidRPr="003A4FB2">
        <w:rPr>
          <w:rStyle w:val="aa"/>
        </w:rPr>
        <w:t>3.2.21 Unable to create a local user due to a user name or email address conflict with an LDAP server user</w:t>
      </w:r>
      <w:r>
        <w:rPr>
          <w:noProof/>
          <w:webHidden/>
        </w:rPr>
        <w:tab/>
        <w:t>49</w:t>
      </w:r>
    </w:p>
    <w:p w14:paraId="083D032A" w14:textId="0C5D3068" w:rsidR="00B5192E" w:rsidRDefault="00B5192E">
      <w:pPr>
        <w:pStyle w:val="33"/>
        <w:rPr>
          <w:rFonts w:ascii="游明朝" w:eastAsia="游明朝" w:hAnsi="游明朝" w:cs="Arial"/>
          <w:noProof/>
          <w:sz w:val="22"/>
          <w:szCs w:val="24"/>
        </w:rPr>
      </w:pPr>
      <w:r w:rsidRPr="003A4FB2">
        <w:rPr>
          <w:rStyle w:val="aa"/>
        </w:rPr>
        <w:t>3.2.22 Problem occurs when multiple Active Directory servers are linked</w:t>
      </w:r>
      <w:r>
        <w:rPr>
          <w:noProof/>
          <w:webHidden/>
        </w:rPr>
        <w:tab/>
        <w:t>49</w:t>
      </w:r>
    </w:p>
    <w:p w14:paraId="27AF1330" w14:textId="4D55A7F4" w:rsidR="00B5192E" w:rsidRDefault="00B5192E">
      <w:pPr>
        <w:pStyle w:val="33"/>
        <w:rPr>
          <w:rFonts w:ascii="游明朝" w:eastAsia="游明朝" w:hAnsi="游明朝" w:cs="Arial"/>
          <w:noProof/>
          <w:sz w:val="22"/>
          <w:szCs w:val="24"/>
        </w:rPr>
      </w:pPr>
      <w:r w:rsidRPr="003A4FB2">
        <w:rPr>
          <w:rStyle w:val="aa"/>
        </w:rPr>
        <w:t>3.2.23 Problem occurs when multiple LDAP servers are linked</w:t>
      </w:r>
      <w:r>
        <w:rPr>
          <w:noProof/>
          <w:webHidden/>
        </w:rPr>
        <w:tab/>
        <w:t>50</w:t>
      </w:r>
    </w:p>
    <w:p w14:paraId="027FE35F" w14:textId="518D3F51" w:rsidR="00B5192E" w:rsidRDefault="00B5192E">
      <w:pPr>
        <w:pStyle w:val="33"/>
        <w:rPr>
          <w:rFonts w:ascii="游明朝" w:eastAsia="游明朝" w:hAnsi="游明朝" w:cs="Arial"/>
          <w:noProof/>
          <w:sz w:val="22"/>
          <w:szCs w:val="24"/>
        </w:rPr>
      </w:pPr>
      <w:r w:rsidRPr="003A4FB2">
        <w:rPr>
          <w:rStyle w:val="aa"/>
        </w:rPr>
        <w:t>3.2.24 User groups button for users imported from LDAP server is not displayed</w:t>
      </w:r>
      <w:r>
        <w:rPr>
          <w:noProof/>
          <w:webHidden/>
        </w:rPr>
        <w:tab/>
        <w:t>50</w:t>
      </w:r>
    </w:p>
    <w:p w14:paraId="7F425932" w14:textId="2BDB18A5" w:rsidR="00B5192E" w:rsidRDefault="00B5192E">
      <w:pPr>
        <w:pStyle w:val="21"/>
        <w:rPr>
          <w:rFonts w:ascii="游明朝" w:eastAsia="游明朝" w:hAnsi="游明朝" w:cs="Arial"/>
          <w:noProof/>
          <w:sz w:val="22"/>
          <w:szCs w:val="24"/>
        </w:rPr>
      </w:pPr>
      <w:r w:rsidRPr="003A4FB2">
        <w:rPr>
          <w:rStyle w:val="aa"/>
          <w:rFonts w:ascii="Arial" w:hAnsi="Arial" w:cs="Arial"/>
        </w:rPr>
        <w:t>3.3</w:t>
      </w:r>
      <w:r w:rsidRPr="003A4FB2">
        <w:rPr>
          <w:rStyle w:val="aa"/>
        </w:rPr>
        <w:t xml:space="preserve"> Construction failures</w:t>
      </w:r>
      <w:r>
        <w:rPr>
          <w:noProof/>
          <w:webHidden/>
        </w:rPr>
        <w:tab/>
        <w:t>50</w:t>
      </w:r>
    </w:p>
    <w:p w14:paraId="2F64E162" w14:textId="538C22F8" w:rsidR="00B5192E" w:rsidRDefault="00B5192E">
      <w:pPr>
        <w:pStyle w:val="33"/>
        <w:rPr>
          <w:rFonts w:ascii="游明朝" w:eastAsia="游明朝" w:hAnsi="游明朝" w:cs="Arial"/>
          <w:noProof/>
          <w:sz w:val="22"/>
          <w:szCs w:val="24"/>
        </w:rPr>
      </w:pPr>
      <w:r w:rsidRPr="003A4FB2">
        <w:rPr>
          <w:rStyle w:val="aa"/>
        </w:rPr>
        <w:t>3.3.1 Failed to install Analyzer with Server Express installer</w:t>
      </w:r>
      <w:r>
        <w:rPr>
          <w:noProof/>
          <w:webHidden/>
        </w:rPr>
        <w:tab/>
        <w:t>50</w:t>
      </w:r>
    </w:p>
    <w:p w14:paraId="4C272DB7" w14:textId="615CA10A" w:rsidR="00B5192E" w:rsidRDefault="00B5192E">
      <w:pPr>
        <w:pStyle w:val="12"/>
        <w:rPr>
          <w:rFonts w:ascii="游明朝" w:eastAsia="游明朝" w:hAnsi="游明朝" w:cs="Arial"/>
          <w:noProof/>
          <w:sz w:val="22"/>
          <w:szCs w:val="24"/>
        </w:rPr>
      </w:pPr>
      <w:r w:rsidRPr="003A4FB2">
        <w:rPr>
          <w:rStyle w:val="aa"/>
          <w:kern w:val="0"/>
        </w:rPr>
        <w:t>Appendices</w:t>
      </w:r>
      <w:r>
        <w:rPr>
          <w:noProof/>
          <w:webHidden/>
        </w:rPr>
        <w:tab/>
        <w:t>51</w:t>
      </w:r>
    </w:p>
    <w:p w14:paraId="16119967" w14:textId="6D1FF8D3" w:rsidR="00B5192E" w:rsidRDefault="00B5192E">
      <w:pPr>
        <w:pStyle w:val="21"/>
        <w:rPr>
          <w:rFonts w:ascii="游明朝" w:eastAsia="游明朝" w:hAnsi="游明朝" w:cs="Arial"/>
          <w:noProof/>
          <w:sz w:val="22"/>
          <w:szCs w:val="24"/>
        </w:rPr>
      </w:pPr>
      <w:r w:rsidRPr="003A4FB2">
        <w:rPr>
          <w:rStyle w:val="aa"/>
        </w:rPr>
        <w:t>A-1 Operations that require restarting services</w:t>
      </w:r>
      <w:r>
        <w:rPr>
          <w:noProof/>
          <w:webHidden/>
        </w:rPr>
        <w:tab/>
        <w:t>51</w:t>
      </w:r>
    </w:p>
    <w:p w14:paraId="3C36C8AE" w14:textId="27EC3CBD" w:rsidR="00B5192E" w:rsidRDefault="00B5192E">
      <w:pPr>
        <w:pStyle w:val="21"/>
        <w:rPr>
          <w:rFonts w:ascii="游明朝" w:eastAsia="游明朝" w:hAnsi="游明朝" w:cs="Arial"/>
          <w:noProof/>
          <w:sz w:val="22"/>
          <w:szCs w:val="24"/>
        </w:rPr>
      </w:pPr>
      <w:r w:rsidRPr="003A4FB2">
        <w:rPr>
          <w:rStyle w:val="aa"/>
        </w:rPr>
        <w:t>A-2 Checking the host name or IP address and port number for the Portal access URL</w:t>
      </w:r>
      <w:r>
        <w:rPr>
          <w:noProof/>
          <w:webHidden/>
        </w:rPr>
        <w:tab/>
        <w:t>51</w:t>
      </w:r>
    </w:p>
    <w:p w14:paraId="1CBD80E6" w14:textId="4C7871CE" w:rsidR="00B5192E" w:rsidRDefault="00B5192E">
      <w:pPr>
        <w:pStyle w:val="21"/>
        <w:rPr>
          <w:rFonts w:ascii="游明朝" w:eastAsia="游明朝" w:hAnsi="游明朝" w:cs="Arial"/>
          <w:noProof/>
          <w:sz w:val="22"/>
          <w:szCs w:val="24"/>
        </w:rPr>
      </w:pPr>
      <w:r w:rsidRPr="003A4FB2">
        <w:rPr>
          <w:rStyle w:val="aa"/>
        </w:rPr>
        <w:t>A-3 Downgrading Amazon Corretto 21</w:t>
      </w:r>
      <w:r>
        <w:rPr>
          <w:noProof/>
          <w:webHidden/>
        </w:rPr>
        <w:tab/>
        <w:t>54</w:t>
      </w:r>
    </w:p>
    <w:p w14:paraId="2D06A82F" w14:textId="072CDB78" w:rsidR="00B5192E" w:rsidRDefault="00B5192E">
      <w:pPr>
        <w:pStyle w:val="21"/>
        <w:rPr>
          <w:rFonts w:ascii="游明朝" w:eastAsia="游明朝" w:hAnsi="游明朝" w:cs="Arial"/>
          <w:noProof/>
          <w:sz w:val="22"/>
          <w:szCs w:val="24"/>
        </w:rPr>
      </w:pPr>
      <w:r w:rsidRPr="003A4FB2">
        <w:rPr>
          <w:rStyle w:val="aa"/>
        </w:rPr>
        <w:t>A-4 Operation to disable the service</w:t>
      </w:r>
      <w:r>
        <w:rPr>
          <w:noProof/>
          <w:webHidden/>
        </w:rPr>
        <w:tab/>
        <w:t>55</w:t>
      </w:r>
    </w:p>
    <w:p w14:paraId="736EE87D" w14:textId="0D9E2FC7" w:rsidR="00B5192E" w:rsidRDefault="00B5192E">
      <w:pPr>
        <w:pStyle w:val="21"/>
        <w:rPr>
          <w:rFonts w:ascii="游明朝" w:eastAsia="游明朝" w:hAnsi="游明朝" w:cs="Arial"/>
          <w:noProof/>
          <w:sz w:val="22"/>
          <w:szCs w:val="24"/>
        </w:rPr>
      </w:pPr>
      <w:r w:rsidRPr="003A4FB2">
        <w:rPr>
          <w:rStyle w:val="aa"/>
        </w:rPr>
        <w:lastRenderedPageBreak/>
        <w:t>A-5 How to distinguish Command Control Interface installed with Express installer</w:t>
      </w:r>
      <w:r>
        <w:rPr>
          <w:noProof/>
          <w:webHidden/>
        </w:rPr>
        <w:tab/>
        <w:t>56</w:t>
      </w:r>
    </w:p>
    <w:p w14:paraId="2C79836D" w14:textId="00DA0650" w:rsidR="003B09EC" w:rsidRPr="00C8323D" w:rsidRDefault="00D01862" w:rsidP="00361970">
      <w:pPr>
        <w:pStyle w:val="body"/>
        <w:ind w:firstLine="210"/>
        <w:jc w:val="left"/>
        <w:rPr>
          <w:lang w:val="en-US"/>
        </w:rPr>
      </w:pPr>
      <w:r>
        <w:fldChar w:fldCharType="end"/>
      </w:r>
    </w:p>
    <w:p w14:paraId="4CB3CA08" w14:textId="77777777" w:rsidR="00B920ED" w:rsidRPr="00C8323D" w:rsidRDefault="00B920ED" w:rsidP="00361970">
      <w:pPr>
        <w:pStyle w:val="body"/>
        <w:ind w:firstLine="210"/>
        <w:jc w:val="left"/>
        <w:rPr>
          <w:lang w:val="en-US"/>
        </w:rPr>
        <w:sectPr w:rsidR="00B920ED" w:rsidRPr="00C8323D" w:rsidSect="00754835">
          <w:headerReference w:type="default" r:id="rId14"/>
          <w:footerReference w:type="default" r:id="rId15"/>
          <w:pgSz w:w="11906" w:h="16838"/>
          <w:pgMar w:top="1134" w:right="1134" w:bottom="1134" w:left="1418" w:header="851" w:footer="992" w:gutter="0"/>
          <w:pgNumType w:start="1"/>
          <w:cols w:space="425"/>
          <w:docGrid w:type="lines" w:linePitch="360"/>
        </w:sectPr>
      </w:pPr>
    </w:p>
    <w:p w14:paraId="285A8227" w14:textId="22720070" w:rsidR="00B920ED" w:rsidRPr="00C8323D" w:rsidRDefault="00215641" w:rsidP="00361970">
      <w:pPr>
        <w:pStyle w:val="1"/>
        <w:jc w:val="left"/>
        <w:rPr>
          <w:lang w:val="en-US"/>
        </w:rPr>
      </w:pPr>
      <w:bookmarkStart w:id="92" w:name="_Toc23164983"/>
      <w:bookmarkStart w:id="93" w:name="_Ref125396061"/>
      <w:bookmarkStart w:id="94" w:name="_Toc191909560"/>
      <w:r w:rsidRPr="00C8323D">
        <w:rPr>
          <w:lang w:val="en-US"/>
        </w:rPr>
        <w:lastRenderedPageBreak/>
        <w:t>Overview</w:t>
      </w:r>
      <w:bookmarkEnd w:id="92"/>
      <w:bookmarkEnd w:id="93"/>
      <w:bookmarkEnd w:id="94"/>
    </w:p>
    <w:p w14:paraId="333FE590" w14:textId="0B6A4445" w:rsidR="0047173D" w:rsidRPr="00C8323D" w:rsidRDefault="00215641" w:rsidP="006A0C22">
      <w:pPr>
        <w:pStyle w:val="2"/>
        <w:ind w:hanging="1286"/>
        <w:rPr>
          <w:lang w:val="en-US"/>
        </w:rPr>
      </w:pPr>
      <w:bookmarkStart w:id="95" w:name="_Toc23164984"/>
      <w:bookmarkStart w:id="96" w:name="_Toc191909561"/>
      <w:r w:rsidRPr="00C8323D">
        <w:rPr>
          <w:lang w:val="en-US"/>
        </w:rPr>
        <w:t>Scope of this document</w:t>
      </w:r>
      <w:bookmarkEnd w:id="95"/>
      <w:bookmarkEnd w:id="96"/>
    </w:p>
    <w:p w14:paraId="3556A585" w14:textId="7372A15D" w:rsidR="0047173D" w:rsidRPr="00C8323D" w:rsidRDefault="0083252C" w:rsidP="00361970">
      <w:pPr>
        <w:pStyle w:val="body"/>
        <w:ind w:firstLine="210"/>
        <w:jc w:val="left"/>
        <w:rPr>
          <w:lang w:val="en-US"/>
        </w:rPr>
      </w:pPr>
      <w:bookmarkStart w:id="97" w:name="_Hlk22543756"/>
      <w:r w:rsidRPr="00C95F50">
        <w:rPr>
          <w:lang w:val="en-US"/>
        </w:rPr>
        <w:t>ITPD</w:t>
      </w:r>
      <w:r w:rsidR="00215641" w:rsidRPr="00C95F50">
        <w:rPr>
          <w:lang w:val="en-US"/>
        </w:rPr>
        <w:t xml:space="preserve">, </w:t>
      </w:r>
      <w:r w:rsidR="00CA7F57" w:rsidRPr="00C95F50">
        <w:rPr>
          <w:lang w:val="en-US"/>
        </w:rPr>
        <w:t xml:space="preserve">HSSC, </w:t>
      </w:r>
      <w:r w:rsidR="0047173D" w:rsidRPr="00C95F50">
        <w:rPr>
          <w:lang w:val="en-US"/>
        </w:rPr>
        <w:t>CTSC/ESC/APSC</w:t>
      </w:r>
      <w:r w:rsidR="00215641" w:rsidRPr="00C95F50">
        <w:rPr>
          <w:lang w:val="en-US"/>
        </w:rPr>
        <w:t xml:space="preserve">, </w:t>
      </w:r>
      <w:r w:rsidR="006B69AE" w:rsidRPr="006B69AE">
        <w:rPr>
          <w:lang w:val="en-US"/>
        </w:rPr>
        <w:t>Hitachi Vantara</w:t>
      </w:r>
      <w:r w:rsidR="00CA7F57" w:rsidRPr="00C95F50">
        <w:rPr>
          <w:lang w:val="en-US"/>
        </w:rPr>
        <w:t>, HPE</w:t>
      </w:r>
      <w:bookmarkEnd w:id="97"/>
    </w:p>
    <w:p w14:paraId="5818C1D9" w14:textId="77777777" w:rsidR="0047173D" w:rsidRPr="00C8323D" w:rsidRDefault="0047173D" w:rsidP="00361970">
      <w:pPr>
        <w:pStyle w:val="body"/>
        <w:ind w:firstLine="210"/>
        <w:jc w:val="left"/>
        <w:rPr>
          <w:lang w:val="en-US"/>
        </w:rPr>
      </w:pPr>
    </w:p>
    <w:p w14:paraId="48D17633" w14:textId="079C8D73" w:rsidR="0047173D" w:rsidRPr="00C8323D" w:rsidRDefault="00215641" w:rsidP="006A0C22">
      <w:pPr>
        <w:pStyle w:val="2"/>
        <w:ind w:hanging="1286"/>
        <w:rPr>
          <w:lang w:val="en-US"/>
        </w:rPr>
      </w:pPr>
      <w:bookmarkStart w:id="98" w:name="_Toc23164985"/>
      <w:bookmarkStart w:id="99" w:name="_Toc191909562"/>
      <w:r w:rsidRPr="00C8323D">
        <w:rPr>
          <w:lang w:val="en-US"/>
        </w:rPr>
        <w:t>Glossary</w:t>
      </w:r>
      <w:bookmarkEnd w:id="98"/>
      <w:bookmarkEnd w:id="99"/>
    </w:p>
    <w:p w14:paraId="26B07099" w14:textId="77777777" w:rsidR="00215641" w:rsidRPr="00C8323D" w:rsidRDefault="00215641" w:rsidP="00361970">
      <w:pPr>
        <w:pStyle w:val="body"/>
        <w:ind w:firstLine="210"/>
        <w:jc w:val="left"/>
        <w:rPr>
          <w:lang w:val="en-US"/>
        </w:rPr>
      </w:pPr>
      <w:r w:rsidRPr="00C8323D">
        <w:rPr>
          <w:lang w:val="en-US"/>
        </w:rPr>
        <w:t xml:space="preserve">For details </w:t>
      </w:r>
      <w:r w:rsidR="00CA5893" w:rsidRPr="00C8323D">
        <w:rPr>
          <w:lang w:val="en-US" w:eastAsia="ja-JP"/>
        </w:rPr>
        <w:t>about</w:t>
      </w:r>
      <w:r w:rsidRPr="00C8323D">
        <w:rPr>
          <w:lang w:val="en-US"/>
        </w:rPr>
        <w:t xml:space="preserve"> the terminology, see the following manual:</w:t>
      </w:r>
    </w:p>
    <w:p w14:paraId="59DC70E7" w14:textId="7942DD6A" w:rsidR="00215641" w:rsidRDefault="00E141F9" w:rsidP="00361970">
      <w:pPr>
        <w:pStyle w:val="body"/>
        <w:numPr>
          <w:ilvl w:val="0"/>
          <w:numId w:val="12"/>
        </w:numPr>
        <w:ind w:firstLineChars="0"/>
        <w:jc w:val="left"/>
        <w:rPr>
          <w:lang w:val="en-US"/>
        </w:rPr>
      </w:pPr>
      <w:r>
        <w:rPr>
          <w:lang w:val="en-US"/>
        </w:rPr>
        <w:t>[</w:t>
      </w:r>
      <w:r w:rsidR="0051041E" w:rsidRPr="0051041E">
        <w:t xml:space="preserve"> </w:t>
      </w:r>
      <w:r w:rsidR="0051041E" w:rsidRPr="0051041E">
        <w:rPr>
          <w:lang w:val="en-US"/>
        </w:rPr>
        <w:t>Hitachi</w:t>
      </w:r>
      <w:r>
        <w:rPr>
          <w:lang w:val="en-US"/>
        </w:rPr>
        <w:t xml:space="preserve"> Edition]</w:t>
      </w:r>
      <w:r w:rsidR="00215641" w:rsidRPr="00C8323D">
        <w:rPr>
          <w:lang w:val="en-US"/>
        </w:rPr>
        <w:t xml:space="preserve">Hitachi </w:t>
      </w:r>
      <w:r w:rsidR="007C01F0">
        <w:rPr>
          <w:lang w:val="en-US"/>
        </w:rPr>
        <w:t>Ops Center Installation and Configuration Guide</w:t>
      </w:r>
    </w:p>
    <w:p w14:paraId="5BDF2226" w14:textId="04BACF53" w:rsidR="00E37CFE" w:rsidRPr="00E37CFE" w:rsidRDefault="00E37CFE">
      <w:pPr>
        <w:pStyle w:val="body"/>
        <w:numPr>
          <w:ilvl w:val="0"/>
          <w:numId w:val="12"/>
        </w:numPr>
        <w:ind w:firstLineChars="0"/>
        <w:jc w:val="left"/>
        <w:rPr>
          <w:lang w:val="en-US"/>
        </w:rPr>
      </w:pPr>
      <w:r>
        <w:t>[HPE Edition]</w:t>
      </w:r>
      <w:r w:rsidRPr="00C83D58">
        <w:t>HPE XP Intelligent Management Suite Installation and Configuration Guide</w:t>
      </w:r>
    </w:p>
    <w:p w14:paraId="583B6CBF" w14:textId="03AD8C8F" w:rsidR="00043D6A" w:rsidRPr="00C8323D" w:rsidRDefault="00377C2C" w:rsidP="00C84715">
      <w:pPr>
        <w:pStyle w:val="body"/>
        <w:ind w:firstLine="210"/>
      </w:pPr>
      <w:r>
        <w:tab/>
      </w:r>
    </w:p>
    <w:p w14:paraId="7AC7C75B" w14:textId="77777777" w:rsidR="00215641" w:rsidRPr="00C8323D" w:rsidRDefault="00215641" w:rsidP="00361970">
      <w:pPr>
        <w:pStyle w:val="body"/>
        <w:ind w:firstLine="210"/>
        <w:jc w:val="left"/>
        <w:rPr>
          <w:lang w:val="en-US" w:eastAsia="ja-JP"/>
        </w:rPr>
      </w:pPr>
      <w:r w:rsidRPr="00C8323D">
        <w:rPr>
          <w:lang w:val="en-US"/>
        </w:rPr>
        <w:t>Acronyms and abbreviations used</w:t>
      </w:r>
      <w:r w:rsidR="00CA5893" w:rsidRPr="00C8323D">
        <w:rPr>
          <w:lang w:val="en-US"/>
        </w:rPr>
        <w:t xml:space="preserve"> in this manual are shown below</w:t>
      </w:r>
      <w:r w:rsidR="003672CC" w:rsidRPr="00C8323D">
        <w:rPr>
          <w:rFonts w:hint="eastAsia"/>
          <w:lang w:val="en-US" w:eastAsia="ja-JP"/>
        </w:rPr>
        <w:t>.</w:t>
      </w: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75"/>
        <w:gridCol w:w="5950"/>
      </w:tblGrid>
      <w:tr w:rsidR="00EE45BD" w:rsidRPr="00C8323D" w14:paraId="769AE6CD" w14:textId="77777777" w:rsidTr="006B242D">
        <w:tc>
          <w:tcPr>
            <w:tcW w:w="2775" w:type="dxa"/>
            <w:shd w:val="pct20" w:color="auto" w:fill="auto"/>
          </w:tcPr>
          <w:p w14:paraId="5D37E472" w14:textId="77777777" w:rsidR="00EE45BD" w:rsidRPr="00C8323D" w:rsidRDefault="00215641" w:rsidP="00614A8B">
            <w:pPr>
              <w:pStyle w:val="default"/>
              <w:spacing w:line="0" w:lineRule="atLeast"/>
              <w:jc w:val="center"/>
              <w:rPr>
                <w:lang w:val="en-US"/>
              </w:rPr>
            </w:pPr>
            <w:r w:rsidRPr="00C8323D">
              <w:rPr>
                <w:lang w:val="en-US"/>
              </w:rPr>
              <w:t>Acronym or abbreviation</w:t>
            </w:r>
          </w:p>
        </w:tc>
        <w:tc>
          <w:tcPr>
            <w:tcW w:w="5950" w:type="dxa"/>
            <w:shd w:val="pct20" w:color="auto" w:fill="auto"/>
          </w:tcPr>
          <w:p w14:paraId="4443C2F4" w14:textId="77777777" w:rsidR="00EE45BD" w:rsidRPr="00C8323D" w:rsidRDefault="00215641" w:rsidP="00614A8B">
            <w:pPr>
              <w:pStyle w:val="default"/>
              <w:spacing w:line="0" w:lineRule="atLeast"/>
              <w:jc w:val="center"/>
              <w:rPr>
                <w:lang w:val="en-US"/>
              </w:rPr>
            </w:pPr>
            <w:r w:rsidRPr="00C8323D">
              <w:rPr>
                <w:lang w:val="en-US"/>
              </w:rPr>
              <w:t>Full name or meaning</w:t>
            </w:r>
          </w:p>
        </w:tc>
      </w:tr>
      <w:tr w:rsidR="00AF4014" w:rsidRPr="00C95F50" w14:paraId="25556029" w14:textId="77777777" w:rsidTr="005E5FA0">
        <w:tc>
          <w:tcPr>
            <w:tcW w:w="2775" w:type="dxa"/>
          </w:tcPr>
          <w:p w14:paraId="2F953059" w14:textId="77777777" w:rsidR="00AF4014" w:rsidRPr="00C95F50" w:rsidRDefault="00AF4014" w:rsidP="00361970">
            <w:pPr>
              <w:pStyle w:val="default"/>
              <w:spacing w:line="0" w:lineRule="atLeast"/>
              <w:jc w:val="left"/>
              <w:rPr>
                <w:lang w:val="en-US" w:eastAsia="ja-JP"/>
              </w:rPr>
            </w:pPr>
            <w:r>
              <w:rPr>
                <w:rFonts w:hint="eastAsia"/>
                <w:lang w:val="en-US" w:eastAsia="ja-JP"/>
              </w:rPr>
              <w:t>A</w:t>
            </w:r>
            <w:r>
              <w:rPr>
                <w:lang w:val="en-US" w:eastAsia="ja-JP"/>
              </w:rPr>
              <w:t>D</w:t>
            </w:r>
          </w:p>
        </w:tc>
        <w:tc>
          <w:tcPr>
            <w:tcW w:w="5950" w:type="dxa"/>
          </w:tcPr>
          <w:p w14:paraId="096C9323" w14:textId="77777777" w:rsidR="00AF4014" w:rsidRPr="00C95F50" w:rsidRDefault="00AF4014" w:rsidP="00361970">
            <w:pPr>
              <w:pStyle w:val="default"/>
              <w:spacing w:line="0" w:lineRule="atLeast"/>
              <w:jc w:val="left"/>
              <w:rPr>
                <w:lang w:val="en-US" w:eastAsia="ja-JP"/>
              </w:rPr>
            </w:pPr>
            <w:r>
              <w:rPr>
                <w:rFonts w:hint="eastAsia"/>
                <w:lang w:val="en-US" w:eastAsia="ja-JP"/>
              </w:rPr>
              <w:t>A</w:t>
            </w:r>
            <w:r>
              <w:rPr>
                <w:lang w:val="en-US" w:eastAsia="ja-JP"/>
              </w:rPr>
              <w:t>ctive Directory</w:t>
            </w:r>
          </w:p>
        </w:tc>
      </w:tr>
      <w:tr w:rsidR="00EE45BD" w:rsidRPr="00C95F50" w14:paraId="40A2646A" w14:textId="77777777" w:rsidTr="005E5FA0">
        <w:tc>
          <w:tcPr>
            <w:tcW w:w="2775" w:type="dxa"/>
          </w:tcPr>
          <w:p w14:paraId="5756D272" w14:textId="77777777" w:rsidR="00EE45BD" w:rsidRPr="00C95F50" w:rsidRDefault="003E797F" w:rsidP="00361970">
            <w:pPr>
              <w:pStyle w:val="default"/>
              <w:spacing w:line="0" w:lineRule="atLeast"/>
              <w:jc w:val="left"/>
              <w:rPr>
                <w:lang w:val="en-US" w:eastAsia="ja-JP"/>
              </w:rPr>
            </w:pPr>
            <w:r w:rsidRPr="00C95F50">
              <w:rPr>
                <w:rFonts w:hint="eastAsia"/>
                <w:lang w:val="en-US" w:eastAsia="ja-JP"/>
              </w:rPr>
              <w:t>C</w:t>
            </w:r>
            <w:r w:rsidRPr="00C95F50">
              <w:rPr>
                <w:lang w:val="en-US" w:eastAsia="ja-JP"/>
              </w:rPr>
              <w:t>LI</w:t>
            </w:r>
          </w:p>
        </w:tc>
        <w:tc>
          <w:tcPr>
            <w:tcW w:w="5950" w:type="dxa"/>
          </w:tcPr>
          <w:p w14:paraId="38D4392E" w14:textId="77777777" w:rsidR="00EE45BD" w:rsidRPr="00C95F50" w:rsidRDefault="003E797F" w:rsidP="00361970">
            <w:pPr>
              <w:pStyle w:val="default"/>
              <w:spacing w:line="0" w:lineRule="atLeast"/>
              <w:jc w:val="left"/>
              <w:rPr>
                <w:lang w:val="en-US"/>
              </w:rPr>
            </w:pPr>
            <w:r w:rsidRPr="00C95F50">
              <w:rPr>
                <w:lang w:val="en-US"/>
              </w:rPr>
              <w:t>Command Line Interface</w:t>
            </w:r>
          </w:p>
        </w:tc>
      </w:tr>
      <w:tr w:rsidR="003E797F" w:rsidRPr="00C95F50" w14:paraId="76A86F6C" w14:textId="77777777" w:rsidTr="005E5FA0">
        <w:tc>
          <w:tcPr>
            <w:tcW w:w="2775" w:type="dxa"/>
          </w:tcPr>
          <w:p w14:paraId="30F31405" w14:textId="77777777" w:rsidR="003E797F" w:rsidRPr="00C95F50" w:rsidRDefault="003E797F" w:rsidP="003E797F">
            <w:pPr>
              <w:pStyle w:val="default"/>
              <w:spacing w:line="0" w:lineRule="atLeast"/>
              <w:jc w:val="left"/>
              <w:rPr>
                <w:lang w:val="en-US"/>
              </w:rPr>
            </w:pPr>
            <w:r w:rsidRPr="00C95F50">
              <w:rPr>
                <w:rFonts w:hint="eastAsia"/>
                <w:lang w:val="en-US" w:eastAsia="ja-JP"/>
              </w:rPr>
              <w:t>C</w:t>
            </w:r>
            <w:r w:rsidRPr="00C95F50">
              <w:rPr>
                <w:lang w:val="en-US" w:eastAsia="ja-JP"/>
              </w:rPr>
              <w:t>ommon Services</w:t>
            </w:r>
          </w:p>
        </w:tc>
        <w:tc>
          <w:tcPr>
            <w:tcW w:w="5950" w:type="dxa"/>
          </w:tcPr>
          <w:p w14:paraId="7853D1AA" w14:textId="15351203" w:rsidR="003E797F" w:rsidRDefault="00B60416" w:rsidP="003E797F">
            <w:pPr>
              <w:pStyle w:val="default"/>
              <w:spacing w:line="0" w:lineRule="atLeast"/>
              <w:jc w:val="left"/>
              <w:rPr>
                <w:lang w:val="en-US" w:eastAsia="ja-JP"/>
              </w:rPr>
            </w:pPr>
            <w:r>
              <w:rPr>
                <w:lang w:val="en-US" w:eastAsia="ja-JP"/>
              </w:rPr>
              <w:t>[</w:t>
            </w:r>
            <w:r w:rsidR="0051041E">
              <w:t xml:space="preserve"> </w:t>
            </w:r>
            <w:r w:rsidR="0051041E" w:rsidRPr="0051041E">
              <w:rPr>
                <w:lang w:val="en-US" w:eastAsia="ja-JP"/>
              </w:rPr>
              <w:t>Hitachi</w:t>
            </w:r>
            <w:r>
              <w:rPr>
                <w:lang w:val="en-US" w:eastAsia="ja-JP"/>
              </w:rPr>
              <w:t xml:space="preserve"> Edition]</w:t>
            </w:r>
            <w:r w:rsidR="003E797F" w:rsidRPr="00C95F50">
              <w:rPr>
                <w:rFonts w:hint="eastAsia"/>
                <w:lang w:val="en-US" w:eastAsia="ja-JP"/>
              </w:rPr>
              <w:t>H</w:t>
            </w:r>
            <w:r w:rsidR="003E797F" w:rsidRPr="00C95F50">
              <w:rPr>
                <w:lang w:val="en-US" w:eastAsia="ja-JP"/>
              </w:rPr>
              <w:t>itachi Ops Center Common Services</w:t>
            </w:r>
          </w:p>
          <w:p w14:paraId="429F5C65" w14:textId="77777777" w:rsidR="00B60416" w:rsidRPr="00B60416" w:rsidRDefault="00B60416" w:rsidP="003E797F">
            <w:pPr>
              <w:pStyle w:val="default"/>
              <w:spacing w:line="0" w:lineRule="atLeast"/>
              <w:jc w:val="left"/>
              <w:rPr>
                <w:lang w:val="en-US"/>
              </w:rPr>
            </w:pPr>
            <w:r>
              <w:rPr>
                <w:lang w:val="en-US" w:eastAsia="ja-JP"/>
              </w:rPr>
              <w:t>[HPE Edition]</w:t>
            </w:r>
            <w:r w:rsidR="00CF1D86">
              <w:rPr>
                <w:lang w:val="en-US" w:eastAsia="ja-JP"/>
              </w:rPr>
              <w:t xml:space="preserve">HPE </w:t>
            </w:r>
            <w:r>
              <w:rPr>
                <w:lang w:val="en-US" w:eastAsia="ja-JP"/>
              </w:rPr>
              <w:t>XP Common Services</w:t>
            </w:r>
          </w:p>
        </w:tc>
      </w:tr>
      <w:tr w:rsidR="00183B1C" w:rsidRPr="00C95F50" w14:paraId="70AC18A6" w14:textId="77777777" w:rsidTr="005E5FA0">
        <w:tc>
          <w:tcPr>
            <w:tcW w:w="2775" w:type="dxa"/>
          </w:tcPr>
          <w:p w14:paraId="36C76F2E" w14:textId="77777777" w:rsidR="00183B1C" w:rsidRPr="00C95F50" w:rsidRDefault="00183B1C" w:rsidP="003E797F">
            <w:pPr>
              <w:pStyle w:val="default"/>
              <w:spacing w:line="0" w:lineRule="atLeast"/>
              <w:jc w:val="left"/>
              <w:rPr>
                <w:lang w:val="en-US" w:eastAsia="ja-JP"/>
              </w:rPr>
            </w:pPr>
            <w:r>
              <w:rPr>
                <w:rFonts w:hint="eastAsia"/>
                <w:lang w:val="en-US" w:eastAsia="ja-JP"/>
              </w:rPr>
              <w:t>C</w:t>
            </w:r>
            <w:r>
              <w:rPr>
                <w:lang w:val="en-US" w:eastAsia="ja-JP"/>
              </w:rPr>
              <w:t>PU</w:t>
            </w:r>
          </w:p>
        </w:tc>
        <w:tc>
          <w:tcPr>
            <w:tcW w:w="5950" w:type="dxa"/>
          </w:tcPr>
          <w:p w14:paraId="1C0115C0" w14:textId="77777777" w:rsidR="00183B1C" w:rsidRDefault="00183B1C" w:rsidP="003E797F">
            <w:pPr>
              <w:pStyle w:val="default"/>
              <w:spacing w:line="0" w:lineRule="atLeast"/>
              <w:jc w:val="left"/>
              <w:rPr>
                <w:lang w:val="en-US" w:eastAsia="ja-JP"/>
              </w:rPr>
            </w:pPr>
            <w:r w:rsidRPr="00183B1C">
              <w:rPr>
                <w:lang w:val="en-US" w:eastAsia="ja-JP"/>
              </w:rPr>
              <w:t>Central Processing Unit</w:t>
            </w:r>
          </w:p>
        </w:tc>
      </w:tr>
      <w:tr w:rsidR="00AF4014" w:rsidRPr="00C95F50" w14:paraId="0E955A59" w14:textId="77777777" w:rsidTr="005E5FA0">
        <w:tc>
          <w:tcPr>
            <w:tcW w:w="2775" w:type="dxa"/>
          </w:tcPr>
          <w:p w14:paraId="153A9776" w14:textId="77777777" w:rsidR="00AF4014" w:rsidRPr="00C95F50" w:rsidRDefault="00AF4014" w:rsidP="003E797F">
            <w:pPr>
              <w:pStyle w:val="default"/>
              <w:spacing w:line="0" w:lineRule="atLeast"/>
              <w:jc w:val="left"/>
              <w:rPr>
                <w:lang w:val="en-US" w:eastAsia="ja-JP"/>
              </w:rPr>
            </w:pPr>
            <w:r>
              <w:rPr>
                <w:rFonts w:hint="eastAsia"/>
                <w:lang w:val="en-US" w:eastAsia="ja-JP"/>
              </w:rPr>
              <w:t>D</w:t>
            </w:r>
            <w:r>
              <w:rPr>
                <w:lang w:val="en-US" w:eastAsia="ja-JP"/>
              </w:rPr>
              <w:t>N</w:t>
            </w:r>
          </w:p>
        </w:tc>
        <w:tc>
          <w:tcPr>
            <w:tcW w:w="5950" w:type="dxa"/>
          </w:tcPr>
          <w:p w14:paraId="03D146CA" w14:textId="77777777" w:rsidR="00AF4014" w:rsidRDefault="00AF4014" w:rsidP="003E797F">
            <w:pPr>
              <w:pStyle w:val="default"/>
              <w:spacing w:line="0" w:lineRule="atLeast"/>
              <w:jc w:val="left"/>
              <w:rPr>
                <w:lang w:val="en-US" w:eastAsia="ja-JP"/>
              </w:rPr>
            </w:pPr>
            <w:r w:rsidRPr="00AF4014">
              <w:rPr>
                <w:lang w:val="en-US" w:eastAsia="ja-JP"/>
              </w:rPr>
              <w:t>Distinguished</w:t>
            </w:r>
            <w:r>
              <w:rPr>
                <w:lang w:val="en-US" w:eastAsia="ja-JP"/>
              </w:rPr>
              <w:t xml:space="preserve"> </w:t>
            </w:r>
            <w:r w:rsidRPr="00AF4014">
              <w:rPr>
                <w:lang w:val="en-US" w:eastAsia="ja-JP"/>
              </w:rPr>
              <w:t>Name</w:t>
            </w:r>
          </w:p>
        </w:tc>
      </w:tr>
      <w:tr w:rsidR="00E54886" w:rsidRPr="00C95F50" w14:paraId="3B434DAF" w14:textId="77777777" w:rsidTr="005E5FA0">
        <w:tc>
          <w:tcPr>
            <w:tcW w:w="2775" w:type="dxa"/>
          </w:tcPr>
          <w:p w14:paraId="12B7CD32" w14:textId="77777777" w:rsidR="00E54886" w:rsidRDefault="00E54886" w:rsidP="003E797F">
            <w:pPr>
              <w:pStyle w:val="default"/>
              <w:spacing w:line="0" w:lineRule="atLeast"/>
              <w:jc w:val="left"/>
              <w:rPr>
                <w:lang w:val="en-US" w:eastAsia="ja-JP"/>
              </w:rPr>
            </w:pPr>
            <w:r>
              <w:rPr>
                <w:rFonts w:hint="eastAsia"/>
                <w:lang w:val="en-US" w:eastAsia="ja-JP"/>
              </w:rPr>
              <w:t>HDID</w:t>
            </w:r>
          </w:p>
        </w:tc>
        <w:tc>
          <w:tcPr>
            <w:tcW w:w="5950" w:type="dxa"/>
          </w:tcPr>
          <w:p w14:paraId="3047A7DE" w14:textId="3000C326" w:rsidR="00E54886" w:rsidRPr="00E54886" w:rsidRDefault="00E54886" w:rsidP="00E54886">
            <w:pPr>
              <w:pStyle w:val="default"/>
              <w:spacing w:line="0" w:lineRule="atLeast"/>
              <w:jc w:val="left"/>
              <w:rPr>
                <w:lang w:val="en-US" w:eastAsia="ja-JP"/>
              </w:rPr>
            </w:pPr>
            <w:r w:rsidRPr="00E54886">
              <w:rPr>
                <w:lang w:val="en-US" w:eastAsia="ja-JP"/>
              </w:rPr>
              <w:t>[</w:t>
            </w:r>
            <w:r w:rsidR="0051041E">
              <w:t xml:space="preserve"> </w:t>
            </w:r>
            <w:r w:rsidR="0051041E" w:rsidRPr="0051041E">
              <w:rPr>
                <w:lang w:val="en-US" w:eastAsia="ja-JP"/>
              </w:rPr>
              <w:t>Hitachi</w:t>
            </w:r>
            <w:r w:rsidRPr="00E54886">
              <w:rPr>
                <w:lang w:val="en-US" w:eastAsia="ja-JP"/>
              </w:rPr>
              <w:t xml:space="preserve"> Edition]Hitachi Data Instance Director</w:t>
            </w:r>
          </w:p>
          <w:p w14:paraId="47FFCC09" w14:textId="77777777" w:rsidR="00E54886" w:rsidRPr="00AF4014" w:rsidRDefault="00E54886" w:rsidP="00E54886">
            <w:pPr>
              <w:pStyle w:val="default"/>
              <w:spacing w:line="0" w:lineRule="atLeast"/>
              <w:jc w:val="left"/>
              <w:rPr>
                <w:lang w:val="en-US" w:eastAsia="ja-JP"/>
              </w:rPr>
            </w:pPr>
            <w:r w:rsidRPr="00E54886">
              <w:rPr>
                <w:lang w:val="en-US" w:eastAsia="ja-JP"/>
              </w:rPr>
              <w:t>[HPE Edition]HPE XP Data Protection Manager</w:t>
            </w:r>
          </w:p>
        </w:tc>
      </w:tr>
      <w:tr w:rsidR="002F1305" w:rsidRPr="00C95F50" w14:paraId="5AF4A8EF" w14:textId="77777777" w:rsidTr="005E5FA0">
        <w:tc>
          <w:tcPr>
            <w:tcW w:w="2775" w:type="dxa"/>
          </w:tcPr>
          <w:p w14:paraId="2AAC2C9F" w14:textId="33F60AD7" w:rsidR="002F1305" w:rsidRDefault="00C560F4" w:rsidP="003E797F">
            <w:pPr>
              <w:pStyle w:val="default"/>
              <w:spacing w:line="0" w:lineRule="atLeast"/>
              <w:jc w:val="left"/>
              <w:rPr>
                <w:lang w:val="en-US" w:eastAsia="ja-JP"/>
              </w:rPr>
            </w:pPr>
            <w:r>
              <w:rPr>
                <w:szCs w:val="21"/>
                <w:lang w:val="en-US" w:eastAsia="ja-JP"/>
              </w:rPr>
              <w:t>IDP</w:t>
            </w:r>
          </w:p>
        </w:tc>
        <w:tc>
          <w:tcPr>
            <w:tcW w:w="5950" w:type="dxa"/>
          </w:tcPr>
          <w:p w14:paraId="2A38AA94" w14:textId="010A9920" w:rsidR="002F1305" w:rsidRPr="00AF4014" w:rsidRDefault="00C560F4" w:rsidP="003E797F">
            <w:pPr>
              <w:pStyle w:val="default"/>
              <w:spacing w:line="0" w:lineRule="atLeast"/>
              <w:jc w:val="left"/>
              <w:rPr>
                <w:lang w:val="en-US" w:eastAsia="ja-JP"/>
              </w:rPr>
            </w:pPr>
            <w:r w:rsidRPr="00720109">
              <w:rPr>
                <w:lang w:val="en-GB"/>
              </w:rPr>
              <w:t>Identity Provider</w:t>
            </w:r>
          </w:p>
        </w:tc>
      </w:tr>
      <w:tr w:rsidR="00963CB9" w:rsidRPr="00C95F50" w14:paraId="79CD9E8F" w14:textId="77777777" w:rsidTr="005E5FA0">
        <w:tc>
          <w:tcPr>
            <w:tcW w:w="2775" w:type="dxa"/>
          </w:tcPr>
          <w:p w14:paraId="692EE703" w14:textId="5B5C0048" w:rsidR="00963CB9" w:rsidRDefault="00963CB9" w:rsidP="00963CB9">
            <w:pPr>
              <w:pStyle w:val="default"/>
              <w:spacing w:line="0" w:lineRule="atLeast"/>
              <w:jc w:val="left"/>
              <w:rPr>
                <w:lang w:val="en-US" w:eastAsia="ja-JP"/>
              </w:rPr>
            </w:pPr>
            <w:r>
              <w:rPr>
                <w:lang w:val="en-US" w:eastAsia="ja-JP"/>
              </w:rPr>
              <w:t>KDC</w:t>
            </w:r>
          </w:p>
        </w:tc>
        <w:tc>
          <w:tcPr>
            <w:tcW w:w="5950" w:type="dxa"/>
          </w:tcPr>
          <w:p w14:paraId="4761462A" w14:textId="7383A232" w:rsidR="00963CB9" w:rsidRPr="002F1305" w:rsidRDefault="00963CB9" w:rsidP="00963CB9">
            <w:pPr>
              <w:pStyle w:val="default"/>
              <w:spacing w:line="0" w:lineRule="atLeast"/>
              <w:jc w:val="left"/>
              <w:rPr>
                <w:lang w:val="en-US" w:eastAsia="ja-JP"/>
              </w:rPr>
            </w:pPr>
            <w:r w:rsidRPr="002F1305">
              <w:rPr>
                <w:lang w:val="en-US" w:eastAsia="ja-JP"/>
              </w:rPr>
              <w:t>Key Distribution Center</w:t>
            </w:r>
          </w:p>
        </w:tc>
      </w:tr>
      <w:tr w:rsidR="006C47B2" w:rsidRPr="00C95F50" w14:paraId="2B3EAB4C" w14:textId="77777777" w:rsidTr="005E5FA0">
        <w:tc>
          <w:tcPr>
            <w:tcW w:w="2775" w:type="dxa"/>
          </w:tcPr>
          <w:p w14:paraId="7701C95D" w14:textId="77777777" w:rsidR="006C47B2" w:rsidRDefault="006C47B2" w:rsidP="006C47B2">
            <w:pPr>
              <w:pStyle w:val="default"/>
              <w:spacing w:line="0" w:lineRule="atLeast"/>
              <w:jc w:val="left"/>
              <w:rPr>
                <w:lang w:val="en-US" w:eastAsia="ja-JP"/>
              </w:rPr>
            </w:pPr>
            <w:r w:rsidRPr="00C95F50">
              <w:rPr>
                <w:rFonts w:hint="eastAsia"/>
                <w:lang w:val="en-US" w:eastAsia="ja-JP"/>
              </w:rPr>
              <w:t>O</w:t>
            </w:r>
            <w:r w:rsidRPr="00C95F50">
              <w:rPr>
                <w:lang w:val="en-US" w:eastAsia="ja-JP"/>
              </w:rPr>
              <w:t>S</w:t>
            </w:r>
          </w:p>
        </w:tc>
        <w:tc>
          <w:tcPr>
            <w:tcW w:w="5950" w:type="dxa"/>
          </w:tcPr>
          <w:p w14:paraId="1A96EE3F" w14:textId="77777777" w:rsidR="006C47B2" w:rsidRPr="002F1305" w:rsidRDefault="006C47B2" w:rsidP="006C47B2">
            <w:pPr>
              <w:pStyle w:val="default"/>
              <w:spacing w:line="0" w:lineRule="atLeast"/>
              <w:jc w:val="left"/>
              <w:rPr>
                <w:lang w:val="en-US" w:eastAsia="ja-JP"/>
              </w:rPr>
            </w:pPr>
            <w:r w:rsidRPr="00C95F50">
              <w:rPr>
                <w:lang w:val="en-US"/>
              </w:rPr>
              <w:t>Operating System</w:t>
            </w:r>
          </w:p>
        </w:tc>
      </w:tr>
      <w:tr w:rsidR="006C47B2" w:rsidRPr="00C95F50" w14:paraId="1704B53F" w14:textId="77777777" w:rsidTr="005E5FA0">
        <w:tc>
          <w:tcPr>
            <w:tcW w:w="2775" w:type="dxa"/>
          </w:tcPr>
          <w:p w14:paraId="1E3E563B" w14:textId="77777777" w:rsidR="006C47B2" w:rsidRDefault="006C47B2" w:rsidP="006C47B2">
            <w:pPr>
              <w:pStyle w:val="default"/>
              <w:spacing w:line="0" w:lineRule="atLeast"/>
              <w:jc w:val="left"/>
              <w:rPr>
                <w:lang w:val="en-US" w:eastAsia="ja-JP"/>
              </w:rPr>
            </w:pPr>
            <w:r>
              <w:rPr>
                <w:lang w:val="en-US" w:eastAsia="ja-JP"/>
              </w:rPr>
              <w:t>OVA</w:t>
            </w:r>
          </w:p>
        </w:tc>
        <w:tc>
          <w:tcPr>
            <w:tcW w:w="5950" w:type="dxa"/>
          </w:tcPr>
          <w:p w14:paraId="587EE42F" w14:textId="77777777" w:rsidR="006C47B2" w:rsidRPr="002F1305" w:rsidRDefault="006C47B2" w:rsidP="006C47B2">
            <w:pPr>
              <w:pStyle w:val="default"/>
              <w:spacing w:line="0" w:lineRule="atLeast"/>
              <w:jc w:val="left"/>
              <w:rPr>
                <w:lang w:val="en-US" w:eastAsia="ja-JP"/>
              </w:rPr>
            </w:pPr>
            <w:r w:rsidRPr="00183B1C">
              <w:rPr>
                <w:lang w:val="en-US"/>
              </w:rPr>
              <w:t>Open Virtual Appliance</w:t>
            </w:r>
          </w:p>
        </w:tc>
      </w:tr>
      <w:tr w:rsidR="006C47B2" w:rsidRPr="00C95F50" w14:paraId="38FE4E3C" w14:textId="77777777" w:rsidTr="005E5FA0">
        <w:tc>
          <w:tcPr>
            <w:tcW w:w="2775" w:type="dxa"/>
          </w:tcPr>
          <w:p w14:paraId="2AA9E105" w14:textId="77777777" w:rsidR="006C47B2" w:rsidRPr="00C95F50" w:rsidRDefault="006C47B2" w:rsidP="006C47B2">
            <w:pPr>
              <w:pStyle w:val="default"/>
              <w:spacing w:line="0" w:lineRule="atLeast"/>
              <w:jc w:val="left"/>
              <w:rPr>
                <w:lang w:val="en-US" w:eastAsia="ja-JP"/>
              </w:rPr>
            </w:pPr>
            <w:r>
              <w:rPr>
                <w:rFonts w:hint="eastAsia"/>
                <w:lang w:val="en-US" w:eastAsia="ja-JP"/>
              </w:rPr>
              <w:t>R</w:t>
            </w:r>
            <w:r>
              <w:rPr>
                <w:lang w:val="en-US" w:eastAsia="ja-JP"/>
              </w:rPr>
              <w:t>AS</w:t>
            </w:r>
          </w:p>
        </w:tc>
        <w:tc>
          <w:tcPr>
            <w:tcW w:w="5950" w:type="dxa"/>
          </w:tcPr>
          <w:p w14:paraId="522A39F5" w14:textId="77777777" w:rsidR="006C47B2" w:rsidRDefault="006C47B2" w:rsidP="006C47B2">
            <w:pPr>
              <w:pStyle w:val="default"/>
              <w:spacing w:line="0" w:lineRule="atLeast"/>
              <w:jc w:val="left"/>
              <w:rPr>
                <w:lang w:val="en-US" w:eastAsia="ja-JP"/>
              </w:rPr>
            </w:pPr>
            <w:r w:rsidRPr="00AF4014">
              <w:rPr>
                <w:lang w:val="en-US" w:eastAsia="ja-JP"/>
              </w:rPr>
              <w:t>Reliability Availability Serviceability</w:t>
            </w:r>
          </w:p>
        </w:tc>
      </w:tr>
      <w:tr w:rsidR="006C47B2" w:rsidRPr="00C95F50" w14:paraId="3C206F87" w14:textId="77777777" w:rsidTr="005E5FA0">
        <w:tc>
          <w:tcPr>
            <w:tcW w:w="2775" w:type="dxa"/>
          </w:tcPr>
          <w:p w14:paraId="0F0C32A9" w14:textId="77777777" w:rsidR="006C47B2" w:rsidRDefault="006C47B2" w:rsidP="006C47B2">
            <w:pPr>
              <w:pStyle w:val="default"/>
              <w:spacing w:line="0" w:lineRule="atLeast"/>
              <w:jc w:val="left"/>
              <w:rPr>
                <w:lang w:val="en-US" w:eastAsia="ja-JP"/>
              </w:rPr>
            </w:pPr>
            <w:r>
              <w:rPr>
                <w:rFonts w:hint="eastAsia"/>
                <w:lang w:val="en-US" w:eastAsia="ja-JP"/>
              </w:rPr>
              <w:t>r</w:t>
            </w:r>
            <w:r>
              <w:rPr>
                <w:lang w:val="en-US" w:eastAsia="ja-JP"/>
              </w:rPr>
              <w:t>pm</w:t>
            </w:r>
          </w:p>
        </w:tc>
        <w:tc>
          <w:tcPr>
            <w:tcW w:w="5950" w:type="dxa"/>
          </w:tcPr>
          <w:p w14:paraId="62002F38" w14:textId="77777777" w:rsidR="006C47B2" w:rsidRPr="00AF4014" w:rsidRDefault="006C47B2" w:rsidP="006C47B2">
            <w:pPr>
              <w:pStyle w:val="default"/>
              <w:spacing w:line="0" w:lineRule="atLeast"/>
              <w:jc w:val="left"/>
              <w:rPr>
                <w:lang w:val="en-US" w:eastAsia="ja-JP"/>
              </w:rPr>
            </w:pPr>
            <w:r w:rsidRPr="00183B1C">
              <w:rPr>
                <w:lang w:val="en-US" w:eastAsia="ja-JP"/>
              </w:rPr>
              <w:t>RedHat Package Manager</w:t>
            </w:r>
          </w:p>
        </w:tc>
      </w:tr>
      <w:tr w:rsidR="006C47B2" w:rsidRPr="00C95F50" w14:paraId="4C195D2A" w14:textId="77777777" w:rsidTr="005D6E5D">
        <w:tc>
          <w:tcPr>
            <w:tcW w:w="2775" w:type="dxa"/>
            <w:tcBorders>
              <w:top w:val="single" w:sz="4" w:space="0" w:color="auto"/>
              <w:left w:val="single" w:sz="4" w:space="0" w:color="auto"/>
              <w:bottom w:val="single" w:sz="4" w:space="0" w:color="auto"/>
              <w:right w:val="single" w:sz="4" w:space="0" w:color="auto"/>
            </w:tcBorders>
          </w:tcPr>
          <w:p w14:paraId="1FF0E91F" w14:textId="77777777" w:rsidR="006C47B2" w:rsidRPr="00C95F50" w:rsidRDefault="006C47B2" w:rsidP="006C47B2">
            <w:pPr>
              <w:pStyle w:val="default"/>
              <w:spacing w:line="0" w:lineRule="atLeast"/>
              <w:jc w:val="left"/>
              <w:rPr>
                <w:lang w:val="en-US" w:eastAsia="ja-JP"/>
              </w:rPr>
            </w:pPr>
            <w:r w:rsidRPr="00C95F50">
              <w:rPr>
                <w:rFonts w:hint="eastAsia"/>
                <w:lang w:val="en-US" w:eastAsia="ja-JP"/>
              </w:rPr>
              <w:t>S</w:t>
            </w:r>
            <w:r w:rsidRPr="00C95F50">
              <w:rPr>
                <w:lang w:val="en-US" w:eastAsia="ja-JP"/>
              </w:rPr>
              <w:t>SL</w:t>
            </w:r>
          </w:p>
        </w:tc>
        <w:tc>
          <w:tcPr>
            <w:tcW w:w="5950" w:type="dxa"/>
            <w:tcBorders>
              <w:top w:val="single" w:sz="4" w:space="0" w:color="auto"/>
              <w:left w:val="single" w:sz="4" w:space="0" w:color="auto"/>
              <w:bottom w:val="single" w:sz="4" w:space="0" w:color="auto"/>
              <w:right w:val="single" w:sz="4" w:space="0" w:color="auto"/>
            </w:tcBorders>
          </w:tcPr>
          <w:p w14:paraId="782C071A" w14:textId="77777777" w:rsidR="006C47B2" w:rsidRPr="00C95F50" w:rsidRDefault="006C47B2" w:rsidP="006C47B2">
            <w:pPr>
              <w:pStyle w:val="default"/>
              <w:spacing w:line="0" w:lineRule="atLeast"/>
              <w:jc w:val="left"/>
              <w:rPr>
                <w:lang w:val="en-US"/>
              </w:rPr>
            </w:pPr>
            <w:r w:rsidRPr="00C95F50">
              <w:rPr>
                <w:lang w:val="en-US"/>
              </w:rPr>
              <w:t>Secure Socket Layer</w:t>
            </w:r>
          </w:p>
        </w:tc>
      </w:tr>
      <w:tr w:rsidR="006C47B2" w:rsidRPr="00C95F50" w14:paraId="68451403" w14:textId="77777777" w:rsidTr="005D6E5D">
        <w:tc>
          <w:tcPr>
            <w:tcW w:w="2775" w:type="dxa"/>
            <w:tcBorders>
              <w:top w:val="single" w:sz="4" w:space="0" w:color="auto"/>
              <w:left w:val="single" w:sz="4" w:space="0" w:color="auto"/>
              <w:bottom w:val="single" w:sz="4" w:space="0" w:color="auto"/>
              <w:right w:val="single" w:sz="4" w:space="0" w:color="auto"/>
            </w:tcBorders>
          </w:tcPr>
          <w:p w14:paraId="041803AE" w14:textId="77777777" w:rsidR="006C47B2" w:rsidRPr="00C95F50" w:rsidRDefault="006C47B2" w:rsidP="006C47B2">
            <w:pPr>
              <w:pStyle w:val="default"/>
              <w:spacing w:line="0" w:lineRule="atLeast"/>
              <w:jc w:val="left"/>
              <w:rPr>
                <w:lang w:val="en-US" w:eastAsia="ja-JP"/>
              </w:rPr>
            </w:pPr>
            <w:r>
              <w:rPr>
                <w:rFonts w:hint="eastAsia"/>
                <w:lang w:val="en-US" w:eastAsia="ja-JP"/>
              </w:rPr>
              <w:t>U</w:t>
            </w:r>
            <w:r>
              <w:rPr>
                <w:lang w:val="en-US" w:eastAsia="ja-JP"/>
              </w:rPr>
              <w:t>RL</w:t>
            </w:r>
          </w:p>
        </w:tc>
        <w:tc>
          <w:tcPr>
            <w:tcW w:w="5950" w:type="dxa"/>
            <w:tcBorders>
              <w:top w:val="single" w:sz="4" w:space="0" w:color="auto"/>
              <w:left w:val="single" w:sz="4" w:space="0" w:color="auto"/>
              <w:bottom w:val="single" w:sz="4" w:space="0" w:color="auto"/>
              <w:right w:val="single" w:sz="4" w:space="0" w:color="auto"/>
            </w:tcBorders>
          </w:tcPr>
          <w:p w14:paraId="2851E183" w14:textId="77777777" w:rsidR="006C47B2" w:rsidRPr="00C95F50" w:rsidRDefault="006C47B2" w:rsidP="006C47B2">
            <w:pPr>
              <w:pStyle w:val="default"/>
              <w:spacing w:line="0" w:lineRule="atLeast"/>
              <w:jc w:val="left"/>
              <w:rPr>
                <w:lang w:val="en-US"/>
              </w:rPr>
            </w:pPr>
            <w:r w:rsidRPr="00183B1C">
              <w:rPr>
                <w:lang w:val="en-US"/>
              </w:rPr>
              <w:t>Uniform Resource Locator</w:t>
            </w:r>
          </w:p>
        </w:tc>
      </w:tr>
      <w:tr w:rsidR="006C47B2" w:rsidRPr="00C95F50" w14:paraId="5B670334" w14:textId="77777777" w:rsidTr="005D6E5D">
        <w:tc>
          <w:tcPr>
            <w:tcW w:w="2775" w:type="dxa"/>
            <w:tcBorders>
              <w:top w:val="single" w:sz="4" w:space="0" w:color="auto"/>
              <w:left w:val="single" w:sz="4" w:space="0" w:color="auto"/>
              <w:bottom w:val="single" w:sz="4" w:space="0" w:color="auto"/>
              <w:right w:val="single" w:sz="4" w:space="0" w:color="auto"/>
            </w:tcBorders>
          </w:tcPr>
          <w:p w14:paraId="3D1DA47C" w14:textId="77777777" w:rsidR="006C47B2" w:rsidRPr="00C95F50" w:rsidRDefault="006C47B2" w:rsidP="006C47B2">
            <w:pPr>
              <w:pStyle w:val="default"/>
              <w:spacing w:line="0" w:lineRule="atLeast"/>
              <w:jc w:val="left"/>
              <w:rPr>
                <w:lang w:val="en-US" w:eastAsia="ja-JP"/>
              </w:rPr>
            </w:pPr>
            <w:r>
              <w:rPr>
                <w:rFonts w:hint="eastAsia"/>
                <w:lang w:val="en-US" w:eastAsia="ja-JP"/>
              </w:rPr>
              <w:t>V</w:t>
            </w:r>
            <w:r>
              <w:rPr>
                <w:lang w:val="en-US" w:eastAsia="ja-JP"/>
              </w:rPr>
              <w:t>M</w:t>
            </w:r>
          </w:p>
        </w:tc>
        <w:tc>
          <w:tcPr>
            <w:tcW w:w="5950" w:type="dxa"/>
            <w:tcBorders>
              <w:top w:val="single" w:sz="4" w:space="0" w:color="auto"/>
              <w:left w:val="single" w:sz="4" w:space="0" w:color="auto"/>
              <w:bottom w:val="single" w:sz="4" w:space="0" w:color="auto"/>
              <w:right w:val="single" w:sz="4" w:space="0" w:color="auto"/>
            </w:tcBorders>
          </w:tcPr>
          <w:p w14:paraId="353C0A61" w14:textId="77777777" w:rsidR="006C47B2" w:rsidRPr="00C95F50" w:rsidRDefault="006C47B2" w:rsidP="006C47B2">
            <w:pPr>
              <w:pStyle w:val="default"/>
              <w:spacing w:line="0" w:lineRule="atLeast"/>
              <w:jc w:val="left"/>
              <w:rPr>
                <w:lang w:val="en-US"/>
              </w:rPr>
            </w:pPr>
            <w:r>
              <w:rPr>
                <w:lang w:val="en-US"/>
              </w:rPr>
              <w:t>V</w:t>
            </w:r>
            <w:r w:rsidRPr="00AF4014">
              <w:rPr>
                <w:lang w:val="en-US"/>
              </w:rPr>
              <w:t xml:space="preserve">irtual </w:t>
            </w:r>
            <w:r>
              <w:rPr>
                <w:lang w:val="en-US"/>
              </w:rPr>
              <w:t>M</w:t>
            </w:r>
            <w:r w:rsidRPr="00AF4014">
              <w:rPr>
                <w:lang w:val="en-US"/>
              </w:rPr>
              <w:t>achine</w:t>
            </w:r>
          </w:p>
        </w:tc>
      </w:tr>
      <w:tr w:rsidR="006C47B2" w:rsidRPr="00C95F50" w14:paraId="68301FEB" w14:textId="77777777" w:rsidTr="005D6E5D">
        <w:tc>
          <w:tcPr>
            <w:tcW w:w="2775" w:type="dxa"/>
            <w:tcBorders>
              <w:top w:val="single" w:sz="4" w:space="0" w:color="auto"/>
              <w:left w:val="single" w:sz="4" w:space="0" w:color="auto"/>
              <w:bottom w:val="single" w:sz="4" w:space="0" w:color="auto"/>
              <w:right w:val="single" w:sz="4" w:space="0" w:color="auto"/>
            </w:tcBorders>
          </w:tcPr>
          <w:p w14:paraId="19F2C52C" w14:textId="77777777" w:rsidR="006C47B2" w:rsidRPr="00C95F50" w:rsidRDefault="006C47B2" w:rsidP="006C47B2">
            <w:pPr>
              <w:pStyle w:val="default"/>
              <w:spacing w:line="0" w:lineRule="atLeast"/>
              <w:jc w:val="left"/>
              <w:rPr>
                <w:lang w:val="en-US" w:eastAsia="ja-JP"/>
              </w:rPr>
            </w:pPr>
            <w:r>
              <w:rPr>
                <w:rFonts w:hint="eastAsia"/>
                <w:lang w:val="en-US" w:eastAsia="ja-JP"/>
              </w:rPr>
              <w:t>&lt;</w:t>
            </w:r>
            <w:r>
              <w:rPr>
                <w:lang w:val="en-US" w:eastAsia="ja-JP"/>
              </w:rPr>
              <w:t>install-directory&gt;</w:t>
            </w:r>
          </w:p>
        </w:tc>
        <w:tc>
          <w:tcPr>
            <w:tcW w:w="5950" w:type="dxa"/>
            <w:tcBorders>
              <w:top w:val="single" w:sz="4" w:space="0" w:color="auto"/>
              <w:left w:val="single" w:sz="4" w:space="0" w:color="auto"/>
              <w:bottom w:val="single" w:sz="4" w:space="0" w:color="auto"/>
              <w:right w:val="single" w:sz="4" w:space="0" w:color="auto"/>
            </w:tcBorders>
          </w:tcPr>
          <w:p w14:paraId="1182F650" w14:textId="77777777" w:rsidR="006C47B2" w:rsidRPr="00C95F50" w:rsidRDefault="006C47B2" w:rsidP="006C47B2">
            <w:pPr>
              <w:pStyle w:val="default"/>
              <w:spacing w:line="0" w:lineRule="atLeast"/>
              <w:jc w:val="left"/>
              <w:rPr>
                <w:lang w:val="en-US"/>
              </w:rPr>
            </w:pPr>
            <w:r>
              <w:rPr>
                <w:lang w:val="en-US"/>
              </w:rPr>
              <w:t>I</w:t>
            </w:r>
            <w:r w:rsidRPr="00FE7BE3">
              <w:rPr>
                <w:lang w:val="en-US"/>
              </w:rPr>
              <w:t>nstallation</w:t>
            </w:r>
            <w:r>
              <w:rPr>
                <w:lang w:val="en-US"/>
              </w:rPr>
              <w:t xml:space="preserve"> </w:t>
            </w:r>
            <w:r w:rsidRPr="00FE7BE3">
              <w:rPr>
                <w:lang w:val="en-US"/>
              </w:rPr>
              <w:t>directory</w:t>
            </w:r>
            <w:r>
              <w:rPr>
                <w:lang w:val="en-US"/>
              </w:rPr>
              <w:t xml:space="preserve"> </w:t>
            </w:r>
            <w:r w:rsidRPr="00FE7BE3">
              <w:rPr>
                <w:lang w:val="en-US"/>
              </w:rPr>
              <w:t>of</w:t>
            </w:r>
            <w:r>
              <w:rPr>
                <w:lang w:val="en-US"/>
              </w:rPr>
              <w:t xml:space="preserve"> </w:t>
            </w:r>
            <w:r w:rsidRPr="00FE7BE3">
              <w:rPr>
                <w:lang w:val="en-US"/>
              </w:rPr>
              <w:t>Common</w:t>
            </w:r>
            <w:r>
              <w:rPr>
                <w:lang w:val="en-US"/>
              </w:rPr>
              <w:t xml:space="preserve"> </w:t>
            </w:r>
            <w:r w:rsidRPr="00FE7BE3">
              <w:rPr>
                <w:lang w:val="en-US"/>
              </w:rPr>
              <w:t>Services</w:t>
            </w:r>
          </w:p>
        </w:tc>
      </w:tr>
      <w:tr w:rsidR="006C47B2" w:rsidRPr="00C95F50" w14:paraId="0D6CE0F9" w14:textId="77777777" w:rsidTr="005D6E5D">
        <w:tc>
          <w:tcPr>
            <w:tcW w:w="2775" w:type="dxa"/>
            <w:tcBorders>
              <w:top w:val="single" w:sz="4" w:space="0" w:color="auto"/>
              <w:left w:val="single" w:sz="4" w:space="0" w:color="auto"/>
              <w:bottom w:val="single" w:sz="4" w:space="0" w:color="auto"/>
              <w:right w:val="single" w:sz="4" w:space="0" w:color="auto"/>
            </w:tcBorders>
          </w:tcPr>
          <w:p w14:paraId="194577CE" w14:textId="77777777" w:rsidR="006C47B2" w:rsidRDefault="006C47B2" w:rsidP="006C47B2">
            <w:pPr>
              <w:pStyle w:val="default"/>
              <w:spacing w:line="0" w:lineRule="atLeast"/>
              <w:jc w:val="left"/>
              <w:rPr>
                <w:lang w:val="en-US" w:eastAsia="ja-JP"/>
              </w:rPr>
            </w:pPr>
            <w:r>
              <w:rPr>
                <w:rFonts w:hint="eastAsia"/>
                <w:lang w:val="en-US" w:eastAsia="ja-JP"/>
              </w:rPr>
              <w:t>&lt;</w:t>
            </w:r>
            <w:r>
              <w:rPr>
                <w:lang w:val="en-US" w:eastAsia="ja-JP"/>
              </w:rPr>
              <w:t>log-directory&gt;</w:t>
            </w:r>
          </w:p>
        </w:tc>
        <w:tc>
          <w:tcPr>
            <w:tcW w:w="5950" w:type="dxa"/>
            <w:tcBorders>
              <w:top w:val="single" w:sz="4" w:space="0" w:color="auto"/>
              <w:left w:val="single" w:sz="4" w:space="0" w:color="auto"/>
              <w:bottom w:val="single" w:sz="4" w:space="0" w:color="auto"/>
              <w:right w:val="single" w:sz="4" w:space="0" w:color="auto"/>
            </w:tcBorders>
          </w:tcPr>
          <w:p w14:paraId="1911CFDD" w14:textId="6E1FD09A" w:rsidR="006C47B2" w:rsidRDefault="006C47B2" w:rsidP="006C47B2">
            <w:pPr>
              <w:pStyle w:val="default"/>
              <w:spacing w:line="0" w:lineRule="atLeast"/>
              <w:jc w:val="left"/>
              <w:rPr>
                <w:lang w:val="en-US" w:eastAsia="ja-JP"/>
              </w:rPr>
            </w:pPr>
            <w:r>
              <w:rPr>
                <w:lang w:val="en-US" w:eastAsia="ja-JP"/>
              </w:rPr>
              <w:t>[</w:t>
            </w:r>
            <w:r w:rsidR="0051041E">
              <w:t xml:space="preserve"> </w:t>
            </w:r>
            <w:r w:rsidR="0051041E" w:rsidRPr="0051041E">
              <w:rPr>
                <w:lang w:val="en-US" w:eastAsia="ja-JP"/>
              </w:rPr>
              <w:t>Hitachi</w:t>
            </w:r>
            <w:r w:rsidRPr="0081591D">
              <w:rPr>
                <w:lang w:val="en-US" w:eastAsia="ja-JP"/>
              </w:rPr>
              <w:t xml:space="preserve"> E</w:t>
            </w:r>
            <w:r w:rsidRPr="002C6525">
              <w:rPr>
                <w:lang w:val="en-US" w:eastAsia="ja-JP"/>
              </w:rPr>
              <w:t>dition</w:t>
            </w:r>
            <w:r>
              <w:rPr>
                <w:lang w:val="en-US" w:eastAsia="ja-JP"/>
              </w:rPr>
              <w:t>] /var/log/hitachi/CommonService</w:t>
            </w:r>
          </w:p>
          <w:p w14:paraId="5B600356" w14:textId="77777777" w:rsidR="006C47B2" w:rsidRDefault="006C47B2" w:rsidP="006C47B2">
            <w:pPr>
              <w:pStyle w:val="default"/>
              <w:spacing w:line="0" w:lineRule="atLeast"/>
              <w:jc w:val="left"/>
              <w:rPr>
                <w:lang w:val="en-US"/>
              </w:rPr>
            </w:pPr>
            <w:r>
              <w:rPr>
                <w:lang w:val="en-US" w:eastAsia="ja-JP"/>
              </w:rPr>
              <w:t>[</w:t>
            </w:r>
            <w:r>
              <w:rPr>
                <w:rFonts w:hint="eastAsia"/>
                <w:lang w:val="en-US" w:eastAsia="ja-JP"/>
              </w:rPr>
              <w:t>H</w:t>
            </w:r>
            <w:r>
              <w:rPr>
                <w:lang w:val="en-US" w:eastAsia="ja-JP"/>
              </w:rPr>
              <w:t>PE</w:t>
            </w:r>
            <w:r w:rsidRPr="002C6525">
              <w:rPr>
                <w:lang w:val="en-US" w:eastAsia="ja-JP"/>
              </w:rPr>
              <w:t xml:space="preserve"> Edition</w:t>
            </w:r>
            <w:r>
              <w:rPr>
                <w:lang w:val="en-US" w:eastAsia="ja-JP"/>
              </w:rPr>
              <w:t>] /var/log/CVXPAE/CommonService</w:t>
            </w:r>
          </w:p>
        </w:tc>
      </w:tr>
      <w:tr w:rsidR="006C47B2" w:rsidRPr="00C95F50" w14:paraId="58B29A4F" w14:textId="77777777" w:rsidTr="005D6E5D">
        <w:tc>
          <w:tcPr>
            <w:tcW w:w="2775" w:type="dxa"/>
            <w:tcBorders>
              <w:top w:val="single" w:sz="4" w:space="0" w:color="auto"/>
              <w:left w:val="single" w:sz="4" w:space="0" w:color="auto"/>
              <w:bottom w:val="single" w:sz="4" w:space="0" w:color="auto"/>
              <w:right w:val="single" w:sz="4" w:space="0" w:color="auto"/>
            </w:tcBorders>
          </w:tcPr>
          <w:p w14:paraId="24FF650F" w14:textId="77777777" w:rsidR="006C47B2" w:rsidRPr="0081591D" w:rsidRDefault="006C47B2" w:rsidP="006C47B2">
            <w:pPr>
              <w:pStyle w:val="default"/>
              <w:spacing w:line="0" w:lineRule="atLeast"/>
              <w:jc w:val="left"/>
              <w:rPr>
                <w:lang w:val="en-US" w:eastAsia="ja-JP"/>
              </w:rPr>
            </w:pPr>
            <w:r w:rsidRPr="0081591D">
              <w:t>&lt;user-data-directory&gt;</w:t>
            </w:r>
          </w:p>
        </w:tc>
        <w:tc>
          <w:tcPr>
            <w:tcW w:w="5950" w:type="dxa"/>
            <w:tcBorders>
              <w:top w:val="single" w:sz="4" w:space="0" w:color="auto"/>
              <w:left w:val="single" w:sz="4" w:space="0" w:color="auto"/>
              <w:bottom w:val="single" w:sz="4" w:space="0" w:color="auto"/>
              <w:right w:val="single" w:sz="4" w:space="0" w:color="auto"/>
            </w:tcBorders>
          </w:tcPr>
          <w:p w14:paraId="1F92AAE3" w14:textId="5592A8B8" w:rsidR="006C47B2" w:rsidRPr="0081591D" w:rsidRDefault="006C47B2" w:rsidP="006C47B2">
            <w:pPr>
              <w:pStyle w:val="default"/>
              <w:spacing w:line="0" w:lineRule="atLeast"/>
              <w:jc w:val="left"/>
              <w:rPr>
                <w:lang w:val="en-US" w:eastAsia="ja-JP"/>
              </w:rPr>
            </w:pPr>
            <w:r w:rsidRPr="0081591D">
              <w:rPr>
                <w:lang w:val="en-US" w:eastAsia="ja-JP"/>
              </w:rPr>
              <w:t>[</w:t>
            </w:r>
            <w:r w:rsidR="0051041E">
              <w:t xml:space="preserve"> </w:t>
            </w:r>
            <w:r w:rsidR="0051041E" w:rsidRPr="0051041E">
              <w:rPr>
                <w:lang w:val="en-US" w:eastAsia="ja-JP"/>
              </w:rPr>
              <w:t xml:space="preserve">Hitachi </w:t>
            </w:r>
            <w:r>
              <w:rPr>
                <w:lang w:val="en-US" w:eastAsia="ja-JP"/>
              </w:rPr>
              <w:t>/</w:t>
            </w:r>
            <w:r w:rsidRPr="0081591D">
              <w:rPr>
                <w:rFonts w:hint="eastAsia"/>
                <w:lang w:val="en-US" w:eastAsia="ja-JP"/>
              </w:rPr>
              <w:t xml:space="preserve"> H</w:t>
            </w:r>
            <w:r w:rsidRPr="0081591D">
              <w:rPr>
                <w:lang w:val="en-US" w:eastAsia="ja-JP"/>
              </w:rPr>
              <w:t xml:space="preserve">PE Edition] </w:t>
            </w:r>
            <w:r w:rsidRPr="0081591D">
              <w:rPr>
                <w:rFonts w:hint="eastAsia"/>
                <w:lang w:val="en-US" w:eastAsia="ja-JP"/>
              </w:rPr>
              <w:t>/</w:t>
            </w:r>
            <w:r w:rsidRPr="0081591D">
              <w:rPr>
                <w:lang w:val="en-US" w:eastAsia="ja-JP"/>
              </w:rPr>
              <w:t>var/</w:t>
            </w:r>
            <w:r>
              <w:rPr>
                <w:rFonts w:hint="eastAsia"/>
                <w:lang w:val="en-US" w:eastAsia="ja-JP"/>
              </w:rPr>
              <w:t>&lt;</w:t>
            </w:r>
            <w:r>
              <w:rPr>
                <w:lang w:val="en-US" w:eastAsia="ja-JP"/>
              </w:rPr>
              <w:t>install-directory&gt;</w:t>
            </w:r>
          </w:p>
        </w:tc>
      </w:tr>
      <w:tr w:rsidR="0083198F" w:rsidRPr="00C95F50" w14:paraId="139682B1" w14:textId="77777777" w:rsidTr="005D6E5D">
        <w:tc>
          <w:tcPr>
            <w:tcW w:w="2775" w:type="dxa"/>
            <w:tcBorders>
              <w:top w:val="single" w:sz="4" w:space="0" w:color="auto"/>
              <w:left w:val="single" w:sz="4" w:space="0" w:color="auto"/>
              <w:bottom w:val="single" w:sz="4" w:space="0" w:color="auto"/>
              <w:right w:val="single" w:sz="4" w:space="0" w:color="auto"/>
            </w:tcBorders>
          </w:tcPr>
          <w:p w14:paraId="010BA537" w14:textId="0EA10AE3" w:rsidR="0083198F" w:rsidRPr="0081591D" w:rsidRDefault="0083198F" w:rsidP="0083198F">
            <w:pPr>
              <w:pStyle w:val="default"/>
              <w:spacing w:line="0" w:lineRule="atLeast"/>
              <w:jc w:val="left"/>
            </w:pPr>
            <w:r>
              <w:rPr>
                <w:rFonts w:hint="eastAsia"/>
                <w:lang w:val="en-US" w:eastAsia="ja-JP"/>
              </w:rPr>
              <w:t>P</w:t>
            </w:r>
            <w:r w:rsidRPr="00425B79">
              <w:rPr>
                <w:lang w:val="en-US" w:eastAsia="ja-JP"/>
              </w:rPr>
              <w:t>roduct instance registration</w:t>
            </w:r>
          </w:p>
        </w:tc>
        <w:tc>
          <w:tcPr>
            <w:tcW w:w="5950" w:type="dxa"/>
            <w:tcBorders>
              <w:top w:val="single" w:sz="4" w:space="0" w:color="auto"/>
              <w:left w:val="single" w:sz="4" w:space="0" w:color="auto"/>
              <w:bottom w:val="single" w:sz="4" w:space="0" w:color="auto"/>
              <w:right w:val="single" w:sz="4" w:space="0" w:color="auto"/>
            </w:tcBorders>
          </w:tcPr>
          <w:p w14:paraId="36CDE352" w14:textId="6EC93CDC" w:rsidR="0083198F" w:rsidRPr="0081591D" w:rsidRDefault="0083198F" w:rsidP="0083198F">
            <w:pPr>
              <w:pStyle w:val="default"/>
              <w:spacing w:line="0" w:lineRule="atLeast"/>
              <w:jc w:val="left"/>
              <w:rPr>
                <w:lang w:val="en-US" w:eastAsia="ja-JP"/>
              </w:rPr>
            </w:pPr>
            <w:r w:rsidRPr="00425B79">
              <w:rPr>
                <w:lang w:val="en-US" w:eastAsia="ja-JP"/>
              </w:rPr>
              <w:t xml:space="preserve">In order for Common Services and each product to perform SSO or L&amp;L, each product executes the </w:t>
            </w:r>
            <w:r w:rsidRPr="0095095F">
              <w:rPr>
                <w:rFonts w:ascii="Courier New" w:hAnsi="Courier New" w:cs="Courier New"/>
                <w:lang w:val="en-US" w:eastAsia="ja-JP"/>
              </w:rPr>
              <w:t>setupcommonservice</w:t>
            </w:r>
            <w:r w:rsidRPr="00425B79">
              <w:rPr>
                <w:lang w:val="en-US" w:eastAsia="ja-JP"/>
              </w:rPr>
              <w:t xml:space="preserve"> command and </w:t>
            </w:r>
            <w:r w:rsidR="00C84E9A">
              <w:rPr>
                <w:rFonts w:hint="eastAsia"/>
                <w:lang w:val="en-US" w:eastAsia="ja-JP"/>
              </w:rPr>
              <w:t>s</w:t>
            </w:r>
            <w:r w:rsidR="00C84E9A">
              <w:rPr>
                <w:lang w:val="en-US" w:eastAsia="ja-JP"/>
              </w:rPr>
              <w:t xml:space="preserve">et up for </w:t>
            </w:r>
            <w:r w:rsidRPr="00425B79">
              <w:rPr>
                <w:lang w:val="en-US" w:eastAsia="ja-JP"/>
              </w:rPr>
              <w:t>Common Services.</w:t>
            </w:r>
            <w:r>
              <w:rPr>
                <w:lang w:val="en-US" w:eastAsia="ja-JP"/>
              </w:rPr>
              <w:t xml:space="preserve"> </w:t>
            </w:r>
            <w:r w:rsidRPr="00425B79">
              <w:rPr>
                <w:lang w:val="en-US" w:eastAsia="ja-JP"/>
              </w:rPr>
              <w:t>In this document, this operation is referred to as</w:t>
            </w:r>
            <w:r w:rsidR="008F12FF">
              <w:rPr>
                <w:lang w:val="en-US" w:eastAsia="ja-JP"/>
              </w:rPr>
              <w:t xml:space="preserve"> </w:t>
            </w:r>
            <w:r w:rsidR="008F12FF" w:rsidRPr="00F944BA">
              <w:t>"</w:t>
            </w:r>
            <w:r w:rsidRPr="00425B79">
              <w:rPr>
                <w:lang w:val="en-US" w:eastAsia="ja-JP"/>
              </w:rPr>
              <w:t>product instance registration.</w:t>
            </w:r>
            <w:r w:rsidR="008F12FF" w:rsidRPr="00F944BA">
              <w:t>"</w:t>
            </w:r>
          </w:p>
        </w:tc>
      </w:tr>
    </w:tbl>
    <w:p w14:paraId="7DB995A6" w14:textId="77777777" w:rsidR="004C7AD2" w:rsidRDefault="003123B4" w:rsidP="003123B4">
      <w:pPr>
        <w:pStyle w:val="default"/>
        <w:jc w:val="left"/>
        <w:rPr>
          <w:lang w:val="en-US" w:eastAsia="ja-JP"/>
        </w:rPr>
      </w:pPr>
      <w:r>
        <w:rPr>
          <w:lang w:val="en-US" w:eastAsia="ja-JP"/>
        </w:rPr>
        <w:tab/>
      </w:r>
    </w:p>
    <w:p w14:paraId="53AF04CE" w14:textId="54223257" w:rsidR="003123B4" w:rsidRDefault="008B43F0" w:rsidP="003123B4">
      <w:pPr>
        <w:pStyle w:val="default"/>
        <w:jc w:val="left"/>
        <w:rPr>
          <w:lang w:val="en-US" w:eastAsia="ja-JP"/>
        </w:rPr>
      </w:pPr>
      <w:r w:rsidRPr="00425B79">
        <w:rPr>
          <w:lang w:val="en-US" w:eastAsia="ja-JP"/>
        </w:rPr>
        <w:t>Check the installation directory with the following command</w:t>
      </w:r>
      <w:r>
        <w:rPr>
          <w:lang w:val="en-US" w:eastAsia="ja-JP"/>
        </w:rPr>
        <w:t>:</w:t>
      </w:r>
    </w:p>
    <w:p w14:paraId="7C582448" w14:textId="77777777" w:rsidR="003123B4" w:rsidRPr="0074537A" w:rsidRDefault="003123B4" w:rsidP="003123B4">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FB792E">
        <w:rPr>
          <w:lang w:val="en-US" w:eastAsia="ja-JP"/>
        </w:rPr>
        <w:t>cat etc/.hitachi/COMSERV/pkgInfo | grep install.path</w:t>
      </w:r>
    </w:p>
    <w:p w14:paraId="54407E47" w14:textId="77777777" w:rsidR="0055705E" w:rsidRDefault="0055705E" w:rsidP="0055705E">
      <w:pPr>
        <w:pStyle w:val="body"/>
        <w:ind w:firstLine="210"/>
        <w:jc w:val="left"/>
        <w:rPr>
          <w:lang w:val="en-US"/>
        </w:rPr>
      </w:pPr>
      <w:r w:rsidRPr="00425B79">
        <w:rPr>
          <w:lang w:val="en-US"/>
        </w:rPr>
        <w:t>&lt;</w:t>
      </w:r>
      <w:r w:rsidRPr="00044C55">
        <w:rPr>
          <w:i/>
          <w:iCs/>
          <w:lang w:val="en-US"/>
        </w:rPr>
        <w:t>install</w:t>
      </w:r>
      <w:r>
        <w:rPr>
          <w:i/>
          <w:iCs/>
          <w:lang w:val="en-US"/>
        </w:rPr>
        <w:t>ation</w:t>
      </w:r>
      <w:r w:rsidRPr="00044C55">
        <w:rPr>
          <w:i/>
          <w:iCs/>
          <w:lang w:val="en-US"/>
        </w:rPr>
        <w:t>-directory</w:t>
      </w:r>
      <w:r w:rsidRPr="00425B79">
        <w:rPr>
          <w:lang w:val="en-US"/>
        </w:rPr>
        <w:t xml:space="preserve">&gt; </w:t>
      </w:r>
      <w:r>
        <w:rPr>
          <w:lang w:val="en-US"/>
        </w:rPr>
        <w:t xml:space="preserve">is the value of the </w:t>
      </w:r>
      <w:r w:rsidRPr="0095095F">
        <w:rPr>
          <w:rFonts w:ascii="Courier New" w:hAnsi="Courier New" w:cs="Courier New"/>
          <w:lang w:val="en-US"/>
        </w:rPr>
        <w:t>install.path</w:t>
      </w:r>
      <w:r w:rsidRPr="00425B79">
        <w:rPr>
          <w:lang w:val="en-US"/>
        </w:rPr>
        <w:t xml:space="preserve"> value</w:t>
      </w:r>
      <w:r>
        <w:rPr>
          <w:lang w:val="en-US"/>
        </w:rPr>
        <w:t>.</w:t>
      </w:r>
    </w:p>
    <w:p w14:paraId="2406EC03" w14:textId="77777777" w:rsidR="003123B4" w:rsidRPr="00946714" w:rsidRDefault="003123B4" w:rsidP="00361970">
      <w:pPr>
        <w:pStyle w:val="body"/>
        <w:ind w:firstLine="210"/>
        <w:jc w:val="left"/>
        <w:rPr>
          <w:lang w:val="en-US"/>
        </w:rPr>
      </w:pPr>
    </w:p>
    <w:p w14:paraId="3898FD64" w14:textId="54D754FE" w:rsidR="00EE45BD" w:rsidRPr="00C8323D" w:rsidRDefault="00215641" w:rsidP="006A0C22">
      <w:pPr>
        <w:pStyle w:val="2"/>
        <w:ind w:hanging="1286"/>
        <w:rPr>
          <w:lang w:val="en-US"/>
        </w:rPr>
      </w:pPr>
      <w:bookmarkStart w:id="100" w:name="_Toc23164986"/>
      <w:bookmarkStart w:id="101" w:name="_Toc191909563"/>
      <w:r w:rsidRPr="00C8323D">
        <w:rPr>
          <w:lang w:val="en-US"/>
        </w:rPr>
        <w:t>Required knowledge</w:t>
      </w:r>
      <w:bookmarkEnd w:id="100"/>
      <w:bookmarkEnd w:id="101"/>
    </w:p>
    <w:p w14:paraId="603DB80C" w14:textId="77777777" w:rsidR="004C7AD2" w:rsidRDefault="004C7AD2" w:rsidP="004C7AD2">
      <w:pPr>
        <w:tabs>
          <w:tab w:val="left" w:pos="567"/>
        </w:tabs>
        <w:ind w:leftChars="100" w:left="210"/>
        <w:jc w:val="left"/>
      </w:pPr>
      <w:r w:rsidRPr="004C7AD2">
        <w:t xml:space="preserve">We expect that readers have knowledge for settings of  Common Services product, OS , Network (including </w:t>
      </w:r>
      <w:r w:rsidR="002C0F0D">
        <w:t>SSL</w:t>
      </w:r>
      <w:r w:rsidRPr="004C7AD2">
        <w:t xml:space="preserve"> communication), and authentication server such as Active Directory or Kerberos server.</w:t>
      </w:r>
    </w:p>
    <w:p w14:paraId="4FDACC2D" w14:textId="24C5F450" w:rsidR="00215641" w:rsidRPr="00C8323D" w:rsidRDefault="00215641" w:rsidP="00C84715">
      <w:pPr>
        <w:tabs>
          <w:tab w:val="left" w:pos="567"/>
        </w:tabs>
        <w:ind w:leftChars="100" w:left="210"/>
        <w:jc w:val="left"/>
      </w:pPr>
    </w:p>
    <w:p w14:paraId="17D7C1C0" w14:textId="76D8F91D" w:rsidR="00EE45BD" w:rsidRPr="00C8323D" w:rsidRDefault="00215641" w:rsidP="006A0C22">
      <w:pPr>
        <w:pStyle w:val="2"/>
        <w:ind w:hanging="1286"/>
        <w:rPr>
          <w:lang w:val="en-US"/>
        </w:rPr>
      </w:pPr>
      <w:bookmarkStart w:id="102" w:name="_Toc23164987"/>
      <w:bookmarkStart w:id="103" w:name="_Toc191909564"/>
      <w:r w:rsidRPr="00C8323D">
        <w:rPr>
          <w:lang w:val="en-US"/>
        </w:rPr>
        <w:t>Related documents</w:t>
      </w:r>
      <w:bookmarkEnd w:id="102"/>
      <w:bookmarkEnd w:id="103"/>
    </w:p>
    <w:p w14:paraId="4B30AFB3" w14:textId="77777777" w:rsidR="00094FF6" w:rsidRPr="00094FF6" w:rsidRDefault="00094FF6" w:rsidP="004C7AD2">
      <w:pPr>
        <w:pStyle w:val="default"/>
        <w:ind w:leftChars="100" w:left="210"/>
        <w:jc w:val="left"/>
        <w:rPr>
          <w:lang w:val="en-US"/>
        </w:rPr>
      </w:pPr>
      <w:r w:rsidRPr="00094FF6">
        <w:rPr>
          <w:lang w:val="en-US"/>
        </w:rPr>
        <w:t>Related manuals (latest version) necessary for Common Services are shown below.</w:t>
      </w:r>
    </w:p>
    <w:p w14:paraId="25D154C6" w14:textId="77777777" w:rsidR="00215641" w:rsidRPr="00C8323D" w:rsidRDefault="00094FF6" w:rsidP="00094FF6">
      <w:pPr>
        <w:pStyle w:val="default"/>
        <w:ind w:leftChars="100" w:left="210"/>
        <w:jc w:val="left"/>
        <w:rPr>
          <w:lang w:val="en-US"/>
        </w:rPr>
      </w:pPr>
      <w:r w:rsidRPr="00094FF6">
        <w:rPr>
          <w:lang w:val="en-US"/>
        </w:rPr>
        <w:lastRenderedPageBreak/>
        <w:t>When analyzing failures, please make sure you are using the latest version of the manual.</w:t>
      </w:r>
    </w:p>
    <w:p w14:paraId="6AADF53C" w14:textId="77777777" w:rsidR="00215641" w:rsidRPr="00C8323D" w:rsidRDefault="002C0F0D" w:rsidP="004C7AD2">
      <w:pPr>
        <w:pStyle w:val="body"/>
        <w:ind w:firstLine="210"/>
        <w:jc w:val="left"/>
        <w:rPr>
          <w:lang w:val="en-US"/>
        </w:rPr>
      </w:pPr>
      <w:r>
        <w:rPr>
          <w:lang w:val="en-US"/>
        </w:rPr>
        <w:br w:type="page"/>
      </w:r>
    </w:p>
    <w:p w14:paraId="2EA5FFAD" w14:textId="01ABD549" w:rsidR="00F21223" w:rsidRPr="00C8323D" w:rsidRDefault="00215641" w:rsidP="00C84715">
      <w:pPr>
        <w:pStyle w:val="a6"/>
        <w:ind w:left="210"/>
      </w:pPr>
      <w:r w:rsidRPr="00C8323D">
        <w:t>Table</w:t>
      </w:r>
      <w:r w:rsidR="00F21223" w:rsidRPr="00C8323D">
        <w:t xml:space="preserve"> </w:t>
      </w:r>
      <w:r w:rsidR="004E178B">
        <w:fldChar w:fldCharType="begin"/>
      </w:r>
      <w:r w:rsidR="004E178B">
        <w:instrText xml:space="preserve"> STYLEREF 1 \s </w:instrText>
      </w:r>
      <w:r w:rsidR="004E178B">
        <w:fldChar w:fldCharType="separate"/>
      </w:r>
      <w:r w:rsidR="00FC26E3">
        <w:rPr>
          <w:noProof/>
        </w:rPr>
        <w:t>2</w:t>
      </w:r>
      <w:r w:rsidR="004E178B">
        <w:rPr>
          <w:noProof/>
        </w:rPr>
        <w:fldChar w:fldCharType="end"/>
      </w:r>
      <w:r w:rsidRPr="00C8323D">
        <w:t>-</w:t>
      </w:r>
      <w:r w:rsidR="00F21223" w:rsidRPr="00C8323D">
        <w:fldChar w:fldCharType="begin"/>
      </w:r>
      <w:r w:rsidR="00F21223" w:rsidRPr="00C8323D">
        <w:instrText xml:space="preserve"> SEQ </w:instrText>
      </w:r>
      <w:r w:rsidR="00F21223" w:rsidRPr="00C8323D">
        <w:instrText>表</w:instrText>
      </w:r>
      <w:r w:rsidR="00F21223" w:rsidRPr="00C8323D">
        <w:instrText xml:space="preserve"> \* ARABIC \s 1 </w:instrText>
      </w:r>
      <w:r w:rsidR="00F21223" w:rsidRPr="00C8323D">
        <w:fldChar w:fldCharType="separate"/>
      </w:r>
      <w:r w:rsidR="00FC26E3">
        <w:rPr>
          <w:noProof/>
        </w:rPr>
        <w:t>1</w:t>
      </w:r>
      <w:r w:rsidR="00F21223" w:rsidRPr="00C8323D">
        <w:fldChar w:fldCharType="end"/>
      </w:r>
      <w:r w:rsidR="00F21223" w:rsidRPr="00C8323D">
        <w:t xml:space="preserve"> </w:t>
      </w:r>
      <w:r w:rsidR="003242EE" w:rsidRPr="00C8323D">
        <w:t xml:space="preserve">Hitachi </w:t>
      </w:r>
      <w:r w:rsidR="00094FF6">
        <w:t>Ops Center</w:t>
      </w:r>
      <w:r w:rsidRPr="00C8323D">
        <w:t xml:space="preserve"> manuals (overseas editions)</w:t>
      </w: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7455"/>
        <w:gridCol w:w="1260"/>
      </w:tblGrid>
      <w:tr w:rsidR="00F21223" w:rsidRPr="00C8323D" w14:paraId="3952086D" w14:textId="77777777" w:rsidTr="00361970">
        <w:tc>
          <w:tcPr>
            <w:tcW w:w="7455"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314E5382" w14:textId="77777777" w:rsidR="00F21223" w:rsidRPr="00C8323D" w:rsidRDefault="00215641" w:rsidP="00F21223">
            <w:pPr>
              <w:pStyle w:val="default"/>
              <w:spacing w:line="0" w:lineRule="atLeast"/>
              <w:jc w:val="center"/>
              <w:rPr>
                <w:lang w:val="en-US"/>
              </w:rPr>
            </w:pPr>
            <w:r w:rsidRPr="00C8323D">
              <w:rPr>
                <w:lang w:val="en-US"/>
              </w:rPr>
              <w:t>Document title</w:t>
            </w:r>
          </w:p>
        </w:tc>
        <w:tc>
          <w:tcPr>
            <w:tcW w:w="1260"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24E67CE4" w14:textId="77777777" w:rsidR="00F21223" w:rsidRPr="00C8323D" w:rsidRDefault="00F21223" w:rsidP="00F21223">
            <w:pPr>
              <w:pStyle w:val="default"/>
              <w:spacing w:line="0" w:lineRule="atLeast"/>
              <w:jc w:val="center"/>
              <w:rPr>
                <w:lang w:val="en-US"/>
              </w:rPr>
            </w:pPr>
            <w:r w:rsidRPr="00C8323D">
              <w:rPr>
                <w:lang w:val="en-US"/>
              </w:rPr>
              <w:t>Note</w:t>
            </w:r>
          </w:p>
        </w:tc>
      </w:tr>
      <w:tr w:rsidR="00F21223" w:rsidRPr="00C8323D" w14:paraId="0ACC2CB8" w14:textId="77777777" w:rsidTr="00361970">
        <w:tc>
          <w:tcPr>
            <w:tcW w:w="7455" w:type="dxa"/>
            <w:shd w:val="clear" w:color="auto" w:fill="auto"/>
          </w:tcPr>
          <w:p w14:paraId="1B1A1005" w14:textId="618DDC42" w:rsidR="00094FF6" w:rsidRDefault="004C3C48" w:rsidP="009C347F">
            <w:pPr>
              <w:pStyle w:val="default"/>
              <w:numPr>
                <w:ilvl w:val="0"/>
                <w:numId w:val="14"/>
              </w:numPr>
              <w:spacing w:line="0" w:lineRule="atLeast"/>
              <w:jc w:val="left"/>
              <w:rPr>
                <w:lang w:val="en-US"/>
              </w:rPr>
            </w:pPr>
            <w:r w:rsidRPr="00C8323D">
              <w:rPr>
                <w:lang w:val="en-US"/>
              </w:rPr>
              <w:t xml:space="preserve">Hitachi </w:t>
            </w:r>
            <w:r w:rsidR="00094FF6" w:rsidRPr="00094FF6">
              <w:rPr>
                <w:lang w:val="en-US"/>
              </w:rPr>
              <w:t>Ops Center Installation and Configuration Guide</w:t>
            </w:r>
          </w:p>
          <w:p w14:paraId="1A47A792" w14:textId="3C26C641" w:rsidR="002C452F" w:rsidRPr="00C8323D" w:rsidRDefault="002C452F" w:rsidP="009C347F">
            <w:pPr>
              <w:pStyle w:val="default"/>
              <w:numPr>
                <w:ilvl w:val="0"/>
                <w:numId w:val="14"/>
              </w:numPr>
              <w:spacing w:line="0" w:lineRule="atLeast"/>
              <w:jc w:val="left"/>
              <w:rPr>
                <w:lang w:val="en-US"/>
              </w:rPr>
            </w:pPr>
            <w:r w:rsidRPr="002C452F">
              <w:rPr>
                <w:lang w:val="en-US"/>
              </w:rPr>
              <w:t>Hitachi Ops Center Common Services REST API Reference Guide</w:t>
            </w:r>
          </w:p>
          <w:p w14:paraId="51E56229" w14:textId="78FF9F6F" w:rsidR="00B57D0F" w:rsidRPr="00DC1463" w:rsidRDefault="002D4544" w:rsidP="00DC1463">
            <w:pPr>
              <w:numPr>
                <w:ilvl w:val="0"/>
                <w:numId w:val="14"/>
              </w:numPr>
              <w:spacing w:line="0" w:lineRule="atLeast"/>
              <w:rPr>
                <w:color w:val="000000"/>
              </w:rPr>
            </w:pPr>
            <w:r w:rsidRPr="002D4544">
              <w:rPr>
                <w:color w:val="000000"/>
              </w:rPr>
              <w:t>Hitachi Ops Center System Requirements</w:t>
            </w:r>
          </w:p>
        </w:tc>
        <w:tc>
          <w:tcPr>
            <w:tcW w:w="1260" w:type="dxa"/>
            <w:shd w:val="clear" w:color="auto" w:fill="auto"/>
          </w:tcPr>
          <w:p w14:paraId="67F3B0A2" w14:textId="77777777" w:rsidR="00F21223" w:rsidRPr="00C8323D" w:rsidRDefault="00F21223" w:rsidP="00361970">
            <w:pPr>
              <w:pStyle w:val="default"/>
              <w:spacing w:line="0" w:lineRule="atLeast"/>
              <w:jc w:val="left"/>
              <w:rPr>
                <w:lang w:val="en-US"/>
              </w:rPr>
            </w:pPr>
          </w:p>
        </w:tc>
      </w:tr>
    </w:tbl>
    <w:p w14:paraId="55DC379B" w14:textId="77777777" w:rsidR="009E7AA2" w:rsidRDefault="009E7AA2" w:rsidP="00361970">
      <w:pPr>
        <w:pStyle w:val="body"/>
        <w:ind w:firstLine="210"/>
        <w:jc w:val="left"/>
        <w:rPr>
          <w:lang w:val="en-US"/>
        </w:rPr>
      </w:pPr>
    </w:p>
    <w:p w14:paraId="7C4E07F3" w14:textId="0E851B80" w:rsidR="00E141F9" w:rsidRPr="00C8323D" w:rsidRDefault="00E141F9" w:rsidP="00C84715">
      <w:pPr>
        <w:pStyle w:val="a6"/>
        <w:ind w:left="210"/>
      </w:pPr>
      <w:r w:rsidRPr="00C8323D">
        <w:t xml:space="preserve">Table </w:t>
      </w:r>
      <w:r w:rsidR="004E178B">
        <w:fldChar w:fldCharType="begin"/>
      </w:r>
      <w:r w:rsidR="004E178B">
        <w:instrText xml:space="preserve"> STYLEREF 1 \s </w:instrText>
      </w:r>
      <w:r w:rsidR="004E178B">
        <w:fldChar w:fldCharType="separate"/>
      </w:r>
      <w:r w:rsidR="00FC26E3">
        <w:rPr>
          <w:noProof/>
        </w:rPr>
        <w:t>2</w:t>
      </w:r>
      <w:r w:rsidR="004E178B">
        <w:rPr>
          <w:noProof/>
        </w:rPr>
        <w:fldChar w:fldCharType="end"/>
      </w:r>
      <w:r w:rsidRPr="00C8323D">
        <w:t>-</w:t>
      </w:r>
      <w:r w:rsidRPr="00C8323D">
        <w:fldChar w:fldCharType="begin"/>
      </w:r>
      <w:r w:rsidRPr="00C8323D">
        <w:instrText xml:space="preserve"> SEQ </w:instrText>
      </w:r>
      <w:r w:rsidRPr="00C8323D">
        <w:instrText>表</w:instrText>
      </w:r>
      <w:r w:rsidRPr="00C8323D">
        <w:instrText xml:space="preserve"> \* ARABIC \s 1 </w:instrText>
      </w:r>
      <w:r w:rsidRPr="00C8323D">
        <w:fldChar w:fldCharType="separate"/>
      </w:r>
      <w:r w:rsidR="00FC26E3">
        <w:rPr>
          <w:noProof/>
        </w:rPr>
        <w:t>2</w:t>
      </w:r>
      <w:r w:rsidRPr="00C8323D">
        <w:fldChar w:fldCharType="end"/>
      </w:r>
      <w:r w:rsidRPr="00C8323D">
        <w:t xml:space="preserve"> </w:t>
      </w:r>
      <w:r>
        <w:t>HPE XP Intelligent Management Suite</w:t>
      </w:r>
      <w:r w:rsidRPr="00C8323D">
        <w:t xml:space="preserve"> manuals (overseas editions)</w:t>
      </w: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7455"/>
        <w:gridCol w:w="1260"/>
      </w:tblGrid>
      <w:tr w:rsidR="00E141F9" w:rsidRPr="00C8323D" w14:paraId="4742E39E" w14:textId="77777777" w:rsidTr="00080339">
        <w:tc>
          <w:tcPr>
            <w:tcW w:w="7455"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589402E4" w14:textId="77777777" w:rsidR="00E141F9" w:rsidRPr="00C8323D" w:rsidRDefault="00E141F9" w:rsidP="00080339">
            <w:pPr>
              <w:pStyle w:val="default"/>
              <w:spacing w:line="0" w:lineRule="atLeast"/>
              <w:jc w:val="center"/>
              <w:rPr>
                <w:lang w:val="en-US"/>
              </w:rPr>
            </w:pPr>
            <w:r w:rsidRPr="00C8323D">
              <w:rPr>
                <w:lang w:val="en-US"/>
              </w:rPr>
              <w:t>Document title</w:t>
            </w:r>
          </w:p>
        </w:tc>
        <w:tc>
          <w:tcPr>
            <w:tcW w:w="1260"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413FCA5B" w14:textId="77777777" w:rsidR="00E141F9" w:rsidRPr="00C8323D" w:rsidRDefault="00E141F9" w:rsidP="00080339">
            <w:pPr>
              <w:pStyle w:val="default"/>
              <w:spacing w:line="0" w:lineRule="atLeast"/>
              <w:jc w:val="center"/>
              <w:rPr>
                <w:lang w:val="en-US"/>
              </w:rPr>
            </w:pPr>
            <w:r w:rsidRPr="00C8323D">
              <w:rPr>
                <w:lang w:val="en-US"/>
              </w:rPr>
              <w:t>Note</w:t>
            </w:r>
          </w:p>
        </w:tc>
      </w:tr>
      <w:tr w:rsidR="00E141F9" w:rsidRPr="00C8323D" w14:paraId="36EFD2B8" w14:textId="77777777" w:rsidTr="00080339">
        <w:tc>
          <w:tcPr>
            <w:tcW w:w="7455" w:type="dxa"/>
            <w:shd w:val="clear" w:color="auto" w:fill="auto"/>
          </w:tcPr>
          <w:p w14:paraId="6C230714" w14:textId="537BD04D" w:rsidR="00E141F9" w:rsidRDefault="0037684D" w:rsidP="00080339">
            <w:pPr>
              <w:pStyle w:val="default"/>
              <w:numPr>
                <w:ilvl w:val="0"/>
                <w:numId w:val="14"/>
              </w:numPr>
              <w:spacing w:line="0" w:lineRule="atLeast"/>
              <w:jc w:val="left"/>
              <w:rPr>
                <w:lang w:val="en-US"/>
              </w:rPr>
            </w:pPr>
            <w:r w:rsidRPr="0037684D">
              <w:rPr>
                <w:lang w:val="en-US"/>
              </w:rPr>
              <w:t>HPE XP Intelligent Management Suite Installation and Configuration Guide</w:t>
            </w:r>
          </w:p>
          <w:p w14:paraId="4FF2E905" w14:textId="6A2AFAEE" w:rsidR="002C452F" w:rsidRPr="00C8323D" w:rsidRDefault="002C452F" w:rsidP="002C452F">
            <w:pPr>
              <w:pStyle w:val="default"/>
              <w:numPr>
                <w:ilvl w:val="0"/>
                <w:numId w:val="14"/>
              </w:numPr>
              <w:spacing w:line="0" w:lineRule="atLeast"/>
              <w:ind w:left="257" w:hanging="257"/>
              <w:jc w:val="left"/>
              <w:rPr>
                <w:lang w:val="en-US"/>
              </w:rPr>
            </w:pPr>
            <w:r w:rsidRPr="002C452F">
              <w:rPr>
                <w:lang w:val="en-US"/>
              </w:rPr>
              <w:t>HPE XP Common Services REST API Reference Guide for XP Intelligent Management Suite</w:t>
            </w:r>
          </w:p>
          <w:p w14:paraId="16D36C93" w14:textId="01944D2E" w:rsidR="00E141F9" w:rsidRPr="00DC1463" w:rsidRDefault="0037684D" w:rsidP="00DC1463">
            <w:pPr>
              <w:pStyle w:val="default"/>
              <w:numPr>
                <w:ilvl w:val="0"/>
                <w:numId w:val="14"/>
              </w:numPr>
              <w:spacing w:line="0" w:lineRule="atLeast"/>
              <w:jc w:val="left"/>
              <w:rPr>
                <w:lang w:val="en-US"/>
              </w:rPr>
            </w:pPr>
            <w:r w:rsidRPr="0037684D">
              <w:rPr>
                <w:lang w:val="en-US"/>
              </w:rPr>
              <w:t>HPE XP Intelligent Management Suite System Requirements</w:t>
            </w:r>
          </w:p>
        </w:tc>
        <w:tc>
          <w:tcPr>
            <w:tcW w:w="1260" w:type="dxa"/>
            <w:shd w:val="clear" w:color="auto" w:fill="auto"/>
          </w:tcPr>
          <w:p w14:paraId="47F902DE" w14:textId="77777777" w:rsidR="00E141F9" w:rsidRPr="00C8323D" w:rsidRDefault="00E141F9" w:rsidP="00080339">
            <w:pPr>
              <w:pStyle w:val="default"/>
              <w:spacing w:line="0" w:lineRule="atLeast"/>
              <w:jc w:val="left"/>
              <w:rPr>
                <w:lang w:val="en-US"/>
              </w:rPr>
            </w:pPr>
          </w:p>
        </w:tc>
      </w:tr>
    </w:tbl>
    <w:p w14:paraId="2973AF0B" w14:textId="77777777" w:rsidR="00E141F9" w:rsidRPr="00C8323D" w:rsidRDefault="00E141F9" w:rsidP="00361970">
      <w:pPr>
        <w:pStyle w:val="body"/>
        <w:ind w:firstLine="210"/>
        <w:jc w:val="left"/>
        <w:rPr>
          <w:lang w:val="en-US"/>
        </w:rPr>
      </w:pPr>
    </w:p>
    <w:p w14:paraId="560EF670" w14:textId="11872F52" w:rsidR="00155BF5" w:rsidRPr="00C8323D" w:rsidRDefault="00215641" w:rsidP="00C84715">
      <w:pPr>
        <w:pStyle w:val="a6"/>
        <w:ind w:left="210"/>
      </w:pPr>
      <w:r w:rsidRPr="00C8323D">
        <w:t>Table</w:t>
      </w:r>
      <w:r w:rsidR="00155BF5" w:rsidRPr="00C8323D">
        <w:t xml:space="preserve"> </w:t>
      </w:r>
      <w:r w:rsidR="004E178B">
        <w:fldChar w:fldCharType="begin"/>
      </w:r>
      <w:r w:rsidR="004E178B">
        <w:instrText xml:space="preserve"> STYLEREF 1 \s </w:instrText>
      </w:r>
      <w:r w:rsidR="004E178B">
        <w:fldChar w:fldCharType="separate"/>
      </w:r>
      <w:r w:rsidR="00FC26E3">
        <w:rPr>
          <w:noProof/>
        </w:rPr>
        <w:t>2</w:t>
      </w:r>
      <w:r w:rsidR="004E178B">
        <w:rPr>
          <w:noProof/>
        </w:rPr>
        <w:fldChar w:fldCharType="end"/>
      </w:r>
      <w:r w:rsidRPr="00C8323D">
        <w:t>-</w:t>
      </w:r>
      <w:r w:rsidR="00C24CE6" w:rsidRPr="00C8323D">
        <w:fldChar w:fldCharType="begin"/>
      </w:r>
      <w:r w:rsidR="00C24CE6" w:rsidRPr="00C8323D">
        <w:instrText xml:space="preserve"> SEQ </w:instrText>
      </w:r>
      <w:r w:rsidR="00C24CE6" w:rsidRPr="00C8323D">
        <w:instrText>表</w:instrText>
      </w:r>
      <w:r w:rsidR="00C24CE6" w:rsidRPr="00C8323D">
        <w:instrText xml:space="preserve"> \* ARABIC \s 1 </w:instrText>
      </w:r>
      <w:r w:rsidR="00C24CE6" w:rsidRPr="00C8323D">
        <w:fldChar w:fldCharType="separate"/>
      </w:r>
      <w:r w:rsidR="00FC26E3">
        <w:rPr>
          <w:noProof/>
        </w:rPr>
        <w:t>3</w:t>
      </w:r>
      <w:r w:rsidR="00C24CE6" w:rsidRPr="00C8323D">
        <w:fldChar w:fldCharType="end"/>
      </w:r>
      <w:r w:rsidR="00155BF5" w:rsidRPr="00C8323D">
        <w:t xml:space="preserve"> </w:t>
      </w:r>
      <w:r w:rsidRPr="00C8323D">
        <w:t>Other related documents</w:t>
      </w:r>
    </w:p>
    <w:tbl>
      <w:tblPr>
        <w:tblW w:w="87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7513"/>
        <w:gridCol w:w="1276"/>
      </w:tblGrid>
      <w:tr w:rsidR="00155BF5" w:rsidRPr="00C8323D" w14:paraId="77970CEE" w14:textId="77777777" w:rsidTr="00611147">
        <w:tc>
          <w:tcPr>
            <w:tcW w:w="7513"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1710FE6E" w14:textId="77777777" w:rsidR="00155BF5" w:rsidRPr="00C8323D" w:rsidRDefault="00215641" w:rsidP="008F03D2">
            <w:pPr>
              <w:pStyle w:val="default"/>
              <w:spacing w:line="0" w:lineRule="atLeast"/>
              <w:jc w:val="center"/>
              <w:rPr>
                <w:lang w:val="en-US"/>
              </w:rPr>
            </w:pPr>
            <w:bookmarkStart w:id="104" w:name="_Hlk22228938"/>
            <w:r w:rsidRPr="00C8323D">
              <w:rPr>
                <w:lang w:val="en-US"/>
              </w:rPr>
              <w:t>Document title</w:t>
            </w:r>
          </w:p>
        </w:tc>
        <w:tc>
          <w:tcPr>
            <w:tcW w:w="1276"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01FD9057" w14:textId="77777777" w:rsidR="00155BF5" w:rsidRPr="00C8323D" w:rsidRDefault="00155BF5" w:rsidP="008F03D2">
            <w:pPr>
              <w:pStyle w:val="default"/>
              <w:spacing w:line="0" w:lineRule="atLeast"/>
              <w:jc w:val="center"/>
              <w:rPr>
                <w:lang w:val="en-US"/>
              </w:rPr>
            </w:pPr>
            <w:r w:rsidRPr="00C8323D">
              <w:rPr>
                <w:lang w:val="en-US"/>
              </w:rPr>
              <w:t>Note</w:t>
            </w:r>
          </w:p>
        </w:tc>
      </w:tr>
      <w:tr w:rsidR="00DB1C38" w:rsidRPr="00C8323D" w14:paraId="6F849CD8" w14:textId="77777777" w:rsidTr="00611147">
        <w:tc>
          <w:tcPr>
            <w:tcW w:w="7513" w:type="dxa"/>
            <w:shd w:val="clear" w:color="auto" w:fill="auto"/>
          </w:tcPr>
          <w:p w14:paraId="78D7F08F" w14:textId="77777777" w:rsidR="00DB1C38" w:rsidRPr="005C5630" w:rsidRDefault="005C5630" w:rsidP="00361970">
            <w:pPr>
              <w:pStyle w:val="default"/>
              <w:spacing w:line="0" w:lineRule="atLeast"/>
              <w:jc w:val="left"/>
              <w:rPr>
                <w:lang w:val="en-US" w:eastAsia="ja-JP"/>
              </w:rPr>
            </w:pPr>
            <w:r>
              <w:t>Hitachi Ops Center Common Services Log Analysis Guide</w:t>
            </w:r>
          </w:p>
        </w:tc>
        <w:tc>
          <w:tcPr>
            <w:tcW w:w="1276" w:type="dxa"/>
            <w:shd w:val="clear" w:color="auto" w:fill="auto"/>
          </w:tcPr>
          <w:p w14:paraId="0F3496A9" w14:textId="77777777" w:rsidR="00DB1C38" w:rsidRPr="00C8323D" w:rsidRDefault="00DB1C38" w:rsidP="00361970">
            <w:pPr>
              <w:pStyle w:val="default"/>
              <w:spacing w:line="0" w:lineRule="atLeast"/>
              <w:jc w:val="left"/>
              <w:rPr>
                <w:lang w:val="en-US"/>
              </w:rPr>
            </w:pPr>
          </w:p>
        </w:tc>
      </w:tr>
      <w:tr w:rsidR="005C5630" w:rsidRPr="00C8323D" w14:paraId="5EC61230" w14:textId="77777777" w:rsidTr="00611147">
        <w:tc>
          <w:tcPr>
            <w:tcW w:w="7513" w:type="dxa"/>
            <w:shd w:val="clear" w:color="auto" w:fill="auto"/>
          </w:tcPr>
          <w:p w14:paraId="15F48B9F" w14:textId="77777777" w:rsidR="005C5630" w:rsidRPr="00C8323D" w:rsidRDefault="005C5630" w:rsidP="005C5630">
            <w:pPr>
              <w:pStyle w:val="default"/>
              <w:spacing w:line="0" w:lineRule="atLeast"/>
              <w:jc w:val="left"/>
              <w:rPr>
                <w:lang w:val="en-US"/>
              </w:rPr>
            </w:pPr>
            <w:r w:rsidRPr="00C8323D">
              <w:rPr>
                <w:lang w:val="en-US"/>
              </w:rPr>
              <w:t>ENGINEERING CHANGE NOTICE</w:t>
            </w:r>
          </w:p>
        </w:tc>
        <w:tc>
          <w:tcPr>
            <w:tcW w:w="1276" w:type="dxa"/>
            <w:shd w:val="clear" w:color="auto" w:fill="auto"/>
          </w:tcPr>
          <w:p w14:paraId="619CFDEB" w14:textId="77777777" w:rsidR="005C5630" w:rsidRPr="00C8323D" w:rsidRDefault="005C5630" w:rsidP="005C5630">
            <w:pPr>
              <w:pStyle w:val="default"/>
              <w:spacing w:line="0" w:lineRule="atLeast"/>
              <w:jc w:val="left"/>
              <w:rPr>
                <w:lang w:val="en-US"/>
              </w:rPr>
            </w:pPr>
            <w:r w:rsidRPr="00C8323D">
              <w:rPr>
                <w:lang w:val="en-US"/>
              </w:rPr>
              <w:t>Overseas edition only</w:t>
            </w:r>
          </w:p>
        </w:tc>
      </w:tr>
      <w:bookmarkEnd w:id="104"/>
    </w:tbl>
    <w:p w14:paraId="5D9709F7" w14:textId="6CFCBEF7" w:rsidR="006602C5" w:rsidRPr="00C8323D" w:rsidRDefault="00155BF5" w:rsidP="006A0C22">
      <w:pPr>
        <w:pStyle w:val="body"/>
        <w:ind w:firstLine="210"/>
      </w:pPr>
      <w:r w:rsidRPr="00C8323D">
        <w:rPr>
          <w:lang w:val="en-US"/>
        </w:rPr>
        <w:br w:type="page"/>
      </w:r>
    </w:p>
    <w:p w14:paraId="06662C3D" w14:textId="386AA247" w:rsidR="00FC04C9" w:rsidRPr="00C8323D" w:rsidRDefault="00432B54" w:rsidP="006A0C22">
      <w:pPr>
        <w:pStyle w:val="2"/>
        <w:ind w:hanging="1286"/>
        <w:rPr>
          <w:lang w:val="en-US"/>
        </w:rPr>
      </w:pPr>
      <w:bookmarkStart w:id="105" w:name="_Toc23164988"/>
      <w:bookmarkStart w:id="106" w:name="_Toc191909565"/>
      <w:r w:rsidRPr="00C8323D">
        <w:rPr>
          <w:lang w:val="en-US"/>
        </w:rPr>
        <w:t>Troubleshooting procedures</w:t>
      </w:r>
      <w:bookmarkEnd w:id="105"/>
      <w:bookmarkEnd w:id="106"/>
    </w:p>
    <w:p w14:paraId="18BBDC08" w14:textId="5EB7B8F6" w:rsidR="00FC04C9" w:rsidRPr="00C8323D" w:rsidRDefault="00432B54" w:rsidP="009E5CEB">
      <w:pPr>
        <w:pStyle w:val="3"/>
        <w:rPr>
          <w:lang w:val="en-US"/>
        </w:rPr>
      </w:pPr>
      <w:bookmarkStart w:id="107" w:name="_Ref265746689"/>
      <w:bookmarkStart w:id="108" w:name="_Ref265746693"/>
      <w:bookmarkStart w:id="109" w:name="_Ref265746704"/>
      <w:bookmarkStart w:id="110" w:name="_Ref265746710"/>
      <w:bookmarkStart w:id="111" w:name="_Ref265746714"/>
      <w:bookmarkStart w:id="112" w:name="_Toc354574530"/>
      <w:bookmarkStart w:id="113" w:name="_Toc23164989"/>
      <w:bookmarkStart w:id="114" w:name="_Toc191909566"/>
      <w:r w:rsidRPr="00C8323D">
        <w:rPr>
          <w:lang w:val="en-US"/>
        </w:rPr>
        <w:t xml:space="preserve">Installation </w:t>
      </w:r>
      <w:bookmarkEnd w:id="107"/>
      <w:bookmarkEnd w:id="108"/>
      <w:bookmarkEnd w:id="109"/>
      <w:bookmarkEnd w:id="110"/>
      <w:bookmarkEnd w:id="111"/>
      <w:bookmarkEnd w:id="112"/>
      <w:r w:rsidRPr="00C8323D">
        <w:rPr>
          <w:lang w:val="en-US"/>
        </w:rPr>
        <w:t>failure</w:t>
      </w:r>
      <w:bookmarkEnd w:id="113"/>
      <w:bookmarkEnd w:id="114"/>
    </w:p>
    <w:p w14:paraId="40F8629C" w14:textId="7A48EE2B" w:rsidR="00FC04C9" w:rsidRPr="00C8323D" w:rsidRDefault="00432B54" w:rsidP="006A0C22">
      <w:pPr>
        <w:pStyle w:val="4"/>
        <w:ind w:left="851"/>
      </w:pPr>
      <w:bookmarkStart w:id="115" w:name="_Ref265746770"/>
      <w:bookmarkStart w:id="116" w:name="_Ref265746776"/>
      <w:bookmarkStart w:id="117" w:name="_Toc354574531"/>
      <w:bookmarkStart w:id="118" w:name="_Toc23164990"/>
      <w:bookmarkStart w:id="119" w:name="_Toc191909567"/>
      <w:r w:rsidRPr="00C8323D">
        <w:rPr>
          <w:lang w:val="en-US"/>
        </w:rPr>
        <w:t xml:space="preserve">Failure during </w:t>
      </w:r>
      <w:r w:rsidR="00060743">
        <w:rPr>
          <w:lang w:val="en-US"/>
        </w:rPr>
        <w:t>Common Services</w:t>
      </w:r>
      <w:r w:rsidRPr="00C8323D">
        <w:rPr>
          <w:lang w:val="en-US"/>
        </w:rPr>
        <w:t xml:space="preserve"> installation</w:t>
      </w:r>
      <w:bookmarkEnd w:id="115"/>
      <w:bookmarkEnd w:id="116"/>
      <w:bookmarkEnd w:id="117"/>
      <w:r w:rsidR="004C7864">
        <w:rPr>
          <w:noProof/>
        </w:rPr>
        <w:pict w14:anchorId="6980E396">
          <v:rect id="_x0000_s5418" style="position:absolute;left:0;text-align:left;margin-left:-22.6pt;margin-top:416.85pt;width:176pt;height:50.6pt;z-index:251524096;mso-wrap-edited:f;mso-position-horizontal-relative:text;mso-position-vertical-relative:text" wrapcoords="-92 -322 -92 21600 21692 21600 21692 -322 -92 -322" strokeweight="1.5pt">
            <v:textbox style="mso-next-textbox:#_x0000_s5418">
              <w:txbxContent>
                <w:p w14:paraId="1E742AB3" w14:textId="77777777" w:rsidR="00766D8F" w:rsidRPr="006A0C22" w:rsidRDefault="00766D8F" w:rsidP="00893FF6">
                  <w:pPr>
                    <w:pStyle w:val="af7"/>
                    <w:tabs>
                      <w:tab w:val="clear" w:pos="4252"/>
                      <w:tab w:val="clear" w:pos="8504"/>
                    </w:tabs>
                    <w:jc w:val="center"/>
                    <w:rPr>
                      <w:rFonts w:ascii="Arial" w:hAnsi="Arial" w:cs="Arial"/>
                      <w:sz w:val="16"/>
                      <w:szCs w:val="16"/>
                    </w:rPr>
                  </w:pPr>
                </w:p>
                <w:p w14:paraId="31B97AAF" w14:textId="29F105B1" w:rsidR="00766D8F" w:rsidRPr="00E111F8" w:rsidRDefault="00766D8F" w:rsidP="006A0C22">
                  <w:pPr>
                    <w:pStyle w:val="af7"/>
                    <w:tabs>
                      <w:tab w:val="clear" w:pos="4252"/>
                      <w:tab w:val="clear" w:pos="8504"/>
                    </w:tabs>
                    <w:jc w:val="center"/>
                    <w:rPr>
                      <w:rFonts w:ascii="Arial" w:hAnsi="Arial" w:cs="Arial"/>
                      <w:szCs w:val="21"/>
                      <w:lang w:eastAsia="ja-JP"/>
                    </w:rPr>
                  </w:pPr>
                  <w:r w:rsidRPr="00E111F8">
                    <w:rPr>
                      <w:rFonts w:ascii="Arial" w:hAnsi="Arial" w:cs="Arial"/>
                      <w:szCs w:val="21"/>
                    </w:rPr>
                    <w:t>Acquire log data</w:t>
                  </w:r>
                  <w:r>
                    <w:rPr>
                      <w:rFonts w:ascii="Arial" w:hAnsi="Arial" w:cs="Arial" w:hint="eastAsia"/>
                      <w:szCs w:val="21"/>
                      <w:lang w:eastAsia="ja-JP"/>
                    </w:rPr>
                    <w:t>.</w:t>
                  </w:r>
                </w:p>
                <w:p w14:paraId="33A45707" w14:textId="77777777" w:rsidR="00766D8F" w:rsidRPr="00432B54" w:rsidRDefault="00766D8F" w:rsidP="006A0C22">
                  <w:pPr>
                    <w:snapToGrid w:val="0"/>
                    <w:spacing w:line="480" w:lineRule="auto"/>
                    <w:jc w:val="center"/>
                    <w:rPr>
                      <w:rFonts w:ascii="Arial" w:hAnsi="Arial" w:cs="Arial"/>
                      <w:sz w:val="18"/>
                    </w:rPr>
                  </w:pPr>
                  <w:r>
                    <w:rPr>
                      <w:rFonts w:ascii="Arial" w:hAnsi="Arial" w:cs="Arial"/>
                      <w:sz w:val="18"/>
                    </w:rPr>
                    <w:t>- Acquire installation logs</w:t>
                  </w:r>
                  <w:r>
                    <w:rPr>
                      <w:rFonts w:ascii="Arial" w:hAnsi="Arial" w:cs="Arial" w:hint="eastAsia"/>
                      <w:sz w:val="18"/>
                    </w:rPr>
                    <w:t>.</w:t>
                  </w:r>
                  <w:r w:rsidRPr="00AE78B1">
                    <w:rPr>
                      <w:rFonts w:ascii="Arial" w:eastAsia="ＭＳ ゴシック" w:hAnsi="Arial" w:cs="Arial"/>
                      <w:sz w:val="20"/>
                      <w:vertAlign w:val="superscript"/>
                    </w:rPr>
                    <w:t>#</w:t>
                  </w:r>
                  <w:r w:rsidRPr="00AE78B1">
                    <w:rPr>
                      <w:rFonts w:ascii="Arial" w:hAnsi="Arial" w:cs="Arial"/>
                      <w:sz w:val="20"/>
                      <w:vertAlign w:val="superscript"/>
                    </w:rPr>
                    <w:t>3</w:t>
                  </w:r>
                </w:p>
              </w:txbxContent>
            </v:textbox>
          </v:rect>
        </w:pict>
      </w:r>
      <w:r w:rsidR="004C7864">
        <w:rPr>
          <w:noProof/>
        </w:rPr>
        <w:pict w14:anchorId="10A7E20A">
          <v:shape id="_x0000_s5417" type="#_x0000_t202" style="position:absolute;left:0;text-align:left;margin-left:120.15pt;margin-top:345.45pt;width:39pt;height:24pt;z-index:251523072;mso-wrap-edited:f;mso-position-horizontal-relative:text;mso-position-vertical-relative:text" wrapcoords="0 0 21600 0 21600 21600 0 21600 0 0" filled="f" stroked="f">
            <v:textbox style="mso-next-textbox:#_x0000_s5417">
              <w:txbxContent>
                <w:p w14:paraId="480E0418" w14:textId="77777777" w:rsidR="00766D8F" w:rsidRPr="00172434" w:rsidRDefault="00766D8F" w:rsidP="00361970">
                  <w:pPr>
                    <w:jc w:val="left"/>
                    <w:rPr>
                      <w:rFonts w:ascii="Arial" w:hAnsi="Arial" w:cs="Arial"/>
                      <w:sz w:val="18"/>
                      <w:szCs w:val="18"/>
                    </w:rPr>
                  </w:pPr>
                  <w:r w:rsidRPr="00172434">
                    <w:rPr>
                      <w:rFonts w:ascii="Arial" w:hAnsi="Arial" w:cs="Arial"/>
                      <w:sz w:val="18"/>
                      <w:szCs w:val="18"/>
                    </w:rPr>
                    <w:t>No</w:t>
                  </w:r>
                </w:p>
              </w:txbxContent>
            </v:textbox>
          </v:shape>
        </w:pict>
      </w:r>
      <w:r w:rsidR="004C7864">
        <w:rPr>
          <w:noProof/>
        </w:rPr>
        <w:pict w14:anchorId="1397465E">
          <v:shape id="_x0000_s5412" type="#_x0000_t202" style="position:absolute;left:0;text-align:left;margin-left:31.15pt;margin-top:385.45pt;width:39pt;height:24pt;z-index:251521024;mso-wrap-edited:f;mso-position-horizontal-relative:text;mso-position-vertical-relative:text" wrapcoords="0 0 21600 0 21600 21600 0 21600 0 0" filled="f" stroked="f">
            <v:textbox style="mso-next-textbox:#_x0000_s5412">
              <w:txbxContent>
                <w:p w14:paraId="47F73964" w14:textId="77777777" w:rsidR="00766D8F" w:rsidRPr="00172434" w:rsidRDefault="00766D8F" w:rsidP="00361970">
                  <w:pPr>
                    <w:jc w:val="left"/>
                    <w:rPr>
                      <w:sz w:val="18"/>
                      <w:szCs w:val="18"/>
                    </w:rPr>
                  </w:pPr>
                  <w:r w:rsidRPr="00172434">
                    <w:rPr>
                      <w:rFonts w:ascii="Arial" w:hAnsi="Arial" w:cs="Arial"/>
                      <w:sz w:val="18"/>
                      <w:szCs w:val="18"/>
                    </w:rPr>
                    <w:t>Yes</w:t>
                  </w:r>
                </w:p>
              </w:txbxContent>
            </v:textbox>
          </v:shape>
        </w:pict>
      </w:r>
      <w:r w:rsidR="004C7864">
        <w:rPr>
          <w:noProof/>
        </w:rPr>
        <w:pict w14:anchorId="2D73487C">
          <v:group id="_x0000_s5409" style="position:absolute;left:0;text-align:left;margin-left:134.15pt;margin-top:379.45pt;width:55pt;height:20.5pt;z-index:251520000;mso-position-horizontal-relative:text;mso-position-vertical-relative:text" coordorigin="7071,9255" coordsize="1100,410" wrapcoords="2071 0 2071 20800 20121 20800 20121 0 2071 0">
            <v:rect id="_x0000_s5410" style="position:absolute;left:7221;top:9265;width:840;height:385" strokeweight="1.5pt"/>
            <v:shape id="_x0000_s5411" type="#_x0000_t202" style="position:absolute;left:7071;top:9255;width:1100;height:410" filled="f" stroked="f">
              <v:textbox style="mso-next-textbox:#_x0000_s5411">
                <w:txbxContent>
                  <w:p w14:paraId="21C8F1F2" w14:textId="77777777" w:rsidR="00766D8F" w:rsidRPr="00172434" w:rsidRDefault="00766D8F" w:rsidP="00FC04C9">
                    <w:pPr>
                      <w:adjustRightInd w:val="0"/>
                      <w:snapToGrid w:val="0"/>
                      <w:jc w:val="center"/>
                      <w:rPr>
                        <w:rFonts w:ascii="Arial" w:hAnsi="Arial" w:cs="Arial"/>
                        <w:sz w:val="18"/>
                        <w:szCs w:val="18"/>
                      </w:rPr>
                    </w:pPr>
                    <w:r w:rsidRPr="00172434">
                      <w:rPr>
                        <w:rFonts w:ascii="Arial" w:hAnsi="Arial" w:cs="Arial"/>
                        <w:sz w:val="18"/>
                        <w:szCs w:val="18"/>
                      </w:rPr>
                      <w:t>END</w:t>
                    </w:r>
                  </w:p>
                </w:txbxContent>
              </v:textbox>
            </v:shape>
          </v:group>
        </w:pict>
      </w:r>
      <w:r w:rsidR="004C7864">
        <w:rPr>
          <w:noProof/>
        </w:rPr>
        <w:pict w14:anchorId="3AB089B3">
          <v:shape id="_x0000_s5408" style="position:absolute;left:0;text-align:left;margin-left:128.15pt;margin-top:364.7pt;width:34.5pt;height:13.65pt;z-index:251518976;mso-wrap-edited:f;mso-wrap-distance-top:0;mso-wrap-distance-bottom:0;mso-position-horizontal-relative:text;mso-position-vertical-relative:text;v-text-anchor:top" coordsize="320,340" wrapcoords="-14 -19 -14 0 285 283 306 321 334 321 369 227 369 113 327 -19 -14 -19" path="m,l320,r,340e" filled="f" strokeweight="1.5pt">
            <v:stroke endarrow="block"/>
            <v:path arrowok="t"/>
          </v:shape>
        </w:pict>
      </w:r>
      <w:r w:rsidR="004C7864">
        <w:rPr>
          <w:noProof/>
        </w:rPr>
        <w:pict w14:anchorId="219F6AE6">
          <v:shapetype id="_x0000_t110" coordsize="21600,21600" o:spt="110" path="m10800,l,10800,10800,21600,21600,10800xe">
            <v:stroke joinstyle="miter"/>
            <v:path gradientshapeok="t" o:connecttype="rect" textboxrect="5400,5400,16200,16200"/>
          </v:shapetype>
          <v:shape id="_x0000_s5407" type="#_x0000_t110" style="position:absolute;left:0;text-align:left;margin-left:.55pt;margin-top:338.95pt;width:129pt;height:52.5pt;z-index:251517952;mso-wrap-edited:f;mso-position-horizontal-relative:text;mso-position-vertical-relative:text" wrapcoords="10549 -309 628 9566 -377 10800 -126 11417 10549 21909 11051 21909 21223 12034 21977 10800 21098 9566 11051 -309 10549 -309" strokeweight="1.5pt"/>
        </w:pict>
      </w:r>
      <w:r w:rsidR="004C7864">
        <w:rPr>
          <w:noProof/>
        </w:rPr>
        <w:pict w14:anchorId="7BD4CF58">
          <v:line id="_x0000_s5391" style="position:absolute;left:0;text-align:left;flip:x;z-index:251510784;mso-wrap-edited:f;mso-position-horizontal-relative:text;mso-position-vertical-relative:text" from="64.85pt,389.05pt" to="64.85pt,416.05pt" wrapcoords="0 0 0 9600 0 14400 0 21000 0 21000 0 14400 0 9600 0 0 0 0" strokeweight="1.5pt">
            <v:stroke endarrow="block"/>
          </v:line>
        </w:pict>
      </w:r>
      <w:r w:rsidR="004C7864">
        <w:rPr>
          <w:noProof/>
        </w:rPr>
        <w:pict w14:anchorId="1E80C215">
          <v:line id="_x0000_s5385" style="position:absolute;left:0;text-align:left;z-index:251505664;mso-position-horizontal-relative:text;mso-position-vertical-relative:text" from="-45.75pt,137pt" to="-14.3pt,137pt" strokeweight="1.5pt"/>
        </w:pict>
      </w:r>
      <w:r w:rsidR="004C7864">
        <w:rPr>
          <w:noProof/>
        </w:rPr>
        <w:pict w14:anchorId="0B55193C">
          <v:line id="_x0000_s5425" style="position:absolute;left:0;text-align:left;flip:y;z-index:251530240;mso-position-horizontal-relative:text;mso-position-vertical-relative:text" from="-45.75pt,444.4pt" to="-22.25pt,444.8pt" strokeweight="1.5pt">
            <v:stroke endarrow="block"/>
          </v:line>
        </w:pict>
      </w:r>
      <w:r w:rsidR="004C7864">
        <w:rPr>
          <w:noProof/>
        </w:rPr>
        <w:pict w14:anchorId="5AB5B88F">
          <v:line id="_x0000_s5424" style="position:absolute;left:0;text-align:left;flip:y;z-index:251529216;mso-position-horizontal-relative:text;mso-position-vertical-relative:text" from="-46.15pt,137pt" to="-45.1pt,444.8pt" strokeweight="1.5pt"/>
        </w:pict>
      </w:r>
      <w:r w:rsidR="004C7864">
        <w:rPr>
          <w:noProof/>
        </w:rPr>
        <w:pict w14:anchorId="087634C6">
          <v:shape id="_x0000_s5421" type="#_x0000_t110" style="position:absolute;left:0;text-align:left;margin-left:-34.4pt;margin-top:105.5pt;width:200.35pt;height:62.75pt;z-index:251526144;mso-wrap-edited:f;mso-position-horizontal-relative:text;mso-position-vertical-relative:text" wrapcoords="10549 -309 628 9566 -377 10800 -126 11417 10549 21909 11051 21909 21223 12034 21977 10800 21098 9566 11051 -309 10549 -309" strokeweight="1.5pt"/>
        </w:pict>
      </w:r>
      <w:r w:rsidR="004C7864">
        <w:rPr>
          <w:noProof/>
        </w:rPr>
        <w:pict w14:anchorId="39D335D8">
          <v:rect id="_x0000_s5420" style="position:absolute;left:0;text-align:left;margin-left:-21.1pt;margin-top:292.75pt;width:176pt;height:24.6pt;z-index:251525120;mso-wrap-edited:f;mso-position-horizontal-relative:text;mso-position-vertical-relative:text" wrapcoords="-92 -655 -92 21600 21692 21600 21692 -655 -92 -655" strokeweight="1.5pt">
            <v:textbox style="mso-next-textbox:#_x0000_s5420">
              <w:txbxContent>
                <w:p w14:paraId="310E106A" w14:textId="77777777" w:rsidR="00766D8F" w:rsidRPr="008929D6" w:rsidRDefault="00766D8F" w:rsidP="00432B54">
                  <w:pPr>
                    <w:pStyle w:val="afa"/>
                    <w:adjustRightInd/>
                    <w:jc w:val="center"/>
                    <w:textAlignment w:val="auto"/>
                    <w:rPr>
                      <w:rFonts w:ascii="Arial" w:eastAsia="ＭＳ 明朝" w:hAnsi="Arial" w:cs="Arial"/>
                      <w:kern w:val="2"/>
                      <w:szCs w:val="18"/>
                    </w:rPr>
                  </w:pPr>
                  <w:r w:rsidRPr="008929D6">
                    <w:rPr>
                      <w:rFonts w:ascii="Arial" w:eastAsia="ＭＳ 明朝" w:hAnsi="Arial" w:cs="Arial"/>
                      <w:kern w:val="2"/>
                      <w:szCs w:val="18"/>
                    </w:rPr>
                    <w:t xml:space="preserve">Reinstall </w:t>
                  </w:r>
                  <w:r>
                    <w:rPr>
                      <w:rFonts w:ascii="Arial" w:eastAsia="ＭＳ 明朝" w:hAnsi="Arial" w:cs="Arial"/>
                      <w:kern w:val="2"/>
                      <w:szCs w:val="18"/>
                    </w:rPr>
                    <w:t>Common Services</w:t>
                  </w:r>
                  <w:r>
                    <w:rPr>
                      <w:rFonts w:ascii="Arial" w:eastAsia="ＭＳ 明朝" w:hAnsi="Arial" w:cs="Arial" w:hint="eastAsia"/>
                      <w:kern w:val="2"/>
                      <w:szCs w:val="18"/>
                    </w:rPr>
                    <w:t>.</w:t>
                  </w:r>
                  <w:r w:rsidRPr="008929D6">
                    <w:rPr>
                      <w:rFonts w:ascii="Arial" w:eastAsia="ＭＳ ゴシック" w:hAnsi="Arial" w:cs="Arial"/>
                      <w:szCs w:val="18"/>
                      <w:vertAlign w:val="superscript"/>
                    </w:rPr>
                    <w:t>#</w:t>
                  </w:r>
                  <w:r w:rsidRPr="008929D6">
                    <w:rPr>
                      <w:rFonts w:ascii="Arial" w:eastAsia="ＭＳ 明朝" w:hAnsi="Arial" w:cs="Arial"/>
                      <w:szCs w:val="18"/>
                      <w:vertAlign w:val="superscript"/>
                    </w:rPr>
                    <w:t>1</w:t>
                  </w:r>
                  <w:r w:rsidRPr="008929D6">
                    <w:rPr>
                      <w:rFonts w:ascii="Arial" w:eastAsia="ＭＳ ゴシック" w:hAnsi="Arial" w:cs="Arial"/>
                      <w:szCs w:val="18"/>
                      <w:vertAlign w:val="superscript"/>
                    </w:rPr>
                    <w:t>,</w:t>
                  </w:r>
                  <w:r>
                    <w:rPr>
                      <w:rFonts w:ascii="Arial" w:eastAsia="ＭＳ ゴシック" w:hAnsi="Arial" w:cs="Arial" w:hint="eastAsia"/>
                      <w:szCs w:val="18"/>
                      <w:vertAlign w:val="superscript"/>
                    </w:rPr>
                    <w:t xml:space="preserve"> </w:t>
                  </w:r>
                  <w:r w:rsidRPr="008929D6">
                    <w:rPr>
                      <w:rFonts w:ascii="Arial" w:eastAsia="ＭＳ ゴシック" w:hAnsi="Arial" w:cs="Arial"/>
                      <w:szCs w:val="18"/>
                      <w:vertAlign w:val="superscript"/>
                    </w:rPr>
                    <w:t>#</w:t>
                  </w:r>
                  <w:r w:rsidRPr="008929D6">
                    <w:rPr>
                      <w:rFonts w:ascii="Arial" w:eastAsia="ＭＳ 明朝" w:hAnsi="Arial" w:cs="Arial"/>
                      <w:szCs w:val="18"/>
                      <w:vertAlign w:val="superscript"/>
                    </w:rPr>
                    <w:t>2</w:t>
                  </w:r>
                </w:p>
              </w:txbxContent>
            </v:textbox>
          </v:rect>
        </w:pict>
      </w:r>
      <w:bookmarkEnd w:id="118"/>
      <w:bookmarkEnd w:id="119"/>
    </w:p>
    <w:p w14:paraId="13EBCC92" w14:textId="77777777" w:rsidR="00FC04C9" w:rsidRPr="00C8323D" w:rsidRDefault="004C7864" w:rsidP="00361970">
      <w:pPr>
        <w:jc w:val="left"/>
      </w:pPr>
      <w:r>
        <w:rPr>
          <w:noProof/>
        </w:rPr>
        <w:pict w14:anchorId="76C575DC">
          <v:shape id="_x0000_s5399" type="#_x0000_t202" style="position:absolute;margin-left:4.9pt;margin-top:9.35pt;width:128.3pt;height:25.5pt;z-index:251516928;mso-wrap-edited:f" wrapcoords="0 0 21600 0 21600 21600 0 21600 0 0" filled="f" stroked="f">
            <v:textbox style="mso-next-textbox:#_x0000_s5399">
              <w:txbxContent>
                <w:p w14:paraId="0AA6CE0A" w14:textId="77777777" w:rsidR="00766D8F" w:rsidRPr="008929D6" w:rsidRDefault="00766D8F" w:rsidP="00172434">
                  <w:pPr>
                    <w:jc w:val="center"/>
                    <w:rPr>
                      <w:rFonts w:ascii="Arial" w:hAnsi="Arial" w:cs="Arial"/>
                      <w:sz w:val="18"/>
                      <w:szCs w:val="18"/>
                    </w:rPr>
                  </w:pPr>
                  <w:r w:rsidRPr="008929D6">
                    <w:rPr>
                      <w:rFonts w:ascii="Arial" w:hAnsi="Arial" w:cs="Arial"/>
                      <w:sz w:val="18"/>
                      <w:szCs w:val="18"/>
                    </w:rPr>
                    <w:t>Start installation</w:t>
                  </w:r>
                  <w:r>
                    <w:rPr>
                      <w:rFonts w:ascii="Arial" w:hAnsi="Arial" w:cs="Arial" w:hint="eastAsia"/>
                      <w:sz w:val="18"/>
                      <w:szCs w:val="18"/>
                    </w:rPr>
                    <w:t>.</w:t>
                  </w:r>
                  <w:r w:rsidRPr="008929D6">
                    <w:rPr>
                      <w:rFonts w:ascii="Arial" w:hAnsi="Arial" w:cs="Arial"/>
                      <w:sz w:val="18"/>
                      <w:szCs w:val="18"/>
                      <w:vertAlign w:val="superscript"/>
                    </w:rPr>
                    <w:t>#1,</w:t>
                  </w:r>
                  <w:r>
                    <w:rPr>
                      <w:rFonts w:ascii="Arial" w:hAnsi="Arial" w:cs="Arial" w:hint="eastAsia"/>
                      <w:sz w:val="18"/>
                      <w:szCs w:val="18"/>
                      <w:vertAlign w:val="superscript"/>
                    </w:rPr>
                    <w:t xml:space="preserve"> </w:t>
                  </w:r>
                  <w:r w:rsidRPr="008929D6">
                    <w:rPr>
                      <w:rFonts w:ascii="Arial" w:hAnsi="Arial" w:cs="Arial"/>
                      <w:sz w:val="18"/>
                      <w:szCs w:val="18"/>
                      <w:vertAlign w:val="superscript"/>
                    </w:rPr>
                    <w:t>#2</w:t>
                  </w:r>
                </w:p>
              </w:txbxContent>
            </v:textbox>
          </v:shape>
        </w:pict>
      </w:r>
      <w:r>
        <w:rPr>
          <w:noProof/>
        </w:rPr>
        <w:pict w14:anchorId="10476353">
          <v:rect id="_x0000_s5398" style="position:absolute;margin-left:2.75pt;margin-top:9.35pt;width:124pt;height:25.5pt;z-index:251515904;mso-wrap-edited:f" wrapcoords="-131 -635 -131 21600 21731 21600 21731 -635 -131 -635" strokeweight="1.5pt"/>
        </w:pict>
      </w:r>
    </w:p>
    <w:p w14:paraId="5813C4F8" w14:textId="77777777" w:rsidR="00FC04C9" w:rsidRPr="00C8323D" w:rsidRDefault="004C7864" w:rsidP="00361970">
      <w:pPr>
        <w:jc w:val="left"/>
      </w:pPr>
      <w:r>
        <w:rPr>
          <w:noProof/>
        </w:rPr>
        <w:pict w14:anchorId="1DBA17EF">
          <v:line id="_x0000_s5392" style="position:absolute;flip:x;z-index:251511808;mso-wrap-edited:f" from="65.95pt,16.85pt" to="65.95pt,69.5pt" wrapcoords="0 0 0 11520 0 17280 0 21240 0 21240 0 21240 0 21240 0 17280 0 11520 0 0 0 0" strokeweight="1.5pt">
            <v:stroke endarrow="block"/>
          </v:line>
        </w:pict>
      </w:r>
    </w:p>
    <w:p w14:paraId="09784653" w14:textId="77777777" w:rsidR="00FC04C9" w:rsidRPr="00C8323D" w:rsidRDefault="00FC04C9" w:rsidP="00361970">
      <w:pPr>
        <w:jc w:val="left"/>
      </w:pPr>
    </w:p>
    <w:p w14:paraId="662E84AA" w14:textId="77777777" w:rsidR="00FC04C9" w:rsidRPr="00C8323D" w:rsidRDefault="00FC04C9" w:rsidP="00361970">
      <w:pPr>
        <w:jc w:val="left"/>
      </w:pPr>
    </w:p>
    <w:p w14:paraId="21A45589" w14:textId="1D154EA7" w:rsidR="00FC04C9" w:rsidRPr="00C8323D" w:rsidRDefault="004C7864" w:rsidP="00361970">
      <w:pPr>
        <w:jc w:val="left"/>
        <w:rPr>
          <w:rFonts w:ascii="Arial" w:hAnsi="Arial" w:cs="Arial"/>
          <w:sz w:val="16"/>
          <w:szCs w:val="16"/>
        </w:rPr>
      </w:pPr>
      <w:r>
        <w:rPr>
          <w:noProof/>
        </w:rPr>
        <w:pict w14:anchorId="4CA2599F">
          <v:shape id="_x0000_s7020" type="#_x0000_t202" style="position:absolute;margin-left:-49.6pt;margin-top:24pt;width:39pt;height:24pt;z-index:251531264;mso-wrap-edited:f" wrapcoords="0 0 21600 0 21600 21600 0 21600 0 0" filled="f" stroked="f">
            <v:textbox style="mso-next-textbox:#_x0000_s7020">
              <w:txbxContent>
                <w:p w14:paraId="703082C6" w14:textId="77777777" w:rsidR="00766D8F" w:rsidRPr="002933D1" w:rsidRDefault="00766D8F" w:rsidP="00361970">
                  <w:pPr>
                    <w:jc w:val="left"/>
                    <w:rPr>
                      <w:rFonts w:ascii="Arial" w:hAnsi="Arial" w:cs="Arial"/>
                      <w:sz w:val="18"/>
                      <w:szCs w:val="18"/>
                    </w:rPr>
                  </w:pPr>
                  <w:r w:rsidRPr="002933D1">
                    <w:rPr>
                      <w:rFonts w:ascii="Arial" w:hAnsi="Arial" w:cs="Arial"/>
                      <w:sz w:val="18"/>
                      <w:szCs w:val="18"/>
                    </w:rPr>
                    <w:t>No</w:t>
                  </w:r>
                </w:p>
              </w:txbxContent>
            </v:textbox>
          </v:shape>
        </w:pict>
      </w:r>
    </w:p>
    <w:p w14:paraId="38723233" w14:textId="77777777" w:rsidR="00FC04C9" w:rsidRPr="00C8323D" w:rsidRDefault="004C7864" w:rsidP="00361970">
      <w:pPr>
        <w:jc w:val="left"/>
      </w:pPr>
      <w:r>
        <w:rPr>
          <w:noProof/>
        </w:rPr>
        <w:pict w14:anchorId="0734E8D2">
          <v:shape id="_x0000_s5423" type="#_x0000_t202" style="position:absolute;margin-left:-.3pt;margin-top:10pt;width:131.35pt;height:39.05pt;z-index:251528192;mso-wrap-edited:f" wrapcoords="0 0 21600 0 21600 21600 0 21600 0 0" filled="f" stroked="f">
            <v:textbox style="mso-next-textbox:#_x0000_s5423">
              <w:txbxContent>
                <w:p w14:paraId="3F46AF71" w14:textId="77777777" w:rsidR="00766D8F" w:rsidRPr="008929D6" w:rsidRDefault="00766D8F" w:rsidP="008929D6">
                  <w:pPr>
                    <w:snapToGrid w:val="0"/>
                    <w:ind w:firstLineChars="100" w:firstLine="180"/>
                    <w:jc w:val="center"/>
                    <w:rPr>
                      <w:sz w:val="18"/>
                      <w:szCs w:val="18"/>
                    </w:rPr>
                  </w:pPr>
                  <w:r w:rsidRPr="008929D6">
                    <w:rPr>
                      <w:rFonts w:ascii="Arial" w:hAnsi="Arial" w:cs="Arial"/>
                      <w:sz w:val="18"/>
                      <w:szCs w:val="18"/>
                    </w:rPr>
                    <w:t>Does an on-screen message describe how to resolve the issue?</w:t>
                  </w:r>
                </w:p>
              </w:txbxContent>
            </v:textbox>
          </v:shape>
        </w:pict>
      </w:r>
    </w:p>
    <w:p w14:paraId="0FFCA8AB" w14:textId="77777777" w:rsidR="00FC04C9" w:rsidRPr="00C8323D" w:rsidRDefault="00FC04C9" w:rsidP="00361970">
      <w:pPr>
        <w:jc w:val="left"/>
      </w:pPr>
    </w:p>
    <w:p w14:paraId="6ADF6F4D" w14:textId="77777777" w:rsidR="00FC04C9" w:rsidRPr="00C8323D" w:rsidRDefault="00FC04C9" w:rsidP="00361970">
      <w:pPr>
        <w:jc w:val="left"/>
      </w:pPr>
    </w:p>
    <w:p w14:paraId="18BDCC3E" w14:textId="77777777" w:rsidR="00FC04C9" w:rsidRPr="00C8323D" w:rsidRDefault="004C7864" w:rsidP="00361970">
      <w:pPr>
        <w:jc w:val="left"/>
      </w:pPr>
      <w:r>
        <w:rPr>
          <w:noProof/>
        </w:rPr>
        <w:pict w14:anchorId="13D46E39">
          <v:line id="_x0000_s5388" style="position:absolute;flip:x;z-index:251508736;mso-wrap-edited:f" from="65.7pt,2.2pt" to="65.7pt,32.2pt" wrapcoords="0 0 0 14400 0 16200 0 21150 0 21150 0 18900 0 16200 0 14400 0 0 0 0" strokeweight="1.5pt">
            <v:stroke endarrow="block"/>
          </v:line>
        </w:pict>
      </w:r>
      <w:r>
        <w:rPr>
          <w:noProof/>
        </w:rPr>
        <w:pict w14:anchorId="57954172">
          <v:shape id="_x0000_s5422" type="#_x0000_t202" style="position:absolute;margin-left:65.3pt;margin-top:2.2pt;width:39pt;height:24pt;z-index:251527168;mso-wrap-edited:f" wrapcoords="0 0 21600 0 21600 21600 0 21600 0 0" filled="f" stroked="f">
            <v:textbox style="mso-next-textbox:#_x0000_s5422">
              <w:txbxContent>
                <w:p w14:paraId="4C524ECE" w14:textId="77777777" w:rsidR="00766D8F" w:rsidRPr="002933D1" w:rsidRDefault="00766D8F" w:rsidP="00361970">
                  <w:pPr>
                    <w:jc w:val="left"/>
                    <w:rPr>
                      <w:rFonts w:ascii="Arial" w:hAnsi="Arial" w:cs="Arial"/>
                      <w:sz w:val="18"/>
                      <w:szCs w:val="18"/>
                    </w:rPr>
                  </w:pPr>
                  <w:r w:rsidRPr="002933D1">
                    <w:rPr>
                      <w:rFonts w:ascii="Arial" w:hAnsi="Arial" w:cs="Arial"/>
                      <w:sz w:val="18"/>
                      <w:szCs w:val="18"/>
                    </w:rPr>
                    <w:t>Yes</w:t>
                  </w:r>
                </w:p>
              </w:txbxContent>
            </v:textbox>
          </v:shape>
        </w:pict>
      </w:r>
    </w:p>
    <w:p w14:paraId="44513652" w14:textId="77777777" w:rsidR="00FC04C9" w:rsidRPr="00C8323D" w:rsidRDefault="004C7864" w:rsidP="00361970">
      <w:pPr>
        <w:jc w:val="left"/>
      </w:pPr>
      <w:r>
        <w:rPr>
          <w:noProof/>
        </w:rPr>
        <w:pict w14:anchorId="13FC89DC">
          <v:rect id="_x0000_s5903" style="position:absolute;margin-left:-19.35pt;margin-top:14.2pt;width:176pt;height:25.35pt;z-index:251548672;mso-wrap-edited:f" wrapcoords="-92 -322 -92 21600 21692 21600 21692 -322 -92 -322" strokeweight="1.5pt">
            <v:textbox style="mso-next-textbox:#_x0000_s5903">
              <w:txbxContent>
                <w:p w14:paraId="5B5C9FB2" w14:textId="77777777" w:rsidR="00766D8F" w:rsidRPr="008929D6" w:rsidRDefault="00766D8F" w:rsidP="008929D6">
                  <w:pPr>
                    <w:snapToGrid w:val="0"/>
                    <w:spacing w:line="180" w:lineRule="exact"/>
                    <w:jc w:val="center"/>
                    <w:rPr>
                      <w:rFonts w:ascii="Arial" w:hAnsi="Arial" w:cs="Arial"/>
                      <w:dstrike/>
                      <w:sz w:val="18"/>
                      <w:szCs w:val="18"/>
                    </w:rPr>
                  </w:pPr>
                  <w:r w:rsidRPr="008929D6">
                    <w:rPr>
                      <w:rFonts w:ascii="Arial" w:hAnsi="Arial" w:cs="Arial"/>
                      <w:sz w:val="18"/>
                      <w:szCs w:val="18"/>
                    </w:rPr>
                    <w:t>Perform the action described in the message</w:t>
                  </w:r>
                  <w:r>
                    <w:rPr>
                      <w:rFonts w:ascii="Arial" w:hAnsi="Arial" w:cs="Arial" w:hint="eastAsia"/>
                      <w:sz w:val="18"/>
                      <w:szCs w:val="18"/>
                    </w:rPr>
                    <w:t>.</w:t>
                  </w:r>
                </w:p>
              </w:txbxContent>
            </v:textbox>
          </v:rect>
        </w:pict>
      </w:r>
    </w:p>
    <w:p w14:paraId="7A9DD2C9" w14:textId="78A04F47" w:rsidR="00FC04C9" w:rsidRPr="00C8323D" w:rsidRDefault="00FC04C9" w:rsidP="00361970">
      <w:pPr>
        <w:jc w:val="left"/>
      </w:pPr>
    </w:p>
    <w:p w14:paraId="13AC518C" w14:textId="14DBBAFE" w:rsidR="00FC04C9" w:rsidRPr="00C8323D" w:rsidRDefault="004C7864" w:rsidP="00361970">
      <w:pPr>
        <w:jc w:val="left"/>
      </w:pPr>
      <w:r>
        <w:rPr>
          <w:noProof/>
        </w:rPr>
        <w:pict w14:anchorId="5A416F6C">
          <v:line id="_x0000_s5904" style="position:absolute;flip:x;z-index:251549696;mso-wrap-edited:f" from="65.55pt,2.95pt" to="65.9pt,76.65pt" wrapcoords="0 0 0 11520 0 17280 0 21240 0 21240 0 21240 0 21240 0 17280 0 11520 0 0 0 0" strokeweight="1.5pt">
            <v:stroke endarrow="block"/>
          </v:line>
        </w:pict>
      </w:r>
    </w:p>
    <w:p w14:paraId="54C12A52" w14:textId="4CA1585F" w:rsidR="00FC04C9" w:rsidRPr="00C8323D" w:rsidRDefault="004C7864" w:rsidP="00361970">
      <w:pPr>
        <w:jc w:val="left"/>
      </w:pPr>
      <w:r>
        <w:rPr>
          <w:noProof/>
        </w:rPr>
        <w:pict w14:anchorId="1B5C6C69">
          <v:rect id="_x0000_s6997" style="position:absolute;margin-left:212.65pt;margin-top:2.3pt;width:300pt;height:84.7pt;z-index:251513856;mso-wrap-edited:f" wrapcoords="-83 -141 -83 21600 21683 21600 21683 -141 -83 -141" strokeweight="1.5pt">
            <v:textbox style="mso-next-textbox:#_x0000_s6997">
              <w:txbxContent>
                <w:p w14:paraId="18781DA1" w14:textId="42A054C7" w:rsidR="00766D8F" w:rsidRPr="008929D6" w:rsidRDefault="00766D8F" w:rsidP="00500A44">
                  <w:pPr>
                    <w:snapToGrid w:val="0"/>
                    <w:jc w:val="left"/>
                    <w:rPr>
                      <w:rFonts w:ascii="Arial" w:hAnsi="Arial" w:cs="Arial"/>
                      <w:sz w:val="18"/>
                      <w:szCs w:val="18"/>
                    </w:rPr>
                  </w:pPr>
                  <w:r>
                    <w:rPr>
                      <w:rFonts w:ascii="Arial" w:hAnsi="Arial" w:cs="Arial"/>
                      <w:sz w:val="18"/>
                      <w:szCs w:val="18"/>
                    </w:rPr>
                    <w:t>#</w:t>
                  </w:r>
                  <w:r>
                    <w:rPr>
                      <w:rFonts w:ascii="Arial" w:hAnsi="Arial" w:cs="Arial" w:hint="eastAsia"/>
                      <w:sz w:val="18"/>
                      <w:szCs w:val="18"/>
                    </w:rPr>
                    <w:t>1: Notes on installation</w:t>
                  </w:r>
                </w:p>
                <w:p w14:paraId="53155758" w14:textId="77777777" w:rsidR="00766D8F" w:rsidRPr="008929D6" w:rsidRDefault="00766D8F" w:rsidP="00361970">
                  <w:pPr>
                    <w:snapToGrid w:val="0"/>
                    <w:ind w:left="180"/>
                    <w:jc w:val="left"/>
                    <w:rPr>
                      <w:rFonts w:ascii="Arial" w:hAnsi="Arial" w:cs="Arial"/>
                      <w:sz w:val="18"/>
                      <w:szCs w:val="18"/>
                    </w:rPr>
                  </w:pPr>
                </w:p>
                <w:p w14:paraId="74C4AB19" w14:textId="77777777" w:rsidR="00766D8F" w:rsidRPr="007B6F3E" w:rsidRDefault="00766D8F" w:rsidP="00361970">
                  <w:pPr>
                    <w:numPr>
                      <w:ilvl w:val="0"/>
                      <w:numId w:val="16"/>
                    </w:numPr>
                    <w:snapToGrid w:val="0"/>
                    <w:jc w:val="left"/>
                    <w:rPr>
                      <w:rFonts w:ascii="Arial" w:hAnsi="Arial" w:cs="Arial"/>
                      <w:sz w:val="18"/>
                      <w:szCs w:val="18"/>
                    </w:rPr>
                  </w:pPr>
                  <w:r w:rsidRPr="007B6F3E">
                    <w:rPr>
                      <w:rFonts w:ascii="Arial" w:hAnsi="Arial" w:cs="Arial"/>
                      <w:sz w:val="18"/>
                      <w:szCs w:val="18"/>
                    </w:rPr>
                    <w:t>Make sure that none of the following programs are running:</w:t>
                  </w:r>
                </w:p>
                <w:p w14:paraId="37E4E002" w14:textId="77777777" w:rsidR="00766D8F" w:rsidRPr="007B6F3E" w:rsidRDefault="00766D8F" w:rsidP="00893C9D">
                  <w:pPr>
                    <w:snapToGrid w:val="0"/>
                    <w:ind w:left="216"/>
                    <w:jc w:val="left"/>
                    <w:rPr>
                      <w:rFonts w:ascii="Arial" w:hAnsi="Arial" w:cs="Arial"/>
                      <w:sz w:val="18"/>
                      <w:szCs w:val="18"/>
                    </w:rPr>
                  </w:pPr>
                  <w:r w:rsidRPr="007B6F3E">
                    <w:rPr>
                      <w:rFonts w:ascii="Arial" w:hAnsi="Arial" w:cs="Arial"/>
                      <w:sz w:val="18"/>
                      <w:szCs w:val="18"/>
                    </w:rPr>
                    <w:t>- Programs that monitor security</w:t>
                  </w:r>
                </w:p>
                <w:p w14:paraId="6272855D" w14:textId="77777777" w:rsidR="00766D8F" w:rsidRPr="007B6F3E" w:rsidRDefault="00766D8F" w:rsidP="00893C9D">
                  <w:pPr>
                    <w:snapToGrid w:val="0"/>
                    <w:ind w:left="216"/>
                    <w:jc w:val="left"/>
                    <w:rPr>
                      <w:rFonts w:ascii="Arial" w:hAnsi="Arial" w:cs="Arial"/>
                      <w:sz w:val="18"/>
                      <w:szCs w:val="18"/>
                    </w:rPr>
                  </w:pPr>
                  <w:r w:rsidRPr="007B6F3E">
                    <w:rPr>
                      <w:rFonts w:ascii="Arial" w:hAnsi="Arial" w:cs="Arial"/>
                      <w:sz w:val="18"/>
                      <w:szCs w:val="18"/>
                    </w:rPr>
                    <w:t>- Antivirus programs</w:t>
                  </w:r>
                </w:p>
                <w:p w14:paraId="5E733C6A" w14:textId="77777777" w:rsidR="00766D8F" w:rsidRPr="007B6F3E" w:rsidRDefault="00766D8F" w:rsidP="00893C9D">
                  <w:pPr>
                    <w:snapToGrid w:val="0"/>
                    <w:ind w:left="216"/>
                    <w:jc w:val="left"/>
                    <w:rPr>
                      <w:rFonts w:ascii="Arial" w:hAnsi="Arial" w:cs="Arial"/>
                      <w:sz w:val="18"/>
                      <w:szCs w:val="18"/>
                    </w:rPr>
                  </w:pPr>
                  <w:r w:rsidRPr="007B6F3E">
                    <w:rPr>
                      <w:rFonts w:ascii="Arial" w:hAnsi="Arial" w:cs="Arial"/>
                      <w:sz w:val="18"/>
                      <w:szCs w:val="18"/>
                    </w:rPr>
                    <w:t>- Process-monitoring programs</w:t>
                  </w:r>
                </w:p>
                <w:p w14:paraId="3C492130" w14:textId="77777777" w:rsidR="00766D8F" w:rsidRPr="008929D6" w:rsidRDefault="00766D8F" w:rsidP="00361970">
                  <w:pPr>
                    <w:snapToGrid w:val="0"/>
                    <w:ind w:left="160"/>
                    <w:jc w:val="left"/>
                    <w:rPr>
                      <w:rFonts w:ascii="Arial" w:hAnsi="Arial" w:cs="Arial"/>
                      <w:color w:val="000000"/>
                      <w:sz w:val="18"/>
                      <w:szCs w:val="18"/>
                      <w:lang w:val="en-GB"/>
                    </w:rPr>
                  </w:pPr>
                </w:p>
              </w:txbxContent>
            </v:textbox>
          </v:rect>
        </w:pict>
      </w:r>
    </w:p>
    <w:p w14:paraId="11816A0D" w14:textId="77777777" w:rsidR="00FC04C9" w:rsidRPr="00C8323D" w:rsidRDefault="00FC04C9" w:rsidP="00361970">
      <w:pPr>
        <w:jc w:val="left"/>
      </w:pPr>
    </w:p>
    <w:p w14:paraId="2CCE3B88" w14:textId="77777777" w:rsidR="00FC04C9" w:rsidRPr="00C8323D" w:rsidRDefault="00FC04C9" w:rsidP="00361970">
      <w:pPr>
        <w:jc w:val="left"/>
      </w:pPr>
    </w:p>
    <w:p w14:paraId="7ECE9CD4" w14:textId="77777777" w:rsidR="00FC04C9" w:rsidRPr="00C8323D" w:rsidRDefault="004C7864" w:rsidP="00361970">
      <w:pPr>
        <w:jc w:val="left"/>
      </w:pPr>
      <w:r>
        <w:rPr>
          <w:noProof/>
        </w:rPr>
        <w:pict w14:anchorId="7A760AF4">
          <v:line id="_x0000_s5389" style="position:absolute;z-index:251509760;mso-wrap-edited:f" from="65.3pt,6.95pt" to="65.3pt,51.95pt" wrapcoords="0 0 0 11520 0 17280 0 21240 0 21240 0 21240 0 21240 0 17280 0 11520 0 0 0 0" strokeweight="1.5pt">
            <v:stroke endarrow="block"/>
          </v:line>
        </w:pict>
      </w:r>
    </w:p>
    <w:p w14:paraId="57637BB5" w14:textId="58E2972F" w:rsidR="00FC04C9" w:rsidRPr="00C8323D" w:rsidRDefault="004C7864" w:rsidP="00361970">
      <w:pPr>
        <w:jc w:val="left"/>
      </w:pPr>
      <w:r>
        <w:rPr>
          <w:noProof/>
        </w:rPr>
        <w:pict w14:anchorId="43B7BA62">
          <v:rect id="_x0000_s7021" style="position:absolute;margin-left:212.65pt;margin-top:17.15pt;width:299.75pt;height:120.15pt;z-index:251512832;mso-wrap-edited:f" wrapcoords="-83 -200 -83 21600 21683 21600 21683 -200 -83 -200" strokeweight="1.5pt">
            <v:textbox style="mso-next-textbox:#_x0000_s7021">
              <w:txbxContent>
                <w:p w14:paraId="55771936" w14:textId="77777777" w:rsidR="00766D8F" w:rsidRPr="008929D6" w:rsidRDefault="00766D8F" w:rsidP="00500A44">
                  <w:pPr>
                    <w:snapToGrid w:val="0"/>
                    <w:jc w:val="left"/>
                    <w:rPr>
                      <w:rFonts w:ascii="Arial" w:hAnsi="Arial" w:cs="Arial"/>
                      <w:sz w:val="18"/>
                      <w:szCs w:val="18"/>
                    </w:rPr>
                  </w:pPr>
                  <w:r w:rsidRPr="008929D6">
                    <w:rPr>
                      <w:rFonts w:ascii="Arial" w:hAnsi="Arial" w:cs="Arial" w:hint="eastAsia"/>
                      <w:sz w:val="18"/>
                      <w:szCs w:val="18"/>
                    </w:rPr>
                    <w:t>#</w:t>
                  </w:r>
                  <w:r w:rsidRPr="008929D6">
                    <w:rPr>
                      <w:rFonts w:ascii="Arial" w:hAnsi="Arial" w:cs="Arial"/>
                      <w:sz w:val="18"/>
                      <w:szCs w:val="18"/>
                    </w:rPr>
                    <w:t>2: Notes on reinstallation</w:t>
                  </w:r>
                </w:p>
                <w:p w14:paraId="550EFD77" w14:textId="77777777" w:rsidR="00766D8F" w:rsidRPr="008929D6" w:rsidRDefault="00766D8F" w:rsidP="0095613F">
                  <w:pPr>
                    <w:snapToGrid w:val="0"/>
                    <w:jc w:val="left"/>
                    <w:rPr>
                      <w:rFonts w:ascii="Arial" w:hAnsi="Arial" w:cs="Arial"/>
                      <w:sz w:val="18"/>
                      <w:szCs w:val="18"/>
                    </w:rPr>
                  </w:pPr>
                </w:p>
                <w:p w14:paraId="3B1E97B2" w14:textId="7C90D48B" w:rsidR="00766D8F" w:rsidRPr="00855B63" w:rsidRDefault="00766D8F" w:rsidP="00FB504C">
                  <w:pPr>
                    <w:numPr>
                      <w:ilvl w:val="0"/>
                      <w:numId w:val="16"/>
                    </w:numPr>
                    <w:snapToGrid w:val="0"/>
                    <w:jc w:val="left"/>
                    <w:rPr>
                      <w:rFonts w:ascii="Arial" w:hAnsi="Arial" w:cs="Arial"/>
                      <w:sz w:val="18"/>
                      <w:szCs w:val="18"/>
                    </w:rPr>
                  </w:pPr>
                  <w:r w:rsidRPr="00425B79">
                    <w:rPr>
                      <w:rFonts w:ascii="Arial" w:hAnsi="Arial" w:cs="Arial"/>
                      <w:sz w:val="18"/>
                      <w:szCs w:val="18"/>
                    </w:rPr>
                    <w:t xml:space="preserve">If an error </w:t>
                  </w:r>
                  <w:r>
                    <w:rPr>
                      <w:rFonts w:ascii="Arial" w:hAnsi="Arial" w:cs="Arial"/>
                      <w:sz w:val="18"/>
                      <w:szCs w:val="18"/>
                    </w:rPr>
                    <w:t xml:space="preserve">occurs </w:t>
                  </w:r>
                  <w:r w:rsidRPr="00425B79">
                    <w:rPr>
                      <w:rFonts w:ascii="Arial" w:hAnsi="Arial" w:cs="Arial"/>
                      <w:sz w:val="18"/>
                      <w:szCs w:val="18"/>
                    </w:rPr>
                    <w:t xml:space="preserve">after starting the following pre-installation process, uninstall </w:t>
                  </w:r>
                  <w:r>
                    <w:rPr>
                      <w:rFonts w:ascii="Arial" w:hAnsi="Arial" w:cs="Arial"/>
                      <w:sz w:val="18"/>
                      <w:szCs w:val="18"/>
                    </w:rPr>
                    <w:t xml:space="preserve">the product </w:t>
                  </w:r>
                  <w:r w:rsidRPr="00425B79">
                    <w:rPr>
                      <w:rFonts w:ascii="Arial" w:hAnsi="Arial" w:cs="Arial"/>
                      <w:sz w:val="18"/>
                      <w:szCs w:val="18"/>
                    </w:rPr>
                    <w:t>before re-installation. The pre-installation start message is as follows</w:t>
                  </w:r>
                  <w:r>
                    <w:rPr>
                      <w:rFonts w:ascii="Arial" w:hAnsi="Arial" w:cs="Arial"/>
                      <w:sz w:val="18"/>
                      <w:szCs w:val="18"/>
                    </w:rPr>
                    <w:t>:</w:t>
                  </w:r>
                </w:p>
                <w:p w14:paraId="1FAE5CDC" w14:textId="62075E11" w:rsidR="00766D8F" w:rsidRPr="007B6F3E" w:rsidRDefault="00766D8F" w:rsidP="006A0C22">
                  <w:pPr>
                    <w:snapToGrid w:val="0"/>
                    <w:ind w:left="360"/>
                    <w:jc w:val="left"/>
                    <w:rPr>
                      <w:rFonts w:ascii="Arial" w:hAnsi="Arial" w:cs="Arial"/>
                      <w:sz w:val="18"/>
                      <w:szCs w:val="18"/>
                    </w:rPr>
                  </w:pPr>
                  <w:r w:rsidRPr="007C02F8">
                    <w:rPr>
                      <w:rFonts w:ascii="Arial" w:hAnsi="Arial" w:cs="Arial"/>
                      <w:sz w:val="18"/>
                      <w:szCs w:val="18"/>
                    </w:rPr>
                    <w:t>Now setting up database...</w:t>
                  </w:r>
                </w:p>
                <w:p w14:paraId="7F2D2B8D" w14:textId="77777777" w:rsidR="00766D8F" w:rsidRPr="007B6F3E" w:rsidRDefault="00766D8F" w:rsidP="0095613F">
                  <w:pPr>
                    <w:snapToGrid w:val="0"/>
                    <w:jc w:val="left"/>
                    <w:rPr>
                      <w:rFonts w:ascii="Arial" w:hAnsi="Arial" w:cs="Arial"/>
                      <w:sz w:val="18"/>
                      <w:szCs w:val="18"/>
                    </w:rPr>
                  </w:pPr>
                </w:p>
                <w:p w14:paraId="02ECB2F1" w14:textId="6AD38887" w:rsidR="00766D8F" w:rsidRPr="007B6F3E" w:rsidRDefault="00766D8F" w:rsidP="0095613F">
                  <w:pPr>
                    <w:numPr>
                      <w:ilvl w:val="0"/>
                      <w:numId w:val="16"/>
                    </w:numPr>
                    <w:snapToGrid w:val="0"/>
                    <w:ind w:left="216" w:hanging="216"/>
                    <w:jc w:val="left"/>
                    <w:rPr>
                      <w:rFonts w:ascii="Arial" w:hAnsi="Arial" w:cs="Arial"/>
                      <w:sz w:val="18"/>
                      <w:szCs w:val="18"/>
                    </w:rPr>
                  </w:pPr>
                  <w:r w:rsidRPr="007B6F3E">
                    <w:rPr>
                      <w:rFonts w:ascii="Arial" w:hAnsi="Arial" w:cs="Arial"/>
                      <w:sz w:val="18"/>
                      <w:szCs w:val="18"/>
                    </w:rPr>
                    <w:t xml:space="preserve">If the uninstallation process fails, forcibly uninstall Common Services  by following the procedure in </w:t>
                  </w:r>
                  <w:r w:rsidRPr="007B6F3E">
                    <w:rPr>
                      <w:rFonts w:ascii="Arial" w:hAnsi="Arial" w:cs="Arial"/>
                      <w:sz w:val="18"/>
                      <w:szCs w:val="18"/>
                    </w:rPr>
                    <w:fldChar w:fldCharType="begin"/>
                  </w:r>
                  <w:r w:rsidRPr="007B6F3E">
                    <w:rPr>
                      <w:rFonts w:ascii="Arial" w:hAnsi="Arial" w:cs="Arial"/>
                      <w:sz w:val="18"/>
                      <w:szCs w:val="18"/>
                    </w:rPr>
                    <w:instrText xml:space="preserve"> REF _Ref329628475 \r \h  \* MERGEFORMAT </w:instrText>
                  </w:r>
                  <w:r w:rsidRPr="007B6F3E">
                    <w:rPr>
                      <w:rFonts w:ascii="Arial" w:hAnsi="Arial" w:cs="Arial"/>
                      <w:sz w:val="18"/>
                      <w:szCs w:val="18"/>
                    </w:rPr>
                  </w:r>
                  <w:r w:rsidRPr="007B6F3E">
                    <w:rPr>
                      <w:rFonts w:ascii="Arial" w:hAnsi="Arial" w:cs="Arial"/>
                      <w:sz w:val="18"/>
                      <w:szCs w:val="18"/>
                    </w:rPr>
                    <w:fldChar w:fldCharType="separate"/>
                  </w:r>
                  <w:r>
                    <w:rPr>
                      <w:rFonts w:ascii="Arial" w:hAnsi="Arial" w:cs="Arial"/>
                      <w:sz w:val="18"/>
                      <w:szCs w:val="18"/>
                    </w:rPr>
                    <w:t>1.</w:t>
                  </w:r>
                  <w:r>
                    <w:rPr>
                      <w:rFonts w:ascii="Arial" w:hAnsi="Arial" w:cs="Arial" w:hint="eastAsia"/>
                      <w:sz w:val="18"/>
                      <w:szCs w:val="18"/>
                    </w:rPr>
                    <w:t>5</w:t>
                  </w:r>
                  <w:r>
                    <w:rPr>
                      <w:rFonts w:ascii="Arial" w:hAnsi="Arial" w:cs="Arial"/>
                      <w:sz w:val="18"/>
                      <w:szCs w:val="18"/>
                    </w:rPr>
                    <w:t>.3.1.1</w:t>
                  </w:r>
                  <w:r w:rsidRPr="007B6F3E">
                    <w:rPr>
                      <w:rFonts w:ascii="Arial" w:hAnsi="Arial" w:cs="Arial"/>
                      <w:sz w:val="18"/>
                      <w:szCs w:val="18"/>
                    </w:rPr>
                    <w:fldChar w:fldCharType="end"/>
                  </w:r>
                  <w:r w:rsidRPr="007B6F3E">
                    <w:rPr>
                      <w:rFonts w:ascii="Arial" w:hAnsi="Arial" w:cs="Arial" w:hint="eastAsia"/>
                      <w:sz w:val="18"/>
                      <w:szCs w:val="18"/>
                    </w:rPr>
                    <w:t xml:space="preserve"> </w:t>
                  </w:r>
                  <w:r w:rsidRPr="007B6F3E">
                    <w:rPr>
                      <w:rFonts w:ascii="Arial" w:hAnsi="Arial" w:cs="Arial"/>
                      <w:sz w:val="18"/>
                      <w:szCs w:val="18"/>
                    </w:rPr>
                    <w:fldChar w:fldCharType="begin"/>
                  </w:r>
                  <w:r w:rsidRPr="007B6F3E">
                    <w:rPr>
                      <w:rFonts w:ascii="Arial" w:hAnsi="Arial" w:cs="Arial"/>
                      <w:sz w:val="18"/>
                      <w:szCs w:val="18"/>
                    </w:rPr>
                    <w:instrText xml:space="preserve"> REF _Ref329628475 \h  \* MERGEFORMAT </w:instrText>
                  </w:r>
                  <w:r w:rsidRPr="007B6F3E">
                    <w:rPr>
                      <w:rFonts w:ascii="Arial" w:hAnsi="Arial" w:cs="Arial"/>
                      <w:sz w:val="18"/>
                      <w:szCs w:val="18"/>
                    </w:rPr>
                  </w:r>
                  <w:r w:rsidRPr="007B6F3E">
                    <w:rPr>
                      <w:rFonts w:ascii="Arial" w:hAnsi="Arial" w:cs="Arial"/>
                      <w:sz w:val="18"/>
                      <w:szCs w:val="18"/>
                    </w:rPr>
                    <w:fldChar w:fldCharType="separate"/>
                  </w:r>
                  <w:r w:rsidRPr="005B181B">
                    <w:rPr>
                      <w:rFonts w:ascii="Arial" w:hAnsi="Arial" w:cs="Arial"/>
                      <w:sz w:val="18"/>
                      <w:szCs w:val="18"/>
                    </w:rPr>
                    <w:t>Forcibly uninstalling Common Services</w:t>
                  </w:r>
                  <w:r w:rsidRPr="007B6F3E">
                    <w:rPr>
                      <w:rFonts w:ascii="Arial" w:hAnsi="Arial" w:cs="Arial"/>
                      <w:sz w:val="18"/>
                      <w:szCs w:val="18"/>
                    </w:rPr>
                    <w:fldChar w:fldCharType="end"/>
                  </w:r>
                  <w:r w:rsidRPr="007B6F3E">
                    <w:rPr>
                      <w:rFonts w:ascii="Arial" w:hAnsi="Arial" w:cs="Arial"/>
                      <w:sz w:val="18"/>
                      <w:szCs w:val="18"/>
                    </w:rPr>
                    <w:t>. Then, perform a new installation of Common Services.</w:t>
                  </w:r>
                </w:p>
              </w:txbxContent>
            </v:textbox>
          </v:rect>
        </w:pict>
      </w:r>
    </w:p>
    <w:p w14:paraId="1E8DB0FD" w14:textId="12A3CDB3" w:rsidR="00FC04C9" w:rsidRPr="00C8323D" w:rsidRDefault="00FC04C9" w:rsidP="00361970">
      <w:pPr>
        <w:jc w:val="left"/>
        <w:rPr>
          <w:rFonts w:ascii="Arial" w:hAnsi="Arial" w:cs="Arial"/>
        </w:rPr>
      </w:pPr>
    </w:p>
    <w:p w14:paraId="3CCB9268" w14:textId="77777777" w:rsidR="00FC04C9" w:rsidRPr="00C8323D" w:rsidRDefault="004C7864" w:rsidP="00361970">
      <w:pPr>
        <w:jc w:val="left"/>
      </w:pPr>
      <w:r>
        <w:rPr>
          <w:noProof/>
        </w:rPr>
        <w:pict w14:anchorId="1D8F2C2D">
          <v:shape id="_x0000_s5413" type="#_x0000_t202" style="position:absolute;margin-left:15.15pt;margin-top:8.95pt;width:100.5pt;height:34.5pt;z-index:251522048;mso-wrap-edited:f" wrapcoords="0 0 21600 0 21600 21600 0 21600 0 0" filled="f" stroked="f">
            <v:textbox style="mso-next-textbox:#_x0000_s5413">
              <w:txbxContent>
                <w:p w14:paraId="1A94E43C" w14:textId="77777777" w:rsidR="00766D8F" w:rsidRPr="008929D6" w:rsidRDefault="00766D8F" w:rsidP="00FC04C9">
                  <w:pPr>
                    <w:adjustRightInd w:val="0"/>
                    <w:snapToGrid w:val="0"/>
                    <w:jc w:val="center"/>
                    <w:rPr>
                      <w:rFonts w:ascii="Arial" w:hAnsi="Arial" w:cs="Arial"/>
                      <w:sz w:val="18"/>
                      <w:szCs w:val="18"/>
                    </w:rPr>
                  </w:pPr>
                  <w:r w:rsidRPr="008929D6">
                    <w:rPr>
                      <w:rFonts w:ascii="Arial" w:hAnsi="Arial" w:cs="Arial"/>
                      <w:sz w:val="18"/>
                      <w:szCs w:val="18"/>
                    </w:rPr>
                    <w:t>Does the error occur after reinstallation?</w:t>
                  </w:r>
                </w:p>
              </w:txbxContent>
            </v:textbox>
          </v:shape>
        </w:pict>
      </w:r>
    </w:p>
    <w:p w14:paraId="68BC77F8" w14:textId="77777777" w:rsidR="00FC04C9" w:rsidRPr="00C8323D" w:rsidRDefault="00FC04C9" w:rsidP="00361970">
      <w:pPr>
        <w:jc w:val="left"/>
      </w:pPr>
    </w:p>
    <w:p w14:paraId="21535D48" w14:textId="77777777" w:rsidR="00FC04C9" w:rsidRPr="00C8323D" w:rsidRDefault="00FC04C9" w:rsidP="00361970">
      <w:pPr>
        <w:jc w:val="left"/>
      </w:pPr>
    </w:p>
    <w:p w14:paraId="162E541F" w14:textId="77777777" w:rsidR="00FC04C9" w:rsidRPr="00C8323D" w:rsidRDefault="00FC04C9" w:rsidP="00361970">
      <w:pPr>
        <w:jc w:val="left"/>
      </w:pPr>
    </w:p>
    <w:p w14:paraId="0A5DEF40" w14:textId="77777777" w:rsidR="00FC04C9" w:rsidRPr="00C8323D" w:rsidRDefault="00FC04C9" w:rsidP="00361970">
      <w:pPr>
        <w:jc w:val="left"/>
      </w:pPr>
    </w:p>
    <w:p w14:paraId="50B01063" w14:textId="77777777" w:rsidR="00FC04C9" w:rsidRPr="00C8323D" w:rsidRDefault="004C7864" w:rsidP="00361970">
      <w:pPr>
        <w:jc w:val="left"/>
      </w:pPr>
      <w:r>
        <w:rPr>
          <w:noProof/>
        </w:rPr>
        <w:pict w14:anchorId="189E85CE">
          <v:rect id="_x0000_s6434" style="position:absolute;margin-left:181.4pt;margin-top:13.45pt;width:331.25pt;height:143.1pt;z-index:251699200;mso-wrap-edited:f" wrapcoords="-83 -95 -83 21600 21683 21600 21683 -95 -83 -95" strokeweight="1.5pt">
            <v:textbox style="mso-next-textbox:#_x0000_s6434">
              <w:txbxContent>
                <w:p w14:paraId="15059B43" w14:textId="77777777" w:rsidR="00766D8F" w:rsidRPr="007B6F3E" w:rsidRDefault="00766D8F" w:rsidP="00F950AD">
                  <w:pPr>
                    <w:snapToGrid w:val="0"/>
                    <w:jc w:val="left"/>
                    <w:rPr>
                      <w:rFonts w:ascii="Arial" w:hAnsi="Arial" w:cs="Arial"/>
                      <w:sz w:val="18"/>
                      <w:szCs w:val="18"/>
                    </w:rPr>
                  </w:pPr>
                  <w:r w:rsidRPr="007B6F3E">
                    <w:rPr>
                      <w:rFonts w:ascii="Arial" w:hAnsi="Arial" w:cs="Arial" w:hint="eastAsia"/>
                      <w:sz w:val="18"/>
                      <w:szCs w:val="18"/>
                    </w:rPr>
                    <w:t>#</w:t>
                  </w:r>
                  <w:r w:rsidRPr="007B6F3E">
                    <w:rPr>
                      <w:rFonts w:ascii="Arial" w:hAnsi="Arial" w:cs="Arial"/>
                      <w:sz w:val="18"/>
                      <w:szCs w:val="18"/>
                    </w:rPr>
                    <w:t>3: About installation logs</w:t>
                  </w:r>
                </w:p>
                <w:p w14:paraId="13222313" w14:textId="77777777" w:rsidR="00766D8F" w:rsidRPr="007B6F3E" w:rsidRDefault="00766D8F" w:rsidP="00F950AD">
                  <w:pPr>
                    <w:snapToGrid w:val="0"/>
                    <w:jc w:val="left"/>
                    <w:rPr>
                      <w:rFonts w:ascii="Arial" w:hAnsi="Arial" w:cs="Arial"/>
                      <w:sz w:val="18"/>
                      <w:szCs w:val="18"/>
                    </w:rPr>
                  </w:pPr>
                  <w:r w:rsidRPr="007B6F3E">
                    <w:rPr>
                      <w:rFonts w:ascii="Arial" w:hAnsi="Arial" w:cs="Arial"/>
                      <w:sz w:val="18"/>
                      <w:szCs w:val="18"/>
                    </w:rPr>
                    <w:t>If you are able to execute the log file collection command, use the command to gather data.</w:t>
                  </w:r>
                </w:p>
                <w:p w14:paraId="1FA83931" w14:textId="475A3F16" w:rsidR="00766D8F" w:rsidRPr="007B6F3E" w:rsidRDefault="00766D8F" w:rsidP="00F950AD">
                  <w:pPr>
                    <w:snapToGrid w:val="0"/>
                    <w:jc w:val="left"/>
                    <w:rPr>
                      <w:rFonts w:ascii="Arial" w:hAnsi="Arial" w:cs="Arial"/>
                      <w:sz w:val="18"/>
                      <w:szCs w:val="18"/>
                    </w:rPr>
                  </w:pPr>
                  <w:r w:rsidRPr="007B6F3E">
                    <w:rPr>
                      <w:rFonts w:ascii="Arial" w:hAnsi="Arial" w:cs="Arial"/>
                      <w:sz w:val="18"/>
                      <w:szCs w:val="18"/>
                    </w:rPr>
                    <w:t xml:space="preserve">(For details, see </w:t>
                  </w:r>
                  <w:r w:rsidRPr="007B6F3E">
                    <w:rPr>
                      <w:rFonts w:ascii="Arial" w:hAnsi="Arial" w:cs="Arial"/>
                      <w:sz w:val="18"/>
                      <w:szCs w:val="18"/>
                    </w:rPr>
                    <w:fldChar w:fldCharType="begin"/>
                  </w:r>
                  <w:r w:rsidRPr="007B6F3E">
                    <w:rPr>
                      <w:rFonts w:ascii="Arial" w:hAnsi="Arial" w:cs="Arial"/>
                      <w:sz w:val="18"/>
                      <w:szCs w:val="18"/>
                    </w:rPr>
                    <w:instrText xml:space="preserve"> REF _Ref266950888 \r \h  \* MERGEFORMAT </w:instrText>
                  </w:r>
                  <w:r w:rsidRPr="007B6F3E">
                    <w:rPr>
                      <w:rFonts w:ascii="Arial" w:hAnsi="Arial" w:cs="Arial"/>
                      <w:sz w:val="18"/>
                      <w:szCs w:val="18"/>
                    </w:rPr>
                  </w:r>
                  <w:r w:rsidRPr="007B6F3E">
                    <w:rPr>
                      <w:rFonts w:ascii="Arial" w:hAnsi="Arial" w:cs="Arial"/>
                      <w:sz w:val="18"/>
                      <w:szCs w:val="18"/>
                    </w:rPr>
                    <w:fldChar w:fldCharType="separate"/>
                  </w:r>
                  <w:r>
                    <w:rPr>
                      <w:rFonts w:ascii="Arial" w:hAnsi="Arial" w:cs="Arial"/>
                      <w:sz w:val="18"/>
                      <w:szCs w:val="18"/>
                    </w:rPr>
                    <w:t>2.2.1</w:t>
                  </w:r>
                  <w:r w:rsidRPr="007B6F3E">
                    <w:rPr>
                      <w:rFonts w:ascii="Arial" w:hAnsi="Arial" w:cs="Arial"/>
                      <w:sz w:val="18"/>
                      <w:szCs w:val="18"/>
                    </w:rPr>
                    <w:fldChar w:fldCharType="end"/>
                  </w:r>
                  <w:r w:rsidRPr="007B6F3E">
                    <w:rPr>
                      <w:rFonts w:ascii="Arial" w:hAnsi="Arial" w:cs="Arial"/>
                      <w:sz w:val="18"/>
                      <w:szCs w:val="18"/>
                    </w:rPr>
                    <w:t xml:space="preserve"> </w:t>
                  </w:r>
                  <w:r w:rsidRPr="007B6F3E">
                    <w:rPr>
                      <w:rFonts w:ascii="Arial" w:hAnsi="Arial" w:cs="Arial"/>
                      <w:sz w:val="18"/>
                      <w:szCs w:val="18"/>
                    </w:rPr>
                    <w:fldChar w:fldCharType="begin"/>
                  </w:r>
                  <w:r w:rsidRPr="007B6F3E">
                    <w:rPr>
                      <w:rFonts w:ascii="Arial" w:hAnsi="Arial" w:cs="Arial"/>
                      <w:sz w:val="18"/>
                      <w:szCs w:val="18"/>
                    </w:rPr>
                    <w:instrText xml:space="preserve"> REF _Ref266950888 \h  \* MERGEFORMAT </w:instrText>
                  </w:r>
                  <w:r w:rsidRPr="007B6F3E">
                    <w:rPr>
                      <w:rFonts w:ascii="Arial" w:hAnsi="Arial" w:cs="Arial"/>
                      <w:sz w:val="18"/>
                      <w:szCs w:val="18"/>
                    </w:rPr>
                  </w:r>
                  <w:r w:rsidRPr="007B6F3E">
                    <w:rPr>
                      <w:rFonts w:ascii="Arial" w:hAnsi="Arial" w:cs="Arial"/>
                      <w:sz w:val="18"/>
                      <w:szCs w:val="18"/>
                    </w:rPr>
                    <w:fldChar w:fldCharType="separate"/>
                  </w:r>
                  <w:r w:rsidRPr="00AF7757">
                    <w:rPr>
                      <w:rFonts w:ascii="Arial" w:hAnsi="Arial" w:cs="Arial"/>
                      <w:sz w:val="18"/>
                      <w:szCs w:val="18"/>
                    </w:rPr>
                    <w:t>Using the Common Services log file collection command (csgetras)</w:t>
                  </w:r>
                  <w:r w:rsidRPr="007B6F3E">
                    <w:rPr>
                      <w:rFonts w:ascii="Arial" w:hAnsi="Arial" w:cs="Arial"/>
                      <w:sz w:val="18"/>
                      <w:szCs w:val="18"/>
                    </w:rPr>
                    <w:fldChar w:fldCharType="end"/>
                  </w:r>
                  <w:r w:rsidRPr="007B6F3E">
                    <w:rPr>
                      <w:rFonts w:ascii="Arial" w:hAnsi="Arial" w:cs="Arial"/>
                      <w:sz w:val="18"/>
                      <w:szCs w:val="18"/>
                    </w:rPr>
                    <w:t>).</w:t>
                  </w:r>
                </w:p>
                <w:p w14:paraId="13A6C380" w14:textId="77777777" w:rsidR="00766D8F" w:rsidRPr="007B6F3E" w:rsidRDefault="00766D8F" w:rsidP="00F950AD">
                  <w:pPr>
                    <w:snapToGrid w:val="0"/>
                    <w:jc w:val="left"/>
                    <w:rPr>
                      <w:rFonts w:ascii="Arial" w:hAnsi="Arial" w:cs="Arial"/>
                      <w:sz w:val="18"/>
                      <w:szCs w:val="18"/>
                    </w:rPr>
                  </w:pPr>
                  <w:r w:rsidRPr="007B6F3E">
                    <w:rPr>
                      <w:rFonts w:ascii="Arial" w:hAnsi="Arial" w:cs="Arial"/>
                      <w:sz w:val="18"/>
                      <w:szCs w:val="18"/>
                    </w:rPr>
                    <w:t>If you are unable to execute the command, collect the following data manually:</w:t>
                  </w:r>
                </w:p>
                <w:p w14:paraId="7FA6CFE6" w14:textId="77777777" w:rsidR="00766D8F" w:rsidRPr="00A54B21" w:rsidRDefault="00766D8F" w:rsidP="00F950AD">
                  <w:pPr>
                    <w:snapToGrid w:val="0"/>
                    <w:jc w:val="left"/>
                    <w:rPr>
                      <w:rFonts w:ascii="Arial" w:hAnsi="Arial" w:cs="Arial"/>
                      <w:sz w:val="18"/>
                      <w:szCs w:val="18"/>
                      <w:highlight w:val="yellow"/>
                    </w:rPr>
                  </w:pPr>
                </w:p>
                <w:p w14:paraId="3D82B8EB" w14:textId="77777777" w:rsidR="00766D8F" w:rsidRPr="007B6F3E" w:rsidRDefault="00766D8F" w:rsidP="00F950AD">
                  <w:pPr>
                    <w:numPr>
                      <w:ilvl w:val="0"/>
                      <w:numId w:val="17"/>
                    </w:numPr>
                    <w:tabs>
                      <w:tab w:val="clear" w:pos="420"/>
                      <w:tab w:val="num" w:pos="210"/>
                    </w:tabs>
                    <w:snapToGrid w:val="0"/>
                    <w:ind w:left="210" w:hanging="210"/>
                    <w:jc w:val="left"/>
                    <w:rPr>
                      <w:rFonts w:ascii="Arial" w:hAnsi="Arial" w:cs="Arial"/>
                      <w:sz w:val="18"/>
                      <w:szCs w:val="18"/>
                    </w:rPr>
                  </w:pPr>
                  <w:r w:rsidRPr="007B6F3E">
                    <w:rPr>
                      <w:rFonts w:ascii="Arial" w:hAnsi="Arial" w:cs="Arial"/>
                      <w:sz w:val="18"/>
                      <w:szCs w:val="18"/>
                    </w:rPr>
                    <w:t xml:space="preserve">All files in </w:t>
                  </w:r>
                  <w:r w:rsidRPr="007B6F3E">
                    <w:rPr>
                      <w:rFonts w:ascii="Arial" w:hAnsi="Arial" w:cs="Arial"/>
                      <w:i/>
                      <w:sz w:val="18"/>
                      <w:szCs w:val="18"/>
                    </w:rPr>
                    <w:t>&lt;log-dir&gt;</w:t>
                  </w:r>
                </w:p>
                <w:p w14:paraId="5AFCEDB4" w14:textId="77777777" w:rsidR="00766D8F" w:rsidRPr="00A54B21" w:rsidRDefault="00766D8F" w:rsidP="00F950AD">
                  <w:pPr>
                    <w:snapToGrid w:val="0"/>
                    <w:jc w:val="left"/>
                    <w:rPr>
                      <w:rFonts w:ascii="Arial" w:hAnsi="Arial" w:cs="Arial"/>
                      <w:sz w:val="18"/>
                      <w:szCs w:val="18"/>
                      <w:highlight w:val="yellow"/>
                    </w:rPr>
                  </w:pPr>
                </w:p>
                <w:p w14:paraId="34380688" w14:textId="77777777" w:rsidR="00766D8F" w:rsidRPr="007B6F3E" w:rsidRDefault="00766D8F" w:rsidP="00F950AD">
                  <w:pPr>
                    <w:snapToGrid w:val="0"/>
                    <w:jc w:val="left"/>
                    <w:rPr>
                      <w:rFonts w:ascii="Arial" w:hAnsi="Arial" w:cs="Arial"/>
                      <w:sz w:val="18"/>
                      <w:szCs w:val="18"/>
                    </w:rPr>
                  </w:pPr>
                  <w:r w:rsidRPr="007B6F3E">
                    <w:rPr>
                      <w:rFonts w:ascii="Arial" w:hAnsi="Arial" w:cs="Arial" w:hint="eastAsia"/>
                      <w:sz w:val="18"/>
                      <w:szCs w:val="18"/>
                    </w:rPr>
                    <w:t xml:space="preserve">In addition, </w:t>
                  </w:r>
                  <w:r w:rsidRPr="007B6F3E">
                    <w:rPr>
                      <w:rFonts w:ascii="Arial" w:hAnsi="Arial" w:cs="Arial"/>
                      <w:sz w:val="18"/>
                      <w:szCs w:val="18"/>
                    </w:rPr>
                    <w:t xml:space="preserve">collect the following file if it exists in your system (this file </w:t>
                  </w:r>
                  <w:r w:rsidRPr="007B6F3E">
                    <w:rPr>
                      <w:rFonts w:ascii="Arial" w:hAnsi="Arial" w:cs="Arial" w:hint="eastAsia"/>
                      <w:sz w:val="18"/>
                      <w:szCs w:val="18"/>
                    </w:rPr>
                    <w:t xml:space="preserve">might not exist </w:t>
                  </w:r>
                  <w:r w:rsidRPr="007B6F3E">
                    <w:rPr>
                      <w:rFonts w:ascii="Arial" w:hAnsi="Arial" w:cs="Arial"/>
                      <w:sz w:val="18"/>
                      <w:szCs w:val="18"/>
                    </w:rPr>
                    <w:t xml:space="preserve">in </w:t>
                  </w:r>
                  <w:r w:rsidRPr="007B6F3E">
                    <w:rPr>
                      <w:rFonts w:ascii="Arial" w:hAnsi="Arial" w:cs="Arial" w:hint="eastAsia"/>
                      <w:sz w:val="18"/>
                      <w:szCs w:val="18"/>
                    </w:rPr>
                    <w:t xml:space="preserve">some </w:t>
                  </w:r>
                  <w:r w:rsidRPr="007B6F3E">
                    <w:rPr>
                      <w:rFonts w:ascii="Arial" w:hAnsi="Arial" w:cs="Arial"/>
                      <w:sz w:val="18"/>
                      <w:szCs w:val="18"/>
                    </w:rPr>
                    <w:t>installation</w:t>
                  </w:r>
                  <w:r w:rsidRPr="007B6F3E">
                    <w:rPr>
                      <w:rFonts w:ascii="Arial" w:hAnsi="Arial" w:cs="Arial" w:hint="eastAsia"/>
                      <w:sz w:val="18"/>
                      <w:szCs w:val="18"/>
                    </w:rPr>
                    <w:t>s</w:t>
                  </w:r>
                  <w:r w:rsidRPr="007B6F3E">
                    <w:rPr>
                      <w:rFonts w:ascii="Arial" w:hAnsi="Arial" w:cs="Arial"/>
                      <w:sz w:val="18"/>
                      <w:szCs w:val="18"/>
                    </w:rPr>
                    <w:t>).</w:t>
                  </w:r>
                </w:p>
                <w:p w14:paraId="645F57B6" w14:textId="77777777" w:rsidR="00766D8F" w:rsidRPr="00F950AD" w:rsidRDefault="00766D8F" w:rsidP="00F950AD">
                  <w:pPr>
                    <w:snapToGrid w:val="0"/>
                    <w:ind w:left="210"/>
                    <w:jc w:val="left"/>
                    <w:rPr>
                      <w:rFonts w:ascii="Courier New" w:hAnsi="Courier New" w:cs="Courier New"/>
                      <w:sz w:val="18"/>
                      <w:szCs w:val="18"/>
                    </w:rPr>
                  </w:pPr>
                  <w:r w:rsidRPr="00F950AD">
                    <w:rPr>
                      <w:rFonts w:ascii="Courier New" w:hAnsi="Courier New" w:cs="Courier New"/>
                      <w:sz w:val="18"/>
                      <w:szCs w:val="18"/>
                    </w:rPr>
                    <w:t>/tmp/comserv_inst_</w:t>
                  </w:r>
                  <w:r w:rsidRPr="00F950AD">
                    <w:rPr>
                      <w:rFonts w:ascii="Courier New" w:hAnsi="Courier New" w:cs="Courier New"/>
                      <w:i/>
                      <w:iCs/>
                      <w:sz w:val="18"/>
                      <w:szCs w:val="18"/>
                    </w:rPr>
                    <w:t>yyyymmdd-HHMMSS</w:t>
                  </w:r>
                  <w:r w:rsidRPr="00F950AD">
                    <w:rPr>
                      <w:rFonts w:ascii="Courier New" w:hAnsi="Courier New" w:cs="Courier New"/>
                      <w:sz w:val="18"/>
                      <w:szCs w:val="18"/>
                    </w:rPr>
                    <w:t>.log</w:t>
                  </w:r>
                </w:p>
              </w:txbxContent>
            </v:textbox>
          </v:rect>
        </w:pict>
      </w:r>
      <w:r>
        <w:rPr>
          <w:noProof/>
        </w:rPr>
        <w:pict w14:anchorId="147FDFF1">
          <v:line id="_x0000_s5397" style="position:absolute;flip:x;z-index:251514880;mso-wrap-edited:f" from="65.3pt,1.45pt" to="65.3pt,58.45pt" wrapcoords="0 0 0 16457 0 18514 0 21343 0 21343 0 18514 0 16457 0 0 0 0" strokeweight="1.5pt">
            <v:stroke endarrow="block"/>
          </v:line>
        </w:pict>
      </w:r>
    </w:p>
    <w:p w14:paraId="0D719144" w14:textId="77777777" w:rsidR="00FC04C9" w:rsidRPr="00C8323D" w:rsidRDefault="00FC04C9" w:rsidP="00361970">
      <w:pPr>
        <w:jc w:val="left"/>
      </w:pPr>
    </w:p>
    <w:p w14:paraId="58DE9560" w14:textId="77777777" w:rsidR="00FC04C9" w:rsidRPr="00C8323D" w:rsidRDefault="004C7864" w:rsidP="00361970">
      <w:pPr>
        <w:jc w:val="left"/>
      </w:pPr>
      <w:r>
        <w:rPr>
          <w:noProof/>
        </w:rPr>
        <w:pict w14:anchorId="08BEEB8F">
          <v:shape id="_x0000_s5387" type="#_x0000_t202" style="position:absolute;margin-left:-23.9pt;margin-top:23.2pt;width:180.2pt;height:50.1pt;z-index:251507712;mso-wrap-edited:f" wrapcoords="-83 -322 -83 21600 21683 21600 21683 -322 -83 -322" strokeweight="1.5pt">
            <v:textbox style="mso-next-textbox:#_x0000_s5387">
              <w:txbxContent>
                <w:p w14:paraId="0A15E7ED" w14:textId="77777777" w:rsidR="00766D8F" w:rsidRPr="00E111F8" w:rsidRDefault="00766D8F" w:rsidP="006A0C22">
                  <w:pPr>
                    <w:spacing w:line="0" w:lineRule="atLeast"/>
                    <w:jc w:val="center"/>
                    <w:rPr>
                      <w:rFonts w:ascii="Arial" w:hAnsi="Arial" w:cs="Arial"/>
                      <w:szCs w:val="21"/>
                    </w:rPr>
                  </w:pPr>
                  <w:r w:rsidRPr="00E111F8">
                    <w:rPr>
                      <w:rFonts w:ascii="Arial" w:hAnsi="Arial" w:cs="Arial"/>
                      <w:szCs w:val="21"/>
                    </w:rPr>
                    <w:t>Analyze log data</w:t>
                  </w:r>
                  <w:r>
                    <w:rPr>
                      <w:rFonts w:ascii="Arial" w:hAnsi="Arial" w:cs="Arial" w:hint="eastAsia"/>
                      <w:szCs w:val="21"/>
                    </w:rPr>
                    <w:t>.</w:t>
                  </w:r>
                </w:p>
                <w:p w14:paraId="056F3263" w14:textId="77777777" w:rsidR="00766D8F" w:rsidRPr="00E111F8" w:rsidRDefault="00766D8F" w:rsidP="006A0C22">
                  <w:pPr>
                    <w:pStyle w:val="afa"/>
                    <w:adjustRightInd/>
                    <w:spacing w:line="0" w:lineRule="atLeast"/>
                    <w:jc w:val="center"/>
                    <w:textAlignment w:val="auto"/>
                    <w:rPr>
                      <w:rFonts w:ascii="Century" w:eastAsia="ＭＳ 明朝"/>
                      <w:kern w:val="2"/>
                      <w:szCs w:val="18"/>
                    </w:rPr>
                  </w:pPr>
                  <w:r w:rsidRPr="00E111F8">
                    <w:rPr>
                      <w:rFonts w:ascii="Arial" w:eastAsia="ＭＳ 明朝" w:hAnsi="Arial" w:cs="Arial"/>
                      <w:kern w:val="2"/>
                      <w:szCs w:val="18"/>
                    </w:rPr>
                    <w:t xml:space="preserve">- Analyze the installation log data as described in the </w:t>
                  </w:r>
                  <w:r>
                    <w:rPr>
                      <w:rFonts w:ascii="Arial" w:eastAsia="ＭＳ 明朝" w:hAnsi="Arial" w:cs="Arial"/>
                      <w:i/>
                      <w:kern w:val="2"/>
                      <w:szCs w:val="18"/>
                    </w:rPr>
                    <w:t>Common Services</w:t>
                  </w:r>
                  <w:r w:rsidRPr="00E111F8">
                    <w:rPr>
                      <w:rFonts w:ascii="Arial" w:eastAsia="ＭＳ 明朝" w:hAnsi="Arial" w:cs="Arial"/>
                      <w:i/>
                      <w:kern w:val="2"/>
                      <w:szCs w:val="18"/>
                    </w:rPr>
                    <w:t xml:space="preserve"> </w:t>
                  </w:r>
                  <w:r w:rsidRPr="00E111F8">
                    <w:rPr>
                      <w:rFonts w:ascii="Arial" w:hAnsi="Arial" w:cs="Arial"/>
                      <w:i/>
                      <w:szCs w:val="18"/>
                    </w:rPr>
                    <w:t>Log Analysis Guide</w:t>
                  </w:r>
                  <w:r w:rsidRPr="00E111F8">
                    <w:rPr>
                      <w:rFonts w:ascii="Arial" w:hAnsi="Arial" w:cs="Arial"/>
                      <w:szCs w:val="18"/>
                    </w:rPr>
                    <w:t>.</w:t>
                  </w:r>
                </w:p>
              </w:txbxContent>
            </v:textbox>
          </v:shape>
        </w:pict>
      </w:r>
    </w:p>
    <w:p w14:paraId="6E155C23" w14:textId="77777777" w:rsidR="00FC04C9" w:rsidRPr="00C8323D" w:rsidRDefault="00FC04C9" w:rsidP="00361970">
      <w:pPr>
        <w:jc w:val="left"/>
      </w:pPr>
    </w:p>
    <w:p w14:paraId="447CA9DE" w14:textId="77777777" w:rsidR="00FC04C9" w:rsidRPr="00C8323D" w:rsidRDefault="00FC04C9" w:rsidP="00361970">
      <w:pPr>
        <w:jc w:val="left"/>
      </w:pPr>
    </w:p>
    <w:p w14:paraId="7D8D8CED" w14:textId="149B8703" w:rsidR="00FC04C9" w:rsidRPr="00C8323D" w:rsidRDefault="004C7864" w:rsidP="00361970">
      <w:pPr>
        <w:jc w:val="left"/>
      </w:pPr>
      <w:r>
        <w:rPr>
          <w:noProof/>
        </w:rPr>
        <w:pict w14:anchorId="2E236259">
          <v:line id="_x0000_s7022" style="position:absolute;flip:x;z-index:251506688;mso-wrap-edited:f" from="64.85pt,17.15pt" to="64.85pt,31.1pt" wrapcoords="0 0 0 13042 0 16709 0 21600 0 21600 0 16709 0 13042 0 0 0 0" strokeweight="1.5pt">
            <v:stroke endarrow="block"/>
          </v:line>
        </w:pict>
      </w:r>
    </w:p>
    <w:p w14:paraId="3A6453CA" w14:textId="3E9DFCCE" w:rsidR="00FC04C9" w:rsidRPr="00C8323D" w:rsidRDefault="004C7864" w:rsidP="00361970">
      <w:pPr>
        <w:jc w:val="left"/>
      </w:pPr>
      <w:r>
        <w:rPr>
          <w:noProof/>
          <w:lang w:bidi="th-TH"/>
        </w:rPr>
        <w:pict w14:anchorId="1F5F799C">
          <v:group id="_x0000_s6146" style="position:absolute;margin-left:1.8pt;margin-top:13.1pt;width:127.75pt;height:34.8pt;z-index:251584512" coordorigin="1454,13870" coordsize="2555,696">
            <v:rect id="_x0000_s5415" style="position:absolute;left:1454;top:13870;width:2550;height:690" strokeweight="1.5pt"/>
            <v:shape id="_x0000_s5416" type="#_x0000_t202" style="position:absolute;left:1489;top:13944;width:2520;height:622" filled="f" stroked="f">
              <v:textbox style="mso-next-textbox:#_x0000_s5416">
                <w:txbxContent>
                  <w:p w14:paraId="35538039" w14:textId="77777777" w:rsidR="00766D8F" w:rsidRPr="008929D6" w:rsidRDefault="00766D8F" w:rsidP="00432B54">
                    <w:pPr>
                      <w:spacing w:line="0" w:lineRule="atLeast"/>
                      <w:jc w:val="center"/>
                      <w:rPr>
                        <w:rFonts w:ascii="Arial" w:hAnsi="Arial" w:cs="Arial"/>
                        <w:sz w:val="18"/>
                        <w:szCs w:val="18"/>
                      </w:rPr>
                    </w:pPr>
                    <w:r w:rsidRPr="008929D6">
                      <w:rPr>
                        <w:rFonts w:ascii="Arial" w:hAnsi="Arial" w:cs="Arial"/>
                        <w:sz w:val="18"/>
                        <w:szCs w:val="18"/>
                      </w:rPr>
                      <w:t>Ask the support department to investigate.</w:t>
                    </w:r>
                  </w:p>
                  <w:p w14:paraId="5F6ADB41" w14:textId="77777777" w:rsidR="00766D8F" w:rsidRPr="008929D6" w:rsidRDefault="00766D8F" w:rsidP="00432B54">
                    <w:pPr>
                      <w:adjustRightInd w:val="0"/>
                      <w:snapToGrid w:val="0"/>
                      <w:jc w:val="center"/>
                      <w:rPr>
                        <w:sz w:val="18"/>
                        <w:szCs w:val="18"/>
                      </w:rPr>
                    </w:pPr>
                  </w:p>
                </w:txbxContent>
              </v:textbox>
            </v:shape>
          </v:group>
        </w:pict>
      </w:r>
    </w:p>
    <w:p w14:paraId="35EF313E" w14:textId="77777777" w:rsidR="00FC04C9" w:rsidRPr="00C8323D" w:rsidRDefault="00FC04C9" w:rsidP="00361970">
      <w:pPr>
        <w:jc w:val="left"/>
      </w:pPr>
    </w:p>
    <w:p w14:paraId="3440EE97" w14:textId="6EB679F7" w:rsidR="00FC04C9" w:rsidRPr="00C8323D" w:rsidRDefault="00FC04C9" w:rsidP="00361970">
      <w:pPr>
        <w:jc w:val="left"/>
      </w:pPr>
    </w:p>
    <w:p w14:paraId="6971EF44" w14:textId="77777777" w:rsidR="00E7314C" w:rsidRPr="00C8323D" w:rsidRDefault="00E7314C" w:rsidP="00361970">
      <w:pPr>
        <w:jc w:val="left"/>
      </w:pPr>
    </w:p>
    <w:p w14:paraId="3A0DF33E" w14:textId="74C32337" w:rsidR="00241CA1" w:rsidRPr="00C8323D" w:rsidRDefault="00DD1E6E" w:rsidP="00C84715">
      <w:pPr>
        <w:pStyle w:val="a6"/>
        <w:ind w:left="210"/>
      </w:pPr>
      <w:r w:rsidRPr="00C8323D">
        <w:t>Figure</w:t>
      </w:r>
      <w:r w:rsidR="00241CA1" w:rsidRPr="00C8323D">
        <w:t xml:space="preserve"> </w:t>
      </w:r>
      <w:r w:rsidR="0018576B">
        <w:t>1</w:t>
      </w:r>
      <w:r w:rsidRPr="00C8323D">
        <w:t>-</w:t>
      </w:r>
      <w:r w:rsidR="0018576B">
        <w:t>1</w:t>
      </w:r>
      <w:r w:rsidR="00241CA1" w:rsidRPr="00C8323D">
        <w:t xml:space="preserve"> </w:t>
      </w:r>
      <w:r w:rsidRPr="00C8323D">
        <w:t xml:space="preserve">Flow of response to </w:t>
      </w:r>
      <w:r w:rsidR="00E6456C" w:rsidRPr="00C8323D">
        <w:rPr>
          <w:rFonts w:hint="eastAsia"/>
          <w:lang w:eastAsia="ja-JP"/>
        </w:rPr>
        <w:t xml:space="preserve">an </w:t>
      </w:r>
      <w:r w:rsidRPr="00C8323D">
        <w:t>installation error</w:t>
      </w:r>
    </w:p>
    <w:p w14:paraId="69A202E9" w14:textId="77777777" w:rsidR="00724728" w:rsidRPr="00C8323D" w:rsidRDefault="00724728" w:rsidP="00361970">
      <w:pPr>
        <w:jc w:val="left"/>
      </w:pPr>
    </w:p>
    <w:p w14:paraId="0756A5F9" w14:textId="14D31F86" w:rsidR="00FC04C9" w:rsidRPr="00C8323D" w:rsidRDefault="00DD1E6E" w:rsidP="009E5CEB">
      <w:pPr>
        <w:pStyle w:val="3"/>
        <w:rPr>
          <w:lang w:val="en-US"/>
        </w:rPr>
      </w:pPr>
      <w:bookmarkStart w:id="120" w:name="_Ref268705416"/>
      <w:bookmarkStart w:id="121" w:name="_Ref268705419"/>
      <w:bookmarkStart w:id="122" w:name="_Ref268705712"/>
      <w:bookmarkStart w:id="123" w:name="_Ref268705715"/>
      <w:bookmarkStart w:id="124" w:name="_Toc354574532"/>
      <w:bookmarkStart w:id="125" w:name="_Toc23164991"/>
      <w:bookmarkStart w:id="126" w:name="_Toc191909568"/>
      <w:r w:rsidRPr="00C8323D">
        <w:rPr>
          <w:lang w:val="en-US"/>
        </w:rPr>
        <w:lastRenderedPageBreak/>
        <w:t>Failure during upgrade installation</w:t>
      </w:r>
      <w:bookmarkEnd w:id="120"/>
      <w:bookmarkEnd w:id="121"/>
      <w:bookmarkEnd w:id="122"/>
      <w:bookmarkEnd w:id="123"/>
      <w:bookmarkEnd w:id="124"/>
      <w:bookmarkEnd w:id="125"/>
      <w:bookmarkEnd w:id="126"/>
    </w:p>
    <w:p w14:paraId="222A0891" w14:textId="56D8366A" w:rsidR="00FC04C9" w:rsidRDefault="008575AA" w:rsidP="00361970">
      <w:pPr>
        <w:ind w:firstLine="210"/>
        <w:jc w:val="left"/>
      </w:pPr>
      <w:r w:rsidRPr="00F107BA">
        <w:rPr>
          <w:rFonts w:hint="eastAsia"/>
        </w:rPr>
        <w:t xml:space="preserve">Refer to the procedure in </w:t>
      </w:r>
      <w:r w:rsidR="00F36A1A" w:rsidRPr="009E5CEB">
        <w:rPr>
          <w:rFonts w:ascii="Arial" w:hAnsi="Arial" w:cs="Arial"/>
          <w:sz w:val="18"/>
          <w:szCs w:val="18"/>
        </w:rPr>
        <w:fldChar w:fldCharType="begin"/>
      </w:r>
      <w:r w:rsidR="00F36A1A" w:rsidRPr="009E5CEB">
        <w:rPr>
          <w:rFonts w:ascii="Arial" w:hAnsi="Arial" w:cs="Arial"/>
          <w:sz w:val="18"/>
          <w:szCs w:val="18"/>
        </w:rPr>
        <w:instrText xml:space="preserve"> REF _Ref265746689 \r \h  \* MERGEFORMAT </w:instrText>
      </w:r>
      <w:r w:rsidR="00F36A1A" w:rsidRPr="009E5CEB">
        <w:rPr>
          <w:rFonts w:ascii="Arial" w:hAnsi="Arial" w:cs="Arial"/>
          <w:sz w:val="18"/>
          <w:szCs w:val="18"/>
        </w:rPr>
      </w:r>
      <w:r w:rsidR="00F36A1A" w:rsidRPr="009E5CEB">
        <w:rPr>
          <w:rFonts w:ascii="Arial" w:hAnsi="Arial" w:cs="Arial"/>
          <w:sz w:val="18"/>
          <w:szCs w:val="18"/>
        </w:rPr>
        <w:fldChar w:fldCharType="separate"/>
      </w:r>
      <w:r w:rsidR="004E178B">
        <w:rPr>
          <w:rFonts w:ascii="Arial" w:hAnsi="Arial" w:cs="Arial"/>
          <w:sz w:val="18"/>
          <w:szCs w:val="18"/>
        </w:rPr>
        <w:t>1.5.1</w:t>
      </w:r>
      <w:r w:rsidR="00F36A1A" w:rsidRPr="009E5CEB">
        <w:rPr>
          <w:rFonts w:ascii="Arial" w:hAnsi="Arial" w:cs="Arial"/>
          <w:sz w:val="18"/>
          <w:szCs w:val="18"/>
        </w:rPr>
        <w:fldChar w:fldCharType="end"/>
      </w:r>
      <w:r w:rsidR="00F36A1A" w:rsidRPr="009E5CEB">
        <w:rPr>
          <w:rFonts w:ascii="Arial" w:hAnsi="Arial" w:cs="Arial" w:hint="eastAsia"/>
          <w:sz w:val="18"/>
          <w:szCs w:val="18"/>
        </w:rPr>
        <w:t xml:space="preserve"> </w:t>
      </w:r>
      <w:r w:rsidR="00F36A1A" w:rsidRPr="009E5CEB">
        <w:rPr>
          <w:rFonts w:ascii="Arial" w:hAnsi="Arial" w:cs="Arial"/>
          <w:sz w:val="18"/>
          <w:szCs w:val="18"/>
        </w:rPr>
        <w:fldChar w:fldCharType="begin"/>
      </w:r>
      <w:r w:rsidR="00F36A1A" w:rsidRPr="009E5CEB">
        <w:rPr>
          <w:rFonts w:ascii="Arial" w:hAnsi="Arial" w:cs="Arial"/>
          <w:sz w:val="18"/>
          <w:szCs w:val="18"/>
        </w:rPr>
        <w:instrText xml:space="preserve"> REF _Ref265746689 \h  \* MERGEFORMAT </w:instrText>
      </w:r>
      <w:r w:rsidR="00F36A1A" w:rsidRPr="009E5CEB">
        <w:rPr>
          <w:rFonts w:ascii="Arial" w:hAnsi="Arial" w:cs="Arial"/>
          <w:sz w:val="18"/>
          <w:szCs w:val="18"/>
        </w:rPr>
      </w:r>
      <w:r w:rsidR="00F36A1A" w:rsidRPr="009E5CEB">
        <w:rPr>
          <w:rFonts w:ascii="Arial" w:hAnsi="Arial" w:cs="Arial"/>
          <w:sz w:val="18"/>
          <w:szCs w:val="18"/>
        </w:rPr>
        <w:fldChar w:fldCharType="separate"/>
      </w:r>
      <w:r w:rsidR="004E178B" w:rsidRPr="004E178B">
        <w:rPr>
          <w:rFonts w:ascii="Arial" w:hAnsi="Arial" w:cs="Arial"/>
          <w:sz w:val="18"/>
          <w:szCs w:val="18"/>
        </w:rPr>
        <w:t xml:space="preserve">Installation </w:t>
      </w:r>
      <w:r w:rsidR="00F36A1A" w:rsidRPr="009E5CEB">
        <w:rPr>
          <w:rFonts w:ascii="Arial" w:hAnsi="Arial" w:cs="Arial"/>
          <w:sz w:val="18"/>
          <w:szCs w:val="18"/>
        </w:rPr>
        <w:fldChar w:fldCharType="end"/>
      </w:r>
      <w:r w:rsidR="00DD1E6E" w:rsidRPr="00C8323D">
        <w:t>.</w:t>
      </w:r>
    </w:p>
    <w:p w14:paraId="67FBAEE1" w14:textId="77777777" w:rsidR="00F950AD" w:rsidRPr="00745133" w:rsidRDefault="00F950AD" w:rsidP="008575AA">
      <w:pPr>
        <w:rPr>
          <w:lang w:val="en-GB"/>
        </w:rPr>
      </w:pPr>
    </w:p>
    <w:p w14:paraId="32FB52B2" w14:textId="359D272D" w:rsidR="00531EB1" w:rsidRDefault="00531EB1" w:rsidP="00531EB1">
      <w:pPr>
        <w:pStyle w:val="4"/>
      </w:pPr>
      <w:bookmarkStart w:id="127" w:name="_Toc191909569"/>
      <w:bookmarkStart w:id="128" w:name="_Ref135817833"/>
      <w:bookmarkStart w:id="129" w:name="_Ref135817838"/>
      <w:bookmarkStart w:id="130" w:name="_Ref355857124"/>
      <w:bookmarkStart w:id="131" w:name="_Ref355857127"/>
      <w:bookmarkStart w:id="132" w:name="_Toc23164992"/>
      <w:r w:rsidRPr="004C6059">
        <w:t xml:space="preserve">Error in </w:t>
      </w:r>
      <w:r>
        <w:t>database</w:t>
      </w:r>
      <w:r w:rsidRPr="004C6059">
        <w:t xml:space="preserve"> backup during </w:t>
      </w:r>
      <w:r w:rsidRPr="00C8323D">
        <w:rPr>
          <w:lang w:val="en-US"/>
        </w:rPr>
        <w:t xml:space="preserve">upgrade </w:t>
      </w:r>
      <w:r w:rsidRPr="004C6059">
        <w:t>installation.</w:t>
      </w:r>
      <w:bookmarkEnd w:id="127"/>
    </w:p>
    <w:p w14:paraId="6CB68F28" w14:textId="1F576C6F" w:rsidR="00BC4EB4" w:rsidRPr="003411FB" w:rsidRDefault="00BC4EB4" w:rsidP="00BC4EB4">
      <w:pPr>
        <w:ind w:firstLineChars="50" w:firstLine="105"/>
        <w:rPr>
          <w:color w:val="000000"/>
        </w:rPr>
      </w:pPr>
      <w:r w:rsidRPr="003411FB">
        <w:rPr>
          <w:color w:val="000000"/>
        </w:rPr>
        <w:t xml:space="preserve">If </w:t>
      </w:r>
      <w:r>
        <w:t>postgresql15, postgresql15-libs, postgresql15-server</w:t>
      </w:r>
      <w:r w:rsidRPr="003411FB">
        <w:rPr>
          <w:color w:val="000000"/>
        </w:rPr>
        <w:t xml:space="preserve"> do not exist when performing a </w:t>
      </w:r>
      <w:r w:rsidR="00D83EE8" w:rsidRPr="00C8323D">
        <w:t xml:space="preserve">upgrade </w:t>
      </w:r>
      <w:r w:rsidRPr="003411FB">
        <w:rPr>
          <w:color w:val="000000"/>
        </w:rPr>
        <w:t>installation of Common Service</w:t>
      </w:r>
      <w:r>
        <w:rPr>
          <w:color w:val="000000"/>
        </w:rPr>
        <w:t>s</w:t>
      </w:r>
      <w:r w:rsidRPr="003411FB">
        <w:rPr>
          <w:color w:val="000000"/>
        </w:rPr>
        <w:t xml:space="preserve">, the following message will be displayed on the screen and the </w:t>
      </w:r>
      <w:r w:rsidR="00D83EE8" w:rsidRPr="00C8323D">
        <w:t xml:space="preserve">upgrade </w:t>
      </w:r>
      <w:r w:rsidRPr="003411FB">
        <w:rPr>
          <w:color w:val="000000"/>
        </w:rPr>
        <w:t>installation fails.</w:t>
      </w:r>
    </w:p>
    <w:p w14:paraId="329ED4D0" w14:textId="77777777" w:rsidR="00BC4EB4" w:rsidRPr="003411FB" w:rsidRDefault="00BC4EB4" w:rsidP="00BC4EB4">
      <w:pPr>
        <w:ind w:firstLineChars="50" w:firstLine="105"/>
        <w:rPr>
          <w:color w:val="000000"/>
        </w:rPr>
      </w:pPr>
      <w:r w:rsidRPr="003411FB">
        <w:rPr>
          <w:color w:val="000000"/>
        </w:rPr>
        <w:t>"KAOP70007-E The database backup failed. The installation will now end."</w:t>
      </w:r>
    </w:p>
    <w:p w14:paraId="1256FCF7" w14:textId="25A11215" w:rsidR="00BC4EB4" w:rsidRPr="003411FB" w:rsidRDefault="00BC4EB4" w:rsidP="00BC4EB4">
      <w:pPr>
        <w:rPr>
          <w:color w:val="000000"/>
        </w:rPr>
      </w:pPr>
    </w:p>
    <w:p w14:paraId="2E335B8F" w14:textId="77777777" w:rsidR="00BC4EB4" w:rsidRPr="003411FB" w:rsidRDefault="00BC4EB4" w:rsidP="00BC4EB4">
      <w:pPr>
        <w:rPr>
          <w:color w:val="000000"/>
        </w:rPr>
      </w:pPr>
      <w:r w:rsidRPr="003411FB">
        <w:rPr>
          <w:color w:val="000000"/>
        </w:rPr>
        <w:t>Please follow the steps below:</w:t>
      </w:r>
    </w:p>
    <w:p w14:paraId="034C4FE6" w14:textId="5A699A2F" w:rsidR="00BC4EB4" w:rsidRDefault="00BC4EB4" w:rsidP="001831CE">
      <w:pPr>
        <w:numPr>
          <w:ilvl w:val="0"/>
          <w:numId w:val="117"/>
        </w:numPr>
      </w:pPr>
      <w:r>
        <w:t>Execute the following command and check if postgresql15, postgresql15-libs, postgresql15-server exist.</w:t>
      </w:r>
    </w:p>
    <w:p w14:paraId="21A1E0F4" w14:textId="77777777" w:rsidR="00BC4EB4" w:rsidRDefault="00BC4EB4" w:rsidP="00BC4EB4">
      <w:pPr>
        <w:ind w:firstLineChars="200" w:firstLine="420"/>
      </w:pPr>
      <w:r>
        <w:t>Check with the following command.</w:t>
      </w:r>
    </w:p>
    <w:p w14:paraId="5A3FC589" w14:textId="77777777" w:rsidR="00BC4EB4" w:rsidRPr="00751AC9" w:rsidRDefault="00BC4EB4" w:rsidP="00BC4EB4">
      <w:pPr>
        <w:pBdr>
          <w:top w:val="single" w:sz="4" w:space="1" w:color="auto"/>
          <w:left w:val="single" w:sz="4" w:space="4" w:color="auto"/>
          <w:bottom w:val="single" w:sz="4" w:space="1" w:color="auto"/>
          <w:right w:val="single" w:sz="4" w:space="4" w:color="auto"/>
        </w:pBdr>
        <w:ind w:firstLineChars="200" w:firstLine="420"/>
        <w:jc w:val="left"/>
      </w:pPr>
      <w:r w:rsidRPr="00942224">
        <w:t>rpm -qa</w:t>
      </w:r>
      <w:r w:rsidRPr="00DF1C60">
        <w:t xml:space="preserve"> | grep </w:t>
      </w:r>
      <w:r w:rsidRPr="00AC5FA1">
        <w:t>postgresql</w:t>
      </w:r>
      <w:r>
        <w:t>15</w:t>
      </w:r>
    </w:p>
    <w:p w14:paraId="5B8A01E4" w14:textId="4C9F80FB" w:rsidR="00BC4EB4" w:rsidRDefault="00EE077F" w:rsidP="001831CE">
      <w:pPr>
        <w:ind w:firstLineChars="150" w:firstLine="315"/>
      </w:pPr>
      <w:r w:rsidRPr="00EE077F">
        <w:t>Note: Check postgresql11</w:t>
      </w:r>
      <w:r>
        <w:t xml:space="preserve"> </w:t>
      </w:r>
      <w:r w:rsidR="00F60307">
        <w:t>packages</w:t>
      </w:r>
      <w:r w:rsidRPr="00EE077F">
        <w:t xml:space="preserve"> if your </w:t>
      </w:r>
      <w:r w:rsidR="00F60307">
        <w:t>Common Services</w:t>
      </w:r>
      <w:r w:rsidR="00F60307" w:rsidRPr="00EE077F" w:rsidDel="00F60307">
        <w:t xml:space="preserve"> </w:t>
      </w:r>
      <w:r w:rsidRPr="00EE077F">
        <w:t xml:space="preserve"> is 10.9.2</w:t>
      </w:r>
      <w:r w:rsidR="00B914AF">
        <w:t xml:space="preserve"> or ealier</w:t>
      </w:r>
      <w:r w:rsidRPr="00EE077F">
        <w:t xml:space="preserve">, check postgresql15 if your </w:t>
      </w:r>
      <w:r w:rsidR="00F60307">
        <w:t>Common Services</w:t>
      </w:r>
      <w:r w:rsidRPr="00EE077F">
        <w:t xml:space="preserve"> is 10.9.3 or later.</w:t>
      </w:r>
    </w:p>
    <w:p w14:paraId="444049C3" w14:textId="77777777" w:rsidR="00E97E9A" w:rsidRPr="00F60307" w:rsidRDefault="00E97E9A" w:rsidP="00BC4EB4"/>
    <w:p w14:paraId="587781F6" w14:textId="5494DB33" w:rsidR="00BC4EB4" w:rsidRDefault="00BC4EB4" w:rsidP="001831CE">
      <w:pPr>
        <w:numPr>
          <w:ilvl w:val="0"/>
          <w:numId w:val="117"/>
        </w:numPr>
      </w:pPr>
      <w:r>
        <w:t>Store postgresql packages on the management server where Common Services is installed.</w:t>
      </w:r>
    </w:p>
    <w:p w14:paraId="7BC1970D" w14:textId="646BC9C6" w:rsidR="00BC4EB4" w:rsidRDefault="00BC4EB4" w:rsidP="00BC4EB4">
      <w:pPr>
        <w:ind w:left="360"/>
      </w:pPr>
      <w:r>
        <w:t>For details on the versions of postgresql packages that are supported by Common Services, see the Release Notes for Common Services.</w:t>
      </w:r>
    </w:p>
    <w:p w14:paraId="4CCCC203" w14:textId="0F3682EE" w:rsidR="00BC4EB4" w:rsidRDefault="00BC4EB4" w:rsidP="00BC4EB4">
      <w:pPr>
        <w:ind w:left="360"/>
      </w:pPr>
      <w:r>
        <w:t>Use the following rpm file included in the installation media when downgrading to postgresql packages.</w:t>
      </w:r>
    </w:p>
    <w:p w14:paraId="663BC355" w14:textId="0D16E47D" w:rsidR="00BC4EB4" w:rsidRDefault="00BC4EB4" w:rsidP="00BC4EB4">
      <w:pPr>
        <w:ind w:left="360"/>
        <w:rPr>
          <w:i/>
          <w:iCs/>
        </w:rPr>
      </w:pPr>
      <w:r w:rsidRPr="00461652">
        <w:rPr>
          <w:i/>
          <w:iCs/>
        </w:rPr>
        <w:t>root-directory-of-installation-media</w:t>
      </w:r>
      <w:r>
        <w:t>/Common/COMSERV/rpm/</w:t>
      </w:r>
      <w:r w:rsidRPr="00461652">
        <w:rPr>
          <w:i/>
          <w:iCs/>
        </w:rPr>
        <w:t>postgresql-rpm-file</w:t>
      </w:r>
    </w:p>
    <w:p w14:paraId="1DC17058" w14:textId="77777777" w:rsidR="00BC4EB4" w:rsidRPr="00495BAE" w:rsidRDefault="00BC4EB4" w:rsidP="00BC4EB4"/>
    <w:p w14:paraId="20FF98FE" w14:textId="1BA2F2E3" w:rsidR="00BC4EB4" w:rsidRDefault="00BC4EB4" w:rsidP="001831CE">
      <w:pPr>
        <w:numPr>
          <w:ilvl w:val="0"/>
          <w:numId w:val="117"/>
        </w:numPr>
      </w:pPr>
      <w:r w:rsidRPr="003411FB">
        <w:rPr>
          <w:color w:val="000000"/>
        </w:rPr>
        <w:t xml:space="preserve">If </w:t>
      </w:r>
      <w:r>
        <w:t>postgresql15, postgresql15-libs, postgresql15-server</w:t>
      </w:r>
      <w:r w:rsidRPr="003411FB">
        <w:rPr>
          <w:color w:val="000000"/>
        </w:rPr>
        <w:t xml:space="preserve"> do not exist</w:t>
      </w:r>
      <w:r>
        <w:rPr>
          <w:color w:val="000000"/>
        </w:rPr>
        <w:t xml:space="preserve">, </w:t>
      </w:r>
      <w:r>
        <w:t>execute the following command and install postgresql15, postgresql15-libs, postgresql15-server.</w:t>
      </w:r>
    </w:p>
    <w:p w14:paraId="089D0485" w14:textId="77777777" w:rsidR="00BC4EB4" w:rsidRDefault="00BC4EB4" w:rsidP="00BC4EB4">
      <w:pPr>
        <w:pBdr>
          <w:top w:val="single" w:sz="4" w:space="1" w:color="auto"/>
          <w:left w:val="single" w:sz="4" w:space="4" w:color="auto"/>
          <w:bottom w:val="single" w:sz="4" w:space="1" w:color="auto"/>
          <w:right w:val="single" w:sz="4" w:space="4" w:color="auto"/>
        </w:pBdr>
        <w:ind w:left="420"/>
        <w:jc w:val="left"/>
      </w:pPr>
      <w:r w:rsidRPr="00005516">
        <w:t xml:space="preserve">rpm -iv --nodeps --replacepkgs </w:t>
      </w:r>
      <w:r>
        <w:rPr>
          <w:rStyle w:val="ui-provider"/>
        </w:rPr>
        <w:t>postgresql15-libs</w:t>
      </w:r>
      <w:r w:rsidRPr="00086B3C">
        <w:rPr>
          <w:i/>
          <w:iCs/>
        </w:rPr>
        <w:t>-rpm-file</w:t>
      </w:r>
    </w:p>
    <w:p w14:paraId="0AC3174B" w14:textId="77777777" w:rsidR="00BC4EB4" w:rsidRDefault="00BC4EB4" w:rsidP="00BC4EB4">
      <w:pPr>
        <w:pBdr>
          <w:top w:val="single" w:sz="4" w:space="1" w:color="auto"/>
          <w:left w:val="single" w:sz="4" w:space="4" w:color="auto"/>
          <w:bottom w:val="single" w:sz="4" w:space="1" w:color="auto"/>
          <w:right w:val="single" w:sz="4" w:space="4" w:color="auto"/>
        </w:pBdr>
        <w:ind w:left="420"/>
        <w:jc w:val="left"/>
        <w:rPr>
          <w:rStyle w:val="ui-provider"/>
        </w:rPr>
      </w:pPr>
      <w:r w:rsidRPr="00005516">
        <w:t xml:space="preserve">rpm -iv --nodeps --replacepkgs </w:t>
      </w:r>
      <w:r>
        <w:rPr>
          <w:rStyle w:val="ui-provider"/>
        </w:rPr>
        <w:t>postgresql15</w:t>
      </w:r>
      <w:r w:rsidRPr="00086B3C">
        <w:rPr>
          <w:i/>
          <w:iCs/>
        </w:rPr>
        <w:t>-rpm-file</w:t>
      </w:r>
    </w:p>
    <w:p w14:paraId="79615BD4" w14:textId="77777777" w:rsidR="00BC4EB4" w:rsidRPr="000124EE" w:rsidRDefault="00BC4EB4" w:rsidP="00BC4EB4">
      <w:pPr>
        <w:pBdr>
          <w:top w:val="single" w:sz="4" w:space="1" w:color="auto"/>
          <w:left w:val="single" w:sz="4" w:space="4" w:color="auto"/>
          <w:bottom w:val="single" w:sz="4" w:space="1" w:color="auto"/>
          <w:right w:val="single" w:sz="4" w:space="4" w:color="auto"/>
        </w:pBdr>
        <w:ind w:left="420"/>
        <w:jc w:val="left"/>
      </w:pPr>
      <w:r w:rsidRPr="00005516">
        <w:t xml:space="preserve">rpm -iv --nodeps --replacepkgs </w:t>
      </w:r>
      <w:r>
        <w:rPr>
          <w:rStyle w:val="ui-provider"/>
        </w:rPr>
        <w:t>postgresql15-server</w:t>
      </w:r>
      <w:r w:rsidRPr="00086B3C">
        <w:rPr>
          <w:i/>
          <w:iCs/>
        </w:rPr>
        <w:t>-rpm-file</w:t>
      </w:r>
    </w:p>
    <w:p w14:paraId="270CCE13" w14:textId="77777777" w:rsidR="00BC4EB4" w:rsidRDefault="00BC4EB4" w:rsidP="00BC4EB4">
      <w:pPr>
        <w:ind w:firstLineChars="150" w:firstLine="315"/>
      </w:pPr>
      <w:r w:rsidRPr="00F87EE0">
        <w:t>Note: There are dependencies between packages</w:t>
      </w:r>
      <w:r>
        <w:t>.</w:t>
      </w:r>
      <w:r w:rsidRPr="00F87EE0">
        <w:t xml:space="preserve"> </w:t>
      </w:r>
      <w:r>
        <w:t>P</w:t>
      </w:r>
      <w:r w:rsidRPr="00F87EE0">
        <w:t>lease refer to the above order when installing.</w:t>
      </w:r>
    </w:p>
    <w:p w14:paraId="314A84B2" w14:textId="77777777" w:rsidR="00BC4EB4" w:rsidRPr="004329A9" w:rsidRDefault="00BC4EB4" w:rsidP="00BC4EB4"/>
    <w:p w14:paraId="12D179AF" w14:textId="5F145B5A" w:rsidR="00BC4EB4" w:rsidRDefault="00BC4EB4" w:rsidP="001831CE">
      <w:pPr>
        <w:numPr>
          <w:ilvl w:val="0"/>
          <w:numId w:val="117"/>
        </w:numPr>
        <w:rPr>
          <w:lang w:eastAsia="x-none"/>
        </w:rPr>
      </w:pPr>
      <w:r>
        <w:t xml:space="preserve">Execute the </w:t>
      </w:r>
      <w:r w:rsidR="00D83EE8" w:rsidRPr="00C8323D">
        <w:t xml:space="preserve">upgrade </w:t>
      </w:r>
      <w:r>
        <w:t>installation of Common Services.</w:t>
      </w:r>
    </w:p>
    <w:p w14:paraId="7BDFBDD9" w14:textId="77777777" w:rsidR="00BC4EB4" w:rsidRPr="0042479F" w:rsidRDefault="00BC4EB4" w:rsidP="001831CE"/>
    <w:p w14:paraId="65C62A46" w14:textId="3F44A15E" w:rsidR="00E6102B" w:rsidRDefault="00316FC5" w:rsidP="00E6102B">
      <w:pPr>
        <w:pStyle w:val="4"/>
      </w:pPr>
      <w:bookmarkStart w:id="133" w:name="_Ref152937834"/>
      <w:bookmarkStart w:id="134" w:name="_Toc191909570"/>
      <w:r w:rsidRPr="00316FC5">
        <w:t>When Vup installing with viewpoint OVF, the CS service fails to start.</w:t>
      </w:r>
      <w:bookmarkEnd w:id="133"/>
      <w:bookmarkEnd w:id="134"/>
    </w:p>
    <w:p w14:paraId="2B5A1FE0" w14:textId="34AA1B29" w:rsidR="00316FC5" w:rsidRDefault="00316FC5" w:rsidP="00ED5C4B">
      <w:pPr>
        <w:ind w:firstLineChars="50" w:firstLine="105"/>
        <w:rPr>
          <w:lang w:val="en-GB" w:eastAsia="x-none"/>
        </w:rPr>
      </w:pPr>
      <w:r w:rsidRPr="00316FC5">
        <w:rPr>
          <w:lang w:val="en-GB" w:eastAsia="x-none"/>
        </w:rPr>
        <w:t>In the viewpointOVF environment, if you try to install Vup by transferring a disk from CS10.9.2 or earlier to CS11.0.0, the DB migration process fails, and the CS service startup also fails. The DB migration process requires that both PostgreSQL 11/15 be installed.</w:t>
      </w:r>
    </w:p>
    <w:p w14:paraId="7855B702" w14:textId="6EFD9433" w:rsidR="00ED5C4B" w:rsidRDefault="0011230A" w:rsidP="00ED5C4B">
      <w:pPr>
        <w:ind w:firstLineChars="50" w:firstLine="105"/>
        <w:rPr>
          <w:lang w:val="en-GB" w:eastAsia="x-none"/>
        </w:rPr>
      </w:pPr>
      <w:r w:rsidRPr="0011230A">
        <w:rPr>
          <w:lang w:val="en-GB" w:eastAsia="x-none"/>
        </w:rPr>
        <w:t>Since viewpointOVF 11.0.0, the PostgreSQL 11 to PostgreSQL 15 migration process fails because PostgreSQL 11 is not pre-installed.</w:t>
      </w:r>
    </w:p>
    <w:p w14:paraId="4E390971" w14:textId="63E65399" w:rsidR="0011230A" w:rsidRDefault="008C71BB" w:rsidP="00ED5C4B">
      <w:pPr>
        <w:ind w:firstLineChars="50" w:firstLine="105"/>
        <w:rPr>
          <w:lang w:val="en-GB" w:eastAsia="x-none"/>
        </w:rPr>
      </w:pPr>
      <w:r w:rsidRPr="008C71BB">
        <w:rPr>
          <w:lang w:val="en-GB" w:eastAsia="x-none"/>
        </w:rPr>
        <w:t>The manual describes how to upgrade CS to 10.9.3 or later using the installer before replacing the disk. If you did not upgrade CS before moving the disk, perform the following steps:</w:t>
      </w:r>
    </w:p>
    <w:p w14:paraId="7F8EF4E8" w14:textId="2FA78D3A" w:rsidR="00084E70" w:rsidRPr="00084E70" w:rsidRDefault="00084E70" w:rsidP="00084E70">
      <w:pPr>
        <w:ind w:firstLineChars="50" w:firstLine="105"/>
        <w:rPr>
          <w:lang w:val="en-GB" w:eastAsia="x-none"/>
        </w:rPr>
      </w:pPr>
      <w:r w:rsidRPr="00084E70">
        <w:rPr>
          <w:lang w:val="en-GB" w:eastAsia="x-none"/>
        </w:rPr>
        <w:lastRenderedPageBreak/>
        <w:t>(1) Install PostgreSQL</w:t>
      </w:r>
      <w:r w:rsidR="006A5CBA">
        <w:rPr>
          <w:lang w:val="en-GB" w:eastAsia="x-none"/>
        </w:rPr>
        <w:t>11</w:t>
      </w:r>
      <w:r w:rsidRPr="00084E70">
        <w:rPr>
          <w:lang w:val="en-GB" w:eastAsia="x-none"/>
        </w:rPr>
        <w:t xml:space="preserve"> </w:t>
      </w:r>
      <w:r w:rsidR="006A5CBA">
        <w:rPr>
          <w:lang w:val="en-GB" w:eastAsia="x-none"/>
        </w:rPr>
        <w:t>packages</w:t>
      </w:r>
      <w:r w:rsidRPr="00084E70">
        <w:rPr>
          <w:lang w:val="en-GB" w:eastAsia="x-none"/>
        </w:rPr>
        <w:t>(*) manually</w:t>
      </w:r>
    </w:p>
    <w:p w14:paraId="216987AF" w14:textId="2A5655C1" w:rsidR="008C71BB" w:rsidRDefault="00084E70" w:rsidP="00084E70">
      <w:pPr>
        <w:ind w:firstLineChars="50" w:firstLine="105"/>
        <w:rPr>
          <w:lang w:val="en-GB" w:eastAsia="x-none"/>
        </w:rPr>
      </w:pPr>
      <w:r w:rsidRPr="00084E70">
        <w:rPr>
          <w:lang w:val="en-GB" w:eastAsia="x-none"/>
        </w:rPr>
        <w:t>(2) Restart the Common Services service</w:t>
      </w:r>
    </w:p>
    <w:p w14:paraId="656AA55F" w14:textId="77777777" w:rsidR="000C36B2" w:rsidRDefault="000C36B2" w:rsidP="00084E70">
      <w:pPr>
        <w:ind w:firstLineChars="50" w:firstLine="105"/>
        <w:rPr>
          <w:lang w:val="en-GB" w:eastAsia="x-none"/>
        </w:rPr>
      </w:pPr>
    </w:p>
    <w:p w14:paraId="3DD6E038" w14:textId="56B5019B" w:rsidR="000C36B2" w:rsidRPr="006A5CBA" w:rsidRDefault="000C36B2" w:rsidP="00746F31">
      <w:pPr>
        <w:ind w:firstLineChars="50" w:firstLine="105"/>
      </w:pPr>
      <w:r w:rsidRPr="000C36B2">
        <w:rPr>
          <w:lang w:val="en-GB" w:eastAsia="x-none"/>
        </w:rPr>
        <w:t xml:space="preserve">*PostgreSQL11 </w:t>
      </w:r>
      <w:r w:rsidR="006A5CBA">
        <w:rPr>
          <w:lang w:val="en-GB" w:eastAsia="x-none"/>
        </w:rPr>
        <w:t>packa</w:t>
      </w:r>
      <w:r w:rsidR="00E05139">
        <w:rPr>
          <w:lang w:val="en-GB" w:eastAsia="x-none"/>
        </w:rPr>
        <w:t xml:space="preserve">ges </w:t>
      </w:r>
      <w:r w:rsidRPr="000C36B2">
        <w:rPr>
          <w:lang w:val="en-GB" w:eastAsia="x-none"/>
        </w:rPr>
        <w:t>can be obtained from the Internet.</w:t>
      </w:r>
    </w:p>
    <w:p w14:paraId="76C223A6" w14:textId="5BF1D690" w:rsidR="000C36B2" w:rsidRDefault="00D934B3" w:rsidP="001831CE">
      <w:r>
        <w:rPr>
          <w:rFonts w:hint="eastAsia"/>
        </w:rPr>
        <w:t xml:space="preserve"> </w:t>
      </w:r>
      <w:r>
        <w:t xml:space="preserve">  </w:t>
      </w:r>
      <w:r w:rsidR="00931486" w:rsidRPr="00931486">
        <w:t>The package</w:t>
      </w:r>
      <w:r w:rsidR="00931486">
        <w:t>s</w:t>
      </w:r>
      <w:r w:rsidR="00931486" w:rsidRPr="00931486">
        <w:t xml:space="preserve"> consist of the following three.</w:t>
      </w:r>
    </w:p>
    <w:p w14:paraId="5AF25D37" w14:textId="2E7CAE87" w:rsidR="00270998" w:rsidRDefault="00270998" w:rsidP="001831CE">
      <w:pPr>
        <w:rPr>
          <w:lang w:val="en-GB"/>
        </w:rPr>
      </w:pPr>
      <w:r>
        <w:rPr>
          <w:rFonts w:hint="eastAsia"/>
        </w:rPr>
        <w:t xml:space="preserve"> </w:t>
      </w:r>
      <w:r>
        <w:t xml:space="preserve">   </w:t>
      </w:r>
      <w:r w:rsidR="00F74E78">
        <w:t xml:space="preserve">- </w:t>
      </w:r>
      <w:r w:rsidR="00A36979" w:rsidRPr="00165546">
        <w:rPr>
          <w:lang w:val="en-GB"/>
        </w:rPr>
        <w:t>postgresql11-11.20-2PGDG.rhel8.x86_64</w:t>
      </w:r>
    </w:p>
    <w:p w14:paraId="237BC848" w14:textId="0C9033DD" w:rsidR="00A36979" w:rsidRDefault="00A36979" w:rsidP="001831CE">
      <w:pPr>
        <w:rPr>
          <w:lang w:val="en-GB"/>
        </w:rPr>
      </w:pPr>
      <w:r>
        <w:rPr>
          <w:rFonts w:hint="eastAsia"/>
          <w:lang w:val="en-GB"/>
        </w:rPr>
        <w:t xml:space="preserve"> </w:t>
      </w:r>
      <w:r>
        <w:rPr>
          <w:lang w:val="en-GB"/>
        </w:rPr>
        <w:t xml:space="preserve">   </w:t>
      </w:r>
      <w:r w:rsidR="00F74E78">
        <w:rPr>
          <w:lang w:val="en-GB"/>
        </w:rPr>
        <w:t xml:space="preserve">- </w:t>
      </w:r>
      <w:r w:rsidR="00564550" w:rsidRPr="00165546">
        <w:rPr>
          <w:lang w:val="en-GB"/>
        </w:rPr>
        <w:t>postgresql11-server-11.20-2PGDG.rhel8.x86_64</w:t>
      </w:r>
    </w:p>
    <w:p w14:paraId="052F93C6" w14:textId="0CFAEAA3" w:rsidR="00564550" w:rsidRDefault="00564550" w:rsidP="001831CE">
      <w:pPr>
        <w:rPr>
          <w:lang w:val="en-GB"/>
        </w:rPr>
      </w:pPr>
      <w:r>
        <w:rPr>
          <w:rFonts w:hint="eastAsia"/>
          <w:lang w:val="en-GB"/>
        </w:rPr>
        <w:t xml:space="preserve"> </w:t>
      </w:r>
      <w:r>
        <w:rPr>
          <w:lang w:val="en-GB"/>
        </w:rPr>
        <w:t xml:space="preserve">   </w:t>
      </w:r>
      <w:r w:rsidR="00F74E78">
        <w:rPr>
          <w:lang w:val="en-GB"/>
        </w:rPr>
        <w:t xml:space="preserve">- </w:t>
      </w:r>
      <w:r w:rsidR="00D61E8E" w:rsidRPr="00371670">
        <w:rPr>
          <w:lang w:val="en-GB"/>
        </w:rPr>
        <w:t>postgresql11-libs-11.20-2PGDG.rhel8.x86_64</w:t>
      </w:r>
    </w:p>
    <w:p w14:paraId="3E80CE5A" w14:textId="77777777" w:rsidR="00564550" w:rsidRPr="00746F31" w:rsidRDefault="00564550" w:rsidP="001831CE">
      <w:pPr>
        <w:rPr>
          <w:lang w:val="en-GB"/>
        </w:rPr>
      </w:pPr>
    </w:p>
    <w:p w14:paraId="18E58280" w14:textId="77777777" w:rsidR="00D61E8E" w:rsidRPr="0042479F" w:rsidRDefault="00D61E8E" w:rsidP="001831CE"/>
    <w:p w14:paraId="406235B3" w14:textId="2903E61D" w:rsidR="00F63660" w:rsidRDefault="00F63660">
      <w:pPr>
        <w:pStyle w:val="3"/>
        <w:rPr>
          <w:lang w:eastAsia="ja-JP"/>
        </w:rPr>
      </w:pPr>
      <w:bookmarkStart w:id="135" w:name="_Toc191909571"/>
      <w:r>
        <w:rPr>
          <w:rFonts w:hint="eastAsia"/>
          <w:lang w:eastAsia="ja-JP"/>
        </w:rPr>
        <w:t>F</w:t>
      </w:r>
      <w:r>
        <w:rPr>
          <w:lang w:eastAsia="ja-JP"/>
        </w:rPr>
        <w:t xml:space="preserve">ailure during </w:t>
      </w:r>
      <w:r w:rsidR="002D2213">
        <w:t>overwrite</w:t>
      </w:r>
      <w:r w:rsidR="002D2213" w:rsidRPr="003411FB">
        <w:t xml:space="preserve"> </w:t>
      </w:r>
      <w:r>
        <w:rPr>
          <w:lang w:eastAsia="ja-JP"/>
        </w:rPr>
        <w:t>installation</w:t>
      </w:r>
      <w:bookmarkEnd w:id="128"/>
      <w:bookmarkEnd w:id="129"/>
      <w:bookmarkEnd w:id="135"/>
    </w:p>
    <w:p w14:paraId="4A9526EE" w14:textId="3FAC5734" w:rsidR="00F63660" w:rsidRDefault="00F63660" w:rsidP="00F63660">
      <w:pPr>
        <w:ind w:firstLine="210"/>
        <w:jc w:val="left"/>
      </w:pPr>
      <w:r w:rsidRPr="00F107BA">
        <w:rPr>
          <w:rFonts w:hint="eastAsia"/>
        </w:rPr>
        <w:t xml:space="preserve">Refer to the procedure in </w:t>
      </w:r>
      <w:r w:rsidRPr="009E5CEB">
        <w:rPr>
          <w:rFonts w:ascii="Arial" w:hAnsi="Arial" w:cs="Arial"/>
          <w:sz w:val="18"/>
          <w:szCs w:val="18"/>
        </w:rPr>
        <w:fldChar w:fldCharType="begin"/>
      </w:r>
      <w:r w:rsidRPr="009E5CEB">
        <w:rPr>
          <w:rFonts w:ascii="Arial" w:hAnsi="Arial" w:cs="Arial"/>
          <w:sz w:val="18"/>
          <w:szCs w:val="18"/>
        </w:rPr>
        <w:instrText xml:space="preserve"> REF _Ref265746689 \r \h  \* MERGEFORMAT </w:instrText>
      </w:r>
      <w:r w:rsidRPr="009E5CEB">
        <w:rPr>
          <w:rFonts w:ascii="Arial" w:hAnsi="Arial" w:cs="Arial"/>
          <w:sz w:val="18"/>
          <w:szCs w:val="18"/>
        </w:rPr>
      </w:r>
      <w:r w:rsidRPr="009E5CEB">
        <w:rPr>
          <w:rFonts w:ascii="Arial" w:hAnsi="Arial" w:cs="Arial"/>
          <w:sz w:val="18"/>
          <w:szCs w:val="18"/>
        </w:rPr>
        <w:fldChar w:fldCharType="separate"/>
      </w:r>
      <w:r w:rsidR="00FC26E3">
        <w:rPr>
          <w:rFonts w:ascii="Arial" w:hAnsi="Arial" w:cs="Arial"/>
          <w:sz w:val="18"/>
          <w:szCs w:val="18"/>
        </w:rPr>
        <w:t>1.5.1</w:t>
      </w:r>
      <w:r w:rsidRPr="009E5CEB">
        <w:rPr>
          <w:rFonts w:ascii="Arial" w:hAnsi="Arial" w:cs="Arial"/>
          <w:sz w:val="18"/>
          <w:szCs w:val="18"/>
        </w:rPr>
        <w:fldChar w:fldCharType="end"/>
      </w:r>
      <w:r w:rsidRPr="009E5CEB">
        <w:rPr>
          <w:rFonts w:ascii="Arial" w:hAnsi="Arial" w:cs="Arial" w:hint="eastAsia"/>
          <w:sz w:val="18"/>
          <w:szCs w:val="18"/>
        </w:rPr>
        <w:t xml:space="preserve"> </w:t>
      </w:r>
      <w:r w:rsidRPr="009E5CEB">
        <w:rPr>
          <w:rFonts w:ascii="Arial" w:hAnsi="Arial" w:cs="Arial"/>
          <w:sz w:val="18"/>
          <w:szCs w:val="18"/>
        </w:rPr>
        <w:fldChar w:fldCharType="begin"/>
      </w:r>
      <w:r w:rsidRPr="009E5CEB">
        <w:rPr>
          <w:rFonts w:ascii="Arial" w:hAnsi="Arial" w:cs="Arial"/>
          <w:sz w:val="18"/>
          <w:szCs w:val="18"/>
        </w:rPr>
        <w:instrText xml:space="preserve"> REF _Ref265746689 \h  \* MERGEFORMAT </w:instrText>
      </w:r>
      <w:r w:rsidRPr="009E5CEB">
        <w:rPr>
          <w:rFonts w:ascii="Arial" w:hAnsi="Arial" w:cs="Arial"/>
          <w:sz w:val="18"/>
          <w:szCs w:val="18"/>
        </w:rPr>
      </w:r>
      <w:r w:rsidRPr="009E5CEB">
        <w:rPr>
          <w:rFonts w:ascii="Arial" w:hAnsi="Arial" w:cs="Arial"/>
          <w:sz w:val="18"/>
          <w:szCs w:val="18"/>
        </w:rPr>
        <w:fldChar w:fldCharType="separate"/>
      </w:r>
      <w:r w:rsidRPr="004E178B">
        <w:rPr>
          <w:rFonts w:ascii="Arial" w:hAnsi="Arial" w:cs="Arial"/>
          <w:sz w:val="18"/>
          <w:szCs w:val="18"/>
        </w:rPr>
        <w:t xml:space="preserve">Installation </w:t>
      </w:r>
      <w:r w:rsidRPr="009E5CEB">
        <w:rPr>
          <w:rFonts w:ascii="Arial" w:hAnsi="Arial" w:cs="Arial"/>
          <w:sz w:val="18"/>
          <w:szCs w:val="18"/>
        </w:rPr>
        <w:fldChar w:fldCharType="end"/>
      </w:r>
      <w:r w:rsidRPr="00C8323D">
        <w:t>.</w:t>
      </w:r>
    </w:p>
    <w:p w14:paraId="2A20B1CC" w14:textId="77777777" w:rsidR="00F63660" w:rsidRPr="00F63660" w:rsidRDefault="00F63660" w:rsidP="001831CE">
      <w:pPr>
        <w:ind w:firstLine="210"/>
        <w:jc w:val="left"/>
      </w:pPr>
    </w:p>
    <w:p w14:paraId="3F67D3C1" w14:textId="01170050" w:rsidR="00853EB2" w:rsidRDefault="00853EB2" w:rsidP="00853EB2">
      <w:pPr>
        <w:pStyle w:val="4"/>
      </w:pPr>
      <w:bookmarkStart w:id="136" w:name="_Toc191909572"/>
      <w:r w:rsidRPr="004C6059">
        <w:t xml:space="preserve">Error in </w:t>
      </w:r>
      <w:r>
        <w:t>database</w:t>
      </w:r>
      <w:r w:rsidRPr="004C6059">
        <w:t xml:space="preserve"> backup during </w:t>
      </w:r>
      <w:r w:rsidR="00075B70">
        <w:t>overwrite</w:t>
      </w:r>
      <w:r w:rsidR="00075B70" w:rsidRPr="004C6059">
        <w:t xml:space="preserve"> </w:t>
      </w:r>
      <w:r w:rsidRPr="004C6059">
        <w:t>installation.</w:t>
      </w:r>
      <w:bookmarkEnd w:id="136"/>
    </w:p>
    <w:p w14:paraId="0D3360E4" w14:textId="262D51CA" w:rsidR="00853EB2" w:rsidRPr="003411FB" w:rsidRDefault="00853EB2" w:rsidP="00853EB2">
      <w:pPr>
        <w:ind w:firstLineChars="50" w:firstLine="105"/>
        <w:rPr>
          <w:color w:val="000000"/>
        </w:rPr>
      </w:pPr>
      <w:r w:rsidRPr="003411FB">
        <w:rPr>
          <w:color w:val="000000"/>
        </w:rPr>
        <w:t xml:space="preserve">If </w:t>
      </w:r>
      <w:r w:rsidR="00BE6389">
        <w:t>postgresql15, postgresql15-libs, postgresql15-server</w:t>
      </w:r>
      <w:r w:rsidRPr="003411FB">
        <w:rPr>
          <w:color w:val="000000"/>
        </w:rPr>
        <w:t xml:space="preserve"> do not exist when performing a </w:t>
      </w:r>
      <w:r w:rsidR="004D4A3E">
        <w:rPr>
          <w:color w:val="000000"/>
        </w:rPr>
        <w:t>overwrite</w:t>
      </w:r>
      <w:r w:rsidR="004D4A3E" w:rsidRPr="003411FB">
        <w:rPr>
          <w:color w:val="000000"/>
        </w:rPr>
        <w:t xml:space="preserve"> </w:t>
      </w:r>
      <w:r w:rsidRPr="003411FB">
        <w:rPr>
          <w:color w:val="000000"/>
        </w:rPr>
        <w:t>installation of Common Service</w:t>
      </w:r>
      <w:r>
        <w:rPr>
          <w:color w:val="000000"/>
        </w:rPr>
        <w:t>s</w:t>
      </w:r>
      <w:r w:rsidRPr="003411FB">
        <w:rPr>
          <w:color w:val="000000"/>
        </w:rPr>
        <w:t xml:space="preserve">, the following message will be displayed on the screen and the </w:t>
      </w:r>
      <w:r w:rsidR="002027E5">
        <w:rPr>
          <w:color w:val="000000"/>
        </w:rPr>
        <w:t>overwrite</w:t>
      </w:r>
      <w:r w:rsidR="002027E5" w:rsidRPr="003411FB">
        <w:rPr>
          <w:color w:val="000000"/>
        </w:rPr>
        <w:t xml:space="preserve"> </w:t>
      </w:r>
      <w:r w:rsidRPr="003411FB">
        <w:rPr>
          <w:color w:val="000000"/>
        </w:rPr>
        <w:t>installation fails.</w:t>
      </w:r>
    </w:p>
    <w:p w14:paraId="0718D323" w14:textId="77777777" w:rsidR="00853EB2" w:rsidRPr="003411FB" w:rsidRDefault="00853EB2" w:rsidP="00853EB2">
      <w:pPr>
        <w:ind w:firstLineChars="50" w:firstLine="105"/>
        <w:rPr>
          <w:color w:val="000000"/>
        </w:rPr>
      </w:pPr>
      <w:r w:rsidRPr="003411FB">
        <w:rPr>
          <w:color w:val="000000"/>
        </w:rPr>
        <w:t>"KAOP70007-E The database backup failed. The installation will now end."</w:t>
      </w:r>
    </w:p>
    <w:p w14:paraId="5E68A40E" w14:textId="2F3F6341" w:rsidR="00853EB2" w:rsidRPr="003411FB" w:rsidRDefault="00853EB2" w:rsidP="00853EB2">
      <w:pPr>
        <w:rPr>
          <w:color w:val="000000"/>
        </w:rPr>
      </w:pPr>
    </w:p>
    <w:p w14:paraId="6F6A8BB8" w14:textId="77777777" w:rsidR="00853EB2" w:rsidRPr="003411FB" w:rsidRDefault="00853EB2" w:rsidP="00853EB2">
      <w:pPr>
        <w:rPr>
          <w:color w:val="000000"/>
        </w:rPr>
      </w:pPr>
      <w:r w:rsidRPr="003411FB">
        <w:rPr>
          <w:color w:val="000000"/>
        </w:rPr>
        <w:t>Please follow the steps below:</w:t>
      </w:r>
    </w:p>
    <w:p w14:paraId="657EFB7E" w14:textId="2FAB5050" w:rsidR="00853EB2" w:rsidRDefault="00853EB2" w:rsidP="001831CE">
      <w:pPr>
        <w:numPr>
          <w:ilvl w:val="0"/>
          <w:numId w:val="116"/>
        </w:numPr>
      </w:pPr>
      <w:r>
        <w:t xml:space="preserve">Execute the following command and check if </w:t>
      </w:r>
      <w:r w:rsidR="00BE6389">
        <w:t>postgresql15, postgresql15-libs, postgresql15-server</w:t>
      </w:r>
      <w:r>
        <w:t xml:space="preserve"> exist.</w:t>
      </w:r>
    </w:p>
    <w:p w14:paraId="5382EF1B" w14:textId="1AC5637B" w:rsidR="00853EB2" w:rsidRDefault="00853EB2" w:rsidP="00853EB2">
      <w:pPr>
        <w:ind w:firstLineChars="200" w:firstLine="420"/>
      </w:pPr>
      <w:r>
        <w:t>Check with the following command.</w:t>
      </w:r>
    </w:p>
    <w:p w14:paraId="611BD2F2" w14:textId="77777777" w:rsidR="00853EB2" w:rsidRPr="00751AC9" w:rsidRDefault="00853EB2" w:rsidP="00853EB2">
      <w:pPr>
        <w:pBdr>
          <w:top w:val="single" w:sz="4" w:space="1" w:color="auto"/>
          <w:left w:val="single" w:sz="4" w:space="4" w:color="auto"/>
          <w:bottom w:val="single" w:sz="4" w:space="1" w:color="auto"/>
          <w:right w:val="single" w:sz="4" w:space="4" w:color="auto"/>
        </w:pBdr>
        <w:ind w:firstLineChars="200" w:firstLine="420"/>
        <w:jc w:val="left"/>
      </w:pPr>
      <w:r w:rsidRPr="00942224">
        <w:t>rpm -qa</w:t>
      </w:r>
      <w:r w:rsidRPr="00DF1C60">
        <w:t xml:space="preserve"> | grep </w:t>
      </w:r>
      <w:r w:rsidRPr="00AC5FA1">
        <w:t>postgresql</w:t>
      </w:r>
      <w:r>
        <w:t>15</w:t>
      </w:r>
    </w:p>
    <w:p w14:paraId="03787C96" w14:textId="77777777" w:rsidR="00853EB2" w:rsidRDefault="00853EB2" w:rsidP="00853EB2"/>
    <w:p w14:paraId="58C714C8" w14:textId="3F89852E" w:rsidR="00BA770C" w:rsidRDefault="00294604" w:rsidP="001831CE">
      <w:pPr>
        <w:numPr>
          <w:ilvl w:val="0"/>
          <w:numId w:val="116"/>
        </w:numPr>
      </w:pPr>
      <w:r>
        <w:t>Store postgresql</w:t>
      </w:r>
      <w:r w:rsidR="00B02EA9">
        <w:t xml:space="preserve"> </w:t>
      </w:r>
      <w:r w:rsidR="00FA0E0C">
        <w:t>packages</w:t>
      </w:r>
      <w:r>
        <w:t xml:space="preserve"> on the management server where Common Services is installed.</w:t>
      </w:r>
    </w:p>
    <w:p w14:paraId="5EAAE9A1" w14:textId="036D5441" w:rsidR="00F72130" w:rsidRDefault="00BB778C" w:rsidP="00BA770C">
      <w:pPr>
        <w:ind w:left="360"/>
      </w:pPr>
      <w:r>
        <w:t xml:space="preserve">For details on the versions of </w:t>
      </w:r>
      <w:r w:rsidR="001B5AA9">
        <w:t>postgresql</w:t>
      </w:r>
      <w:r>
        <w:t xml:space="preserve"> </w:t>
      </w:r>
      <w:r w:rsidR="00A35762">
        <w:t xml:space="preserve">packages </w:t>
      </w:r>
      <w:r>
        <w:t>that are supported by Common</w:t>
      </w:r>
      <w:r w:rsidR="00BA770C">
        <w:t xml:space="preserve"> </w:t>
      </w:r>
      <w:r>
        <w:t>Services, see the Release Notes for Common Services.</w:t>
      </w:r>
      <w:r w:rsidR="00F72130">
        <w:t>Use the following rpm file included in the installation media when downgrading to postgresql packages.</w:t>
      </w:r>
    </w:p>
    <w:p w14:paraId="0290AA72" w14:textId="1445F1B8" w:rsidR="00747A0C" w:rsidRDefault="00F72130" w:rsidP="00F72130">
      <w:pPr>
        <w:ind w:left="360"/>
        <w:rPr>
          <w:i/>
          <w:iCs/>
        </w:rPr>
      </w:pPr>
      <w:r w:rsidRPr="00461652">
        <w:rPr>
          <w:i/>
          <w:iCs/>
        </w:rPr>
        <w:t>root-directory-of-installation-media</w:t>
      </w:r>
      <w:r>
        <w:t>/Common/COMSERV/rpm/</w:t>
      </w:r>
      <w:r w:rsidRPr="00461652">
        <w:rPr>
          <w:i/>
          <w:iCs/>
        </w:rPr>
        <w:t>postgresql-rpm-file</w:t>
      </w:r>
    </w:p>
    <w:p w14:paraId="25B041F0" w14:textId="77777777" w:rsidR="00747A0C" w:rsidRPr="00495BAE" w:rsidRDefault="00747A0C" w:rsidP="00BB778C"/>
    <w:p w14:paraId="626D7E03" w14:textId="192DCF24" w:rsidR="00853EB2" w:rsidRDefault="00A7050F" w:rsidP="001831CE">
      <w:pPr>
        <w:numPr>
          <w:ilvl w:val="0"/>
          <w:numId w:val="116"/>
        </w:numPr>
      </w:pPr>
      <w:r w:rsidRPr="003411FB">
        <w:rPr>
          <w:color w:val="000000"/>
        </w:rPr>
        <w:t xml:space="preserve">If </w:t>
      </w:r>
      <w:r w:rsidR="001716B2">
        <w:t>postgresql15, postgresql15-libs, postgresql15-server</w:t>
      </w:r>
      <w:r w:rsidRPr="003411FB">
        <w:rPr>
          <w:color w:val="000000"/>
        </w:rPr>
        <w:t xml:space="preserve"> do not exist</w:t>
      </w:r>
      <w:r w:rsidR="00C33CA9">
        <w:rPr>
          <w:color w:val="000000"/>
        </w:rPr>
        <w:t>,</w:t>
      </w:r>
      <w:r w:rsidR="005F0B56">
        <w:rPr>
          <w:color w:val="000000"/>
        </w:rPr>
        <w:t xml:space="preserve"> </w:t>
      </w:r>
      <w:r w:rsidR="005F0B56">
        <w:t>execute the following command and install postgresql15</w:t>
      </w:r>
      <w:r w:rsidR="004329A9">
        <w:t xml:space="preserve">, postgresql15-libs, </w:t>
      </w:r>
      <w:r w:rsidR="00F524C0">
        <w:t>postgresql15-server.</w:t>
      </w:r>
    </w:p>
    <w:p w14:paraId="2CAB62E6" w14:textId="3D75CC70" w:rsidR="00031830" w:rsidRDefault="00031830" w:rsidP="00031830">
      <w:pPr>
        <w:pBdr>
          <w:top w:val="single" w:sz="4" w:space="1" w:color="auto"/>
          <w:left w:val="single" w:sz="4" w:space="4" w:color="auto"/>
          <w:bottom w:val="single" w:sz="4" w:space="1" w:color="auto"/>
          <w:right w:val="single" w:sz="4" w:space="4" w:color="auto"/>
        </w:pBdr>
        <w:ind w:left="420"/>
        <w:jc w:val="left"/>
      </w:pPr>
      <w:r w:rsidRPr="00005516">
        <w:t xml:space="preserve">rpm -iv --nodeps --replacepkgs </w:t>
      </w:r>
      <w:r>
        <w:rPr>
          <w:rStyle w:val="ui-provider"/>
        </w:rPr>
        <w:t>postgresql15-libs</w:t>
      </w:r>
      <w:r w:rsidR="000124EE" w:rsidRPr="00086B3C">
        <w:rPr>
          <w:i/>
          <w:iCs/>
        </w:rPr>
        <w:t>-rpm-file</w:t>
      </w:r>
    </w:p>
    <w:p w14:paraId="45FDD6F0" w14:textId="0B71B2E1" w:rsidR="00031830" w:rsidRDefault="00031830" w:rsidP="00031830">
      <w:pPr>
        <w:pBdr>
          <w:top w:val="single" w:sz="4" w:space="1" w:color="auto"/>
          <w:left w:val="single" w:sz="4" w:space="4" w:color="auto"/>
          <w:bottom w:val="single" w:sz="4" w:space="1" w:color="auto"/>
          <w:right w:val="single" w:sz="4" w:space="4" w:color="auto"/>
        </w:pBdr>
        <w:ind w:left="420"/>
        <w:jc w:val="left"/>
        <w:rPr>
          <w:rStyle w:val="ui-provider"/>
        </w:rPr>
      </w:pPr>
      <w:r w:rsidRPr="00005516">
        <w:t xml:space="preserve">rpm -iv --nodeps --replacepkgs </w:t>
      </w:r>
      <w:r>
        <w:rPr>
          <w:rStyle w:val="ui-provider"/>
        </w:rPr>
        <w:t>postgresql15</w:t>
      </w:r>
      <w:r w:rsidR="000124EE" w:rsidRPr="00086B3C">
        <w:rPr>
          <w:i/>
          <w:iCs/>
        </w:rPr>
        <w:t>-rpm-file</w:t>
      </w:r>
    </w:p>
    <w:p w14:paraId="362B96AC" w14:textId="73757D33" w:rsidR="00031830" w:rsidRPr="000124EE" w:rsidRDefault="00031830" w:rsidP="00031830">
      <w:pPr>
        <w:pBdr>
          <w:top w:val="single" w:sz="4" w:space="1" w:color="auto"/>
          <w:left w:val="single" w:sz="4" w:space="4" w:color="auto"/>
          <w:bottom w:val="single" w:sz="4" w:space="1" w:color="auto"/>
          <w:right w:val="single" w:sz="4" w:space="4" w:color="auto"/>
        </w:pBdr>
        <w:ind w:left="420"/>
        <w:jc w:val="left"/>
      </w:pPr>
      <w:r w:rsidRPr="00005516">
        <w:t xml:space="preserve">rpm -iv --nodeps --replacepkgs </w:t>
      </w:r>
      <w:r>
        <w:rPr>
          <w:rStyle w:val="ui-provider"/>
        </w:rPr>
        <w:t>postgresql15-server</w:t>
      </w:r>
      <w:r w:rsidR="000124EE" w:rsidRPr="00086B3C">
        <w:rPr>
          <w:i/>
          <w:iCs/>
        </w:rPr>
        <w:t>-rpm-file</w:t>
      </w:r>
    </w:p>
    <w:p w14:paraId="70160136" w14:textId="01498685" w:rsidR="00031830" w:rsidRDefault="00F87EE0" w:rsidP="001831CE">
      <w:pPr>
        <w:ind w:firstLineChars="150" w:firstLine="315"/>
      </w:pPr>
      <w:r w:rsidRPr="00F87EE0">
        <w:t>Note: There are dependencies between packages</w:t>
      </w:r>
      <w:r>
        <w:t>.</w:t>
      </w:r>
      <w:r w:rsidRPr="00F87EE0">
        <w:t xml:space="preserve"> </w:t>
      </w:r>
      <w:r>
        <w:t>P</w:t>
      </w:r>
      <w:r w:rsidRPr="00F87EE0">
        <w:t>lease refer to the above order when installing.</w:t>
      </w:r>
    </w:p>
    <w:p w14:paraId="6F3CB72C" w14:textId="77777777" w:rsidR="002B6B28" w:rsidRPr="004329A9" w:rsidRDefault="002B6B28" w:rsidP="00853EB2"/>
    <w:p w14:paraId="1D8822BE" w14:textId="786A6D63" w:rsidR="00853EB2" w:rsidRDefault="00AB06D3" w:rsidP="001831CE">
      <w:pPr>
        <w:numPr>
          <w:ilvl w:val="0"/>
          <w:numId w:val="116"/>
        </w:numPr>
        <w:rPr>
          <w:lang w:eastAsia="x-none"/>
        </w:rPr>
      </w:pPr>
      <w:r>
        <w:t xml:space="preserve">Execute </w:t>
      </w:r>
      <w:r w:rsidR="00853EB2">
        <w:t xml:space="preserve">the </w:t>
      </w:r>
      <w:r w:rsidR="002027E5">
        <w:rPr>
          <w:color w:val="000000"/>
        </w:rPr>
        <w:t>overwrite</w:t>
      </w:r>
      <w:r w:rsidR="002027E5" w:rsidRPr="003411FB">
        <w:rPr>
          <w:color w:val="000000"/>
        </w:rPr>
        <w:t xml:space="preserve"> </w:t>
      </w:r>
      <w:r w:rsidR="00853EB2">
        <w:t>installation of Common Services.</w:t>
      </w:r>
    </w:p>
    <w:p w14:paraId="0AA98AD9" w14:textId="77777777" w:rsidR="00853EB2" w:rsidRPr="00BB7630" w:rsidRDefault="00853EB2" w:rsidP="00853EB2"/>
    <w:p w14:paraId="3D70D165" w14:textId="6C433A8D" w:rsidR="00FC04C9" w:rsidRPr="00C8323D" w:rsidRDefault="00DD1E6E" w:rsidP="009E5CEB">
      <w:pPr>
        <w:pStyle w:val="3"/>
        <w:rPr>
          <w:lang w:val="en-US"/>
        </w:rPr>
      </w:pPr>
      <w:bookmarkStart w:id="137" w:name="_Toc191909573"/>
      <w:r w:rsidRPr="00C8323D">
        <w:rPr>
          <w:lang w:val="en-US"/>
        </w:rPr>
        <w:lastRenderedPageBreak/>
        <w:t>Failure during uninstallation</w:t>
      </w:r>
      <w:bookmarkEnd w:id="130"/>
      <w:bookmarkEnd w:id="131"/>
      <w:bookmarkEnd w:id="132"/>
      <w:bookmarkEnd w:id="137"/>
    </w:p>
    <w:p w14:paraId="2C1DD97F" w14:textId="6A9AB446" w:rsidR="00FC04C9" w:rsidRPr="00C8323D" w:rsidRDefault="00DD1E6E" w:rsidP="006A0C22">
      <w:pPr>
        <w:pStyle w:val="4"/>
        <w:ind w:left="851"/>
        <w:rPr>
          <w:lang w:val="en-US"/>
        </w:rPr>
      </w:pPr>
      <w:bookmarkStart w:id="138" w:name="_Toc23164993"/>
      <w:bookmarkStart w:id="139" w:name="_Toc191909574"/>
      <w:r w:rsidRPr="00C8323D">
        <w:rPr>
          <w:lang w:val="en-US"/>
        </w:rPr>
        <w:t xml:space="preserve">Failure during </w:t>
      </w:r>
      <w:r w:rsidR="00060743">
        <w:rPr>
          <w:lang w:val="en-US"/>
        </w:rPr>
        <w:t>Common Services</w:t>
      </w:r>
      <w:r w:rsidR="00060743" w:rsidRPr="00C8323D">
        <w:rPr>
          <w:lang w:val="en-US"/>
        </w:rPr>
        <w:t xml:space="preserve"> </w:t>
      </w:r>
      <w:r w:rsidRPr="00C8323D">
        <w:rPr>
          <w:lang w:val="en-US"/>
        </w:rPr>
        <w:t>uninstallation</w:t>
      </w:r>
      <w:bookmarkEnd w:id="138"/>
      <w:bookmarkEnd w:id="139"/>
    </w:p>
    <w:p w14:paraId="102DB3C2" w14:textId="77777777" w:rsidR="00FC04C9" w:rsidRPr="00C8323D" w:rsidRDefault="004C7864" w:rsidP="00361970">
      <w:pPr>
        <w:jc w:val="left"/>
      </w:pPr>
      <w:r>
        <w:rPr>
          <w:noProof/>
        </w:rPr>
        <w:pict w14:anchorId="2CC9130A">
          <v:shape id="_x0000_s5450" type="#_x0000_t202" style="position:absolute;margin-left:129.75pt;margin-top:13.7pt;width:125.3pt;height:23.65pt;z-index:251535360" filled="f" stroked="f">
            <v:textbox style="mso-next-textbox:#_x0000_s5450">
              <w:txbxContent>
                <w:p w14:paraId="01D6105C" w14:textId="77777777" w:rsidR="00766D8F" w:rsidRPr="005204DE" w:rsidRDefault="00766D8F" w:rsidP="005204DE">
                  <w:pPr>
                    <w:jc w:val="center"/>
                    <w:rPr>
                      <w:sz w:val="18"/>
                      <w:szCs w:val="18"/>
                    </w:rPr>
                  </w:pPr>
                  <w:r w:rsidRPr="005204DE">
                    <w:rPr>
                      <w:rFonts w:ascii="Arial" w:hAnsi="Arial" w:cs="Arial"/>
                      <w:sz w:val="18"/>
                      <w:szCs w:val="18"/>
                    </w:rPr>
                    <w:t>Start uninstallation</w:t>
                  </w:r>
                </w:p>
              </w:txbxContent>
            </v:textbox>
          </v:shape>
        </w:pict>
      </w:r>
      <w:r>
        <w:rPr>
          <w:noProof/>
        </w:rPr>
        <w:pict w14:anchorId="38EC3768">
          <v:shape id="_x0000_s5454" type="#_x0000_t202" style="position:absolute;margin-left:249.35pt;margin-top:56.9pt;width:39pt;height:24pt;z-index:251539456" filled="f" stroked="f">
            <v:textbox style="mso-next-textbox:#_x0000_s5454">
              <w:txbxContent>
                <w:p w14:paraId="4A24E73E" w14:textId="77777777" w:rsidR="00766D8F" w:rsidRPr="005204DE" w:rsidRDefault="00766D8F" w:rsidP="00361970">
                  <w:pPr>
                    <w:jc w:val="left"/>
                    <w:rPr>
                      <w:rFonts w:ascii="Arial" w:hAnsi="Arial" w:cs="Arial"/>
                      <w:sz w:val="18"/>
                      <w:szCs w:val="18"/>
                    </w:rPr>
                  </w:pPr>
                  <w:r w:rsidRPr="005204DE">
                    <w:rPr>
                      <w:rFonts w:ascii="Arial" w:hAnsi="Arial" w:cs="Arial"/>
                      <w:sz w:val="18"/>
                      <w:szCs w:val="18"/>
                    </w:rPr>
                    <w:t>No</w:t>
                  </w:r>
                </w:p>
              </w:txbxContent>
            </v:textbox>
          </v:shape>
        </w:pict>
      </w:r>
      <w:r>
        <w:rPr>
          <w:noProof/>
        </w:rPr>
        <w:pict w14:anchorId="59166347">
          <v:shape id="_x0000_s5453" type="#_x0000_t202" style="position:absolute;margin-left:189.75pt;margin-top:102pt;width:39pt;height:24pt;z-index:251538432" filled="f" stroked="f">
            <v:textbox style="mso-next-textbox:#_x0000_s5453">
              <w:txbxContent>
                <w:p w14:paraId="0916230E" w14:textId="77777777" w:rsidR="00766D8F" w:rsidRPr="005204DE" w:rsidRDefault="00766D8F" w:rsidP="00361970">
                  <w:pPr>
                    <w:jc w:val="left"/>
                    <w:rPr>
                      <w:rFonts w:ascii="Arial" w:hAnsi="Arial" w:cs="Arial"/>
                      <w:sz w:val="18"/>
                      <w:szCs w:val="18"/>
                    </w:rPr>
                  </w:pPr>
                  <w:r w:rsidRPr="005204DE">
                    <w:rPr>
                      <w:rFonts w:ascii="Arial" w:hAnsi="Arial" w:cs="Arial"/>
                      <w:sz w:val="18"/>
                      <w:szCs w:val="18"/>
                    </w:rPr>
                    <w:t>Yes</w:t>
                  </w:r>
                </w:p>
              </w:txbxContent>
            </v:textbox>
          </v:shape>
        </w:pict>
      </w:r>
      <w:r>
        <w:rPr>
          <w:noProof/>
        </w:rPr>
        <w:pict w14:anchorId="4AEB741B">
          <v:shape id="_x0000_s5451" type="#_x0000_t110" style="position:absolute;margin-left:127.55pt;margin-top:53.6pt;width:129pt;height:52.5pt;z-index:251536384" strokeweight="1.5pt"/>
        </w:pict>
      </w:r>
      <w:r>
        <w:rPr>
          <w:noProof/>
        </w:rPr>
        <w:pict w14:anchorId="45D21D6E">
          <v:rect id="_x0000_s5449" style="position:absolute;margin-left:130.25pt;margin-top:12.45pt;width:125.55pt;height:25.75pt;z-index:251534336" strokeweight="1.5pt"/>
        </w:pict>
      </w:r>
      <w:r>
        <w:rPr>
          <w:noProof/>
        </w:rPr>
        <w:pict w14:anchorId="28BFD4D6">
          <v:line id="_x0000_s5448" style="position:absolute;z-index:251533312" from="192.2pt,35.05pt" to="192.2pt,54.55pt" strokeweight="1.5pt">
            <v:stroke endarrow="block"/>
          </v:line>
        </w:pict>
      </w:r>
      <w:r>
        <w:rPr>
          <w:noProof/>
        </w:rPr>
        <w:pict w14:anchorId="6254E158">
          <v:rect id="_x0000_s5446" style="position:absolute;margin-left:231.5pt;margin-top:151.6pt;width:253.75pt;height:69.45pt;z-index:251532288" filled="f" stroked="f" strokeweight="1.5pt">
            <v:textbox inset=".14mm,,.14mm"/>
          </v:rect>
        </w:pict>
      </w:r>
      <w:r>
        <w:rPr>
          <w:noProof/>
        </w:rPr>
        <w:pict w14:anchorId="6D55D15F">
          <v:rect id="_x0000_s5462" style="position:absolute;margin-left:298.45pt;margin-top:97.95pt;width:42pt;height:19.25pt;z-index:251544576" strokeweight="1.5pt"/>
        </w:pict>
      </w:r>
      <w:r>
        <w:rPr>
          <w:noProof/>
        </w:rPr>
        <w:pict w14:anchorId="104E12A4">
          <v:shape id="_x0000_s5459" style="position:absolute;margin-left:257.55pt;margin-top:79.9pt;width:60.5pt;height:17.5pt;z-index:251543552;mso-wrap-distance-top:0;mso-wrap-distance-bottom:0;mso-position-horizontal-relative:text;mso-position-vertical-relative:text;v-text-anchor:top" coordsize="320,340" path="m,l320,r,340e" filled="f" strokeweight="1.5pt">
            <v:stroke endarrow="block"/>
            <v:path arrowok="t"/>
          </v:shape>
        </w:pict>
      </w:r>
      <w:r>
        <w:rPr>
          <w:noProof/>
        </w:rPr>
        <w:pict w14:anchorId="1E2DCB10">
          <v:line id="_x0000_s5458" style="position:absolute;z-index:251542528" from="191.15pt,106.25pt" to="191.15pt,124.4pt" strokeweight="1.5pt">
            <v:stroke endarrow="block"/>
          </v:line>
        </w:pict>
      </w:r>
    </w:p>
    <w:p w14:paraId="4455CC0E" w14:textId="77777777" w:rsidR="00FC04C9" w:rsidRPr="00C8323D" w:rsidRDefault="00FC04C9" w:rsidP="00361970">
      <w:pPr>
        <w:jc w:val="left"/>
      </w:pPr>
    </w:p>
    <w:p w14:paraId="2A81FFDE" w14:textId="77777777" w:rsidR="00FC04C9" w:rsidRPr="00C8323D" w:rsidRDefault="00FC04C9" w:rsidP="00361970">
      <w:pPr>
        <w:jc w:val="left"/>
      </w:pPr>
    </w:p>
    <w:p w14:paraId="5841A5C3" w14:textId="77777777" w:rsidR="00FC04C9" w:rsidRPr="00C8323D" w:rsidRDefault="004C7864" w:rsidP="00361970">
      <w:pPr>
        <w:jc w:val="left"/>
      </w:pPr>
      <w:r>
        <w:rPr>
          <w:noProof/>
        </w:rPr>
        <w:pict w14:anchorId="5DD3E21A">
          <v:shape id="_x0000_s5452" type="#_x0000_t202" style="position:absolute;margin-left:141.6pt;margin-top:13.1pt;width:100.5pt;height:34.5pt;z-index:251537408" filled="f" stroked="f">
            <v:textbox style="mso-next-textbox:#_x0000_s5452">
              <w:txbxContent>
                <w:p w14:paraId="37878E0E" w14:textId="77777777" w:rsidR="00766D8F" w:rsidRPr="00DD1E6E" w:rsidRDefault="00766D8F" w:rsidP="00FC04C9">
                  <w:pPr>
                    <w:adjustRightInd w:val="0"/>
                    <w:snapToGrid w:val="0"/>
                    <w:jc w:val="center"/>
                    <w:rPr>
                      <w:rFonts w:ascii="Arial" w:hAnsi="Arial" w:cs="Arial"/>
                      <w:sz w:val="18"/>
                    </w:rPr>
                  </w:pPr>
                  <w:r>
                    <w:rPr>
                      <w:rFonts w:ascii="Arial" w:hAnsi="Arial" w:cs="Arial"/>
                      <w:sz w:val="18"/>
                    </w:rPr>
                    <w:t>Did an uninstallation error occur?</w:t>
                  </w:r>
                </w:p>
              </w:txbxContent>
            </v:textbox>
          </v:shape>
        </w:pict>
      </w:r>
    </w:p>
    <w:p w14:paraId="698119EE" w14:textId="77777777" w:rsidR="00FC04C9" w:rsidRPr="00C8323D" w:rsidRDefault="00FC04C9" w:rsidP="00361970">
      <w:pPr>
        <w:jc w:val="left"/>
      </w:pPr>
    </w:p>
    <w:p w14:paraId="18CCB57A" w14:textId="77777777" w:rsidR="00FC04C9" w:rsidRPr="00C8323D" w:rsidRDefault="004C7864" w:rsidP="00361970">
      <w:pPr>
        <w:jc w:val="left"/>
      </w:pPr>
      <w:r>
        <w:rPr>
          <w:noProof/>
        </w:rPr>
        <w:pict w14:anchorId="2495EF9D">
          <v:shape id="_x0000_s5463" type="#_x0000_t202" style="position:absolute;margin-left:285.45pt;margin-top:9.25pt;width:67.5pt;height:18pt;z-index:251545600" filled="f" stroked="f">
            <v:textbox style="mso-next-textbox:#_x0000_s5463">
              <w:txbxContent>
                <w:p w14:paraId="47C5F2A6" w14:textId="77777777" w:rsidR="00766D8F" w:rsidRPr="00DD1E6E" w:rsidRDefault="00766D8F" w:rsidP="00FC04C9">
                  <w:pPr>
                    <w:adjustRightInd w:val="0"/>
                    <w:snapToGrid w:val="0"/>
                    <w:jc w:val="center"/>
                    <w:rPr>
                      <w:rFonts w:ascii="Arial" w:hAnsi="Arial" w:cs="Arial"/>
                      <w:sz w:val="18"/>
                    </w:rPr>
                  </w:pPr>
                  <w:r w:rsidRPr="00DD1E6E">
                    <w:rPr>
                      <w:rFonts w:ascii="Arial" w:hAnsi="Arial" w:cs="Arial"/>
                      <w:sz w:val="18"/>
                    </w:rPr>
                    <w:t>END</w:t>
                  </w:r>
                </w:p>
              </w:txbxContent>
            </v:textbox>
          </v:shape>
        </w:pict>
      </w:r>
    </w:p>
    <w:p w14:paraId="005AC006" w14:textId="77777777" w:rsidR="00FC04C9" w:rsidRPr="00C8323D" w:rsidRDefault="004C7864" w:rsidP="00361970">
      <w:pPr>
        <w:jc w:val="left"/>
      </w:pPr>
      <w:r>
        <w:rPr>
          <w:noProof/>
        </w:rPr>
        <w:pict w14:anchorId="271630A7">
          <v:rect id="_x0000_s5456" style="position:absolute;margin-left:127.75pt;margin-top:16.85pt;width:127.5pt;height:24.35pt;z-index:251540480" strokeweight="1.5pt"/>
        </w:pict>
      </w:r>
      <w:r>
        <w:rPr>
          <w:noProof/>
        </w:rPr>
        <w:pict w14:anchorId="19554F9C">
          <v:shape id="_x0000_s5457" type="#_x0000_t202" style="position:absolute;margin-left:127.6pt;margin-top:17.1pt;width:126pt;height:26.05pt;z-index:251541504" filled="f" stroked="f">
            <v:textbox style="mso-next-textbox:#_x0000_s5457">
              <w:txbxContent>
                <w:p w14:paraId="1C0801AB" w14:textId="222F2459" w:rsidR="00766D8F" w:rsidRPr="001547F8" w:rsidRDefault="00766D8F" w:rsidP="001547F8">
                  <w:pPr>
                    <w:spacing w:line="180" w:lineRule="exact"/>
                    <w:jc w:val="center"/>
                    <w:rPr>
                      <w:sz w:val="18"/>
                      <w:szCs w:val="18"/>
                    </w:rPr>
                  </w:pPr>
                  <w:r>
                    <w:rPr>
                      <w:sz w:val="18"/>
                      <w:szCs w:val="18"/>
                    </w:rPr>
                    <w:t xml:space="preserve">1.5.3.1.1 </w:t>
                  </w:r>
                  <w:r>
                    <w:rPr>
                      <w:rFonts w:hint="eastAsia"/>
                      <w:sz w:val="18"/>
                      <w:szCs w:val="18"/>
                    </w:rPr>
                    <w:t>F</w:t>
                  </w:r>
                  <w:r>
                    <w:rPr>
                      <w:sz w:val="18"/>
                      <w:szCs w:val="18"/>
                    </w:rPr>
                    <w:t>orcibly uninstalling Common Services</w:t>
                  </w:r>
                </w:p>
              </w:txbxContent>
            </v:textbox>
          </v:shape>
        </w:pict>
      </w:r>
    </w:p>
    <w:p w14:paraId="34854A39" w14:textId="77777777" w:rsidR="00FC04C9" w:rsidRPr="00C8323D" w:rsidRDefault="00FC04C9" w:rsidP="00361970">
      <w:pPr>
        <w:jc w:val="left"/>
      </w:pPr>
    </w:p>
    <w:p w14:paraId="787D2E58" w14:textId="77777777" w:rsidR="00FC04C9" w:rsidRPr="00C8323D" w:rsidRDefault="00FC04C9" w:rsidP="00361970">
      <w:pPr>
        <w:jc w:val="left"/>
      </w:pPr>
    </w:p>
    <w:p w14:paraId="7567D2B0" w14:textId="4C44731E" w:rsidR="00FC04C9" w:rsidRPr="00C8323D" w:rsidRDefault="00DD1E6E" w:rsidP="00C84715">
      <w:pPr>
        <w:pStyle w:val="a6"/>
        <w:ind w:left="210"/>
      </w:pPr>
      <w:r w:rsidRPr="00C8323D">
        <w:t>Figure</w:t>
      </w:r>
      <w:r w:rsidR="00FC04C9" w:rsidRPr="00C8323D">
        <w:t xml:space="preserve"> </w:t>
      </w:r>
      <w:r w:rsidR="0018576B">
        <w:t>1</w:t>
      </w:r>
      <w:r w:rsidRPr="00C8323D">
        <w:t>-</w:t>
      </w:r>
      <w:r w:rsidR="0018576B">
        <w:t>2</w:t>
      </w:r>
      <w:r w:rsidR="00FC04C9" w:rsidRPr="00C8323D">
        <w:t xml:space="preserve"> </w:t>
      </w:r>
      <w:r w:rsidRPr="00C8323D">
        <w:t xml:space="preserve">Flow of response to </w:t>
      </w:r>
      <w:r w:rsidR="00E6456C" w:rsidRPr="00C8323D">
        <w:rPr>
          <w:rFonts w:hint="eastAsia"/>
          <w:lang w:eastAsia="ja-JP"/>
        </w:rPr>
        <w:t xml:space="preserve">an </w:t>
      </w:r>
      <w:r w:rsidRPr="00C8323D">
        <w:t>uninstallation error</w:t>
      </w:r>
    </w:p>
    <w:p w14:paraId="2B0A995C" w14:textId="77777777" w:rsidR="00FC04C9" w:rsidRPr="00C8323D" w:rsidRDefault="00FC04C9" w:rsidP="00361970">
      <w:pPr>
        <w:jc w:val="left"/>
      </w:pPr>
    </w:p>
    <w:p w14:paraId="50AA15CB" w14:textId="77777777" w:rsidR="00080E99" w:rsidRPr="00C8323D" w:rsidRDefault="00080E99" w:rsidP="00361970">
      <w:pPr>
        <w:jc w:val="left"/>
      </w:pPr>
      <w:r w:rsidRPr="00C8323D">
        <w:br w:type="page"/>
      </w:r>
    </w:p>
    <w:p w14:paraId="2812EF81" w14:textId="31B32791" w:rsidR="00080E99" w:rsidRPr="006A0C22" w:rsidRDefault="00DD1E6E" w:rsidP="009E5CEB">
      <w:pPr>
        <w:pStyle w:val="5"/>
        <w:rPr>
          <w:sz w:val="21"/>
          <w:szCs w:val="21"/>
          <w:lang w:val="en-US"/>
        </w:rPr>
      </w:pPr>
      <w:bookmarkStart w:id="140" w:name="_Ref329628475"/>
      <w:bookmarkStart w:id="141" w:name="_Ref329628479"/>
      <w:bookmarkStart w:id="142" w:name="_Toc354574535"/>
      <w:bookmarkStart w:id="143" w:name="_Toc355857087"/>
      <w:bookmarkStart w:id="144" w:name="_Toc23164994"/>
      <w:bookmarkStart w:id="145" w:name="_Toc191909575"/>
      <w:r w:rsidRPr="006A0C22">
        <w:rPr>
          <w:sz w:val="21"/>
          <w:szCs w:val="21"/>
          <w:lang w:val="en-US"/>
        </w:rPr>
        <w:t xml:space="preserve">Forcibly uninstalling </w:t>
      </w:r>
      <w:r w:rsidR="00F75032" w:rsidRPr="006A0C22">
        <w:rPr>
          <w:sz w:val="21"/>
          <w:szCs w:val="21"/>
          <w:lang w:val="en-US"/>
        </w:rPr>
        <w:t>Common Services</w:t>
      </w:r>
      <w:bookmarkEnd w:id="140"/>
      <w:bookmarkEnd w:id="141"/>
      <w:bookmarkEnd w:id="142"/>
      <w:bookmarkEnd w:id="143"/>
      <w:bookmarkEnd w:id="144"/>
      <w:bookmarkEnd w:id="145"/>
    </w:p>
    <w:p w14:paraId="797AEAC5" w14:textId="77777777" w:rsidR="00DD1E6E" w:rsidRPr="0074537A" w:rsidRDefault="00DD1E6E" w:rsidP="00361970">
      <w:pPr>
        <w:jc w:val="left"/>
      </w:pPr>
      <w:r w:rsidRPr="0074537A">
        <w:t xml:space="preserve">If the </w:t>
      </w:r>
      <w:r w:rsidR="00E6456C" w:rsidRPr="0074537A">
        <w:rPr>
          <w:rFonts w:hint="eastAsia"/>
        </w:rPr>
        <w:t xml:space="preserve">results of the </w:t>
      </w:r>
      <w:r w:rsidRPr="0074537A">
        <w:t xml:space="preserve">investigation by the support department </w:t>
      </w:r>
      <w:r w:rsidR="00E6456C" w:rsidRPr="0074537A">
        <w:rPr>
          <w:rFonts w:hint="eastAsia"/>
        </w:rPr>
        <w:t xml:space="preserve">indicates </w:t>
      </w:r>
      <w:r w:rsidRPr="0074537A">
        <w:t xml:space="preserve">that a forced uninstallation is required, remove </w:t>
      </w:r>
      <w:r w:rsidR="0074537A" w:rsidRPr="0074537A">
        <w:t>Common Services</w:t>
      </w:r>
      <w:r w:rsidRPr="0074537A">
        <w:t xml:space="preserve"> by following the procedure below.</w:t>
      </w:r>
    </w:p>
    <w:p w14:paraId="7B8D8FA2" w14:textId="77777777" w:rsidR="00080E99" w:rsidRPr="00C8323D" w:rsidRDefault="004C7864" w:rsidP="00361970">
      <w:pPr>
        <w:jc w:val="left"/>
      </w:pPr>
      <w:r>
        <w:rPr>
          <w:highlight w:val="yellow"/>
        </w:rPr>
        <w:pict w14:anchorId="78DBDE72">
          <v:shape id="_x0000_s5899" type="#_x0000_t202" style="position:absolute;margin-left:2.5pt;margin-top:11.35pt;width:498.2pt;height:121.8pt;z-index:251546624" filled="f" stroked="f">
            <v:textbox style="mso-next-textbox:#_x0000_s5899" inset=".14mm,,.14mm">
              <w:txbxContent>
                <w:p w14:paraId="56A63E5E" w14:textId="0FC51BD0" w:rsidR="00766D8F" w:rsidRPr="00E05FA6" w:rsidRDefault="00766D8F" w:rsidP="00E04B4B">
                  <w:pPr>
                    <w:pStyle w:val="default"/>
                    <w:jc w:val="left"/>
                    <w:rPr>
                      <w:lang w:eastAsia="ja-JP"/>
                    </w:rPr>
                  </w:pPr>
                  <w:r w:rsidRPr="00E05FA6">
                    <w:t>Note 1:</w:t>
                  </w:r>
                  <w:r w:rsidRPr="00DB5071">
                    <w:rPr>
                      <w:lang w:eastAsia="ja-JP"/>
                    </w:rPr>
                    <w:t xml:space="preserve"> </w:t>
                  </w:r>
                  <w:r w:rsidRPr="00425B79">
                    <w:rPr>
                      <w:lang w:eastAsia="ja-JP"/>
                    </w:rPr>
                    <w:t>If necessary, uninstall the following rpm package</w:t>
                  </w:r>
                  <w:r>
                    <w:rPr>
                      <w:lang w:eastAsia="ja-JP"/>
                    </w:rPr>
                    <w:t>s</w:t>
                  </w:r>
                  <w:r w:rsidRPr="00425B79">
                    <w:rPr>
                      <w:lang w:eastAsia="ja-JP"/>
                    </w:rPr>
                    <w:t xml:space="preserve"> that </w:t>
                  </w:r>
                  <w:r>
                    <w:rPr>
                      <w:lang w:eastAsia="ja-JP"/>
                    </w:rPr>
                    <w:t xml:space="preserve">are </w:t>
                  </w:r>
                  <w:r w:rsidRPr="00425B79">
                    <w:rPr>
                      <w:lang w:eastAsia="ja-JP"/>
                    </w:rPr>
                    <w:t>installed in the user directory when installing Common Service</w:t>
                  </w:r>
                  <w:r>
                    <w:rPr>
                      <w:lang w:eastAsia="ja-JP"/>
                    </w:rPr>
                    <w:t>s</w:t>
                  </w:r>
                  <w:r w:rsidRPr="00425B79">
                    <w:rPr>
                      <w:lang w:eastAsia="ja-JP"/>
                    </w:rPr>
                    <w:t>.</w:t>
                  </w:r>
                </w:p>
                <w:p w14:paraId="42B384AC" w14:textId="26175283" w:rsidR="00766D8F" w:rsidRDefault="00766D8F" w:rsidP="00E05FA6">
                  <w:pPr>
                    <w:pStyle w:val="default"/>
                    <w:jc w:val="left"/>
                    <w:rPr>
                      <w:lang w:eastAsia="ja-JP"/>
                    </w:rPr>
                  </w:pPr>
                  <w:r>
                    <w:rPr>
                      <w:rFonts w:hint="eastAsia"/>
                      <w:lang w:eastAsia="ja-JP"/>
                    </w:rPr>
                    <w:t>-</w:t>
                  </w:r>
                  <w:r>
                    <w:rPr>
                      <w:lang w:eastAsia="ja-JP"/>
                    </w:rPr>
                    <w:t xml:space="preserve"> java-</w:t>
                  </w:r>
                  <w:r w:rsidR="00295639">
                    <w:rPr>
                      <w:lang w:eastAsia="ja-JP"/>
                    </w:rPr>
                    <w:t>17</w:t>
                  </w:r>
                  <w:r>
                    <w:rPr>
                      <w:lang w:eastAsia="ja-JP"/>
                    </w:rPr>
                    <w:t>-amazon-corretto-devel</w:t>
                  </w:r>
                </w:p>
                <w:p w14:paraId="7BF5A33B" w14:textId="67C52941" w:rsidR="00766D8F" w:rsidRDefault="00766D8F" w:rsidP="00E05FA6">
                  <w:pPr>
                    <w:pStyle w:val="default"/>
                    <w:jc w:val="left"/>
                    <w:rPr>
                      <w:lang w:eastAsia="ja-JP"/>
                    </w:rPr>
                  </w:pPr>
                  <w:r>
                    <w:rPr>
                      <w:rFonts w:hint="eastAsia"/>
                      <w:lang w:eastAsia="ja-JP"/>
                    </w:rPr>
                    <w:t>-</w:t>
                  </w:r>
                  <w:r>
                    <w:rPr>
                      <w:lang w:eastAsia="ja-JP"/>
                    </w:rPr>
                    <w:t xml:space="preserve"> </w:t>
                  </w:r>
                  <w:r w:rsidR="00295639">
                    <w:rPr>
                      <w:lang w:eastAsia="ja-JP"/>
                    </w:rPr>
                    <w:t>postgresql15</w:t>
                  </w:r>
                </w:p>
                <w:p w14:paraId="19840C17" w14:textId="11CC8F43" w:rsidR="00766D8F" w:rsidRDefault="00766D8F" w:rsidP="00E05FA6">
                  <w:pPr>
                    <w:pStyle w:val="default"/>
                    <w:jc w:val="left"/>
                    <w:rPr>
                      <w:lang w:eastAsia="ja-JP"/>
                    </w:rPr>
                  </w:pPr>
                  <w:r>
                    <w:rPr>
                      <w:rFonts w:hint="eastAsia"/>
                      <w:lang w:eastAsia="ja-JP"/>
                    </w:rPr>
                    <w:t>-</w:t>
                  </w:r>
                  <w:r>
                    <w:rPr>
                      <w:lang w:eastAsia="ja-JP"/>
                    </w:rPr>
                    <w:t xml:space="preserve"> </w:t>
                  </w:r>
                  <w:r w:rsidR="00295639">
                    <w:rPr>
                      <w:lang w:eastAsia="ja-JP"/>
                    </w:rPr>
                    <w:t>postgresql15</w:t>
                  </w:r>
                  <w:r>
                    <w:rPr>
                      <w:lang w:eastAsia="ja-JP"/>
                    </w:rPr>
                    <w:t>-server</w:t>
                  </w:r>
                </w:p>
                <w:p w14:paraId="79D0995B" w14:textId="6FA0BF59" w:rsidR="00766D8F" w:rsidRPr="005204DE" w:rsidRDefault="00766D8F" w:rsidP="00E05FA6">
                  <w:pPr>
                    <w:pStyle w:val="default"/>
                    <w:jc w:val="left"/>
                  </w:pPr>
                  <w:r>
                    <w:rPr>
                      <w:rFonts w:hint="eastAsia"/>
                      <w:lang w:eastAsia="ja-JP"/>
                    </w:rPr>
                    <w:t>-</w:t>
                  </w:r>
                  <w:r>
                    <w:rPr>
                      <w:lang w:eastAsia="ja-JP"/>
                    </w:rPr>
                    <w:t xml:space="preserve"> </w:t>
                  </w:r>
                  <w:r w:rsidR="00295639">
                    <w:rPr>
                      <w:lang w:eastAsia="ja-JP"/>
                    </w:rPr>
                    <w:t>postgresql15</w:t>
                  </w:r>
                  <w:r>
                    <w:rPr>
                      <w:lang w:eastAsia="ja-JP"/>
                    </w:rPr>
                    <w:t>-libs</w:t>
                  </w:r>
                </w:p>
              </w:txbxContent>
            </v:textbox>
          </v:shape>
        </w:pict>
      </w:r>
      <w:r>
        <w:rPr>
          <w:highlight w:val="yellow"/>
        </w:rPr>
        <w:pict w14:anchorId="25F1C642">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5900" type="#_x0000_t185" style="position:absolute;margin-left:-5.25pt;margin-top:13.55pt;width:510.55pt;height:116.05pt;z-index:251547648" adj="853" strokeweight=".5pt"/>
        </w:pict>
      </w:r>
    </w:p>
    <w:p w14:paraId="00CC34AA" w14:textId="77777777" w:rsidR="00080E99" w:rsidRPr="00C8323D" w:rsidRDefault="00080E99" w:rsidP="00361970">
      <w:pPr>
        <w:jc w:val="left"/>
      </w:pPr>
    </w:p>
    <w:p w14:paraId="350D0625" w14:textId="77777777" w:rsidR="00080E99" w:rsidRPr="00C8323D" w:rsidRDefault="00080E99" w:rsidP="00080E99">
      <w:pPr>
        <w:pStyle w:val="aff1"/>
        <w:autoSpaceDE/>
        <w:autoSpaceDN/>
        <w:adjustRightInd/>
        <w:spacing w:line="240" w:lineRule="auto"/>
        <w:textAlignment w:val="auto"/>
      </w:pPr>
    </w:p>
    <w:p w14:paraId="4FB18F9C" w14:textId="77777777" w:rsidR="00080E99" w:rsidRPr="00C8323D" w:rsidRDefault="00080E99" w:rsidP="00361970">
      <w:pPr>
        <w:jc w:val="left"/>
      </w:pPr>
    </w:p>
    <w:p w14:paraId="69DF34AA" w14:textId="77777777" w:rsidR="00080E99" w:rsidRPr="00C8323D" w:rsidRDefault="00080E99" w:rsidP="00361970">
      <w:pPr>
        <w:pStyle w:val="af7"/>
        <w:tabs>
          <w:tab w:val="clear" w:pos="4252"/>
          <w:tab w:val="clear" w:pos="8504"/>
        </w:tabs>
        <w:snapToGrid/>
        <w:jc w:val="left"/>
        <w:rPr>
          <w:rFonts w:ascii="Times New Roman" w:hAnsi="Times New Roman"/>
          <w:lang w:val="en-US"/>
        </w:rPr>
      </w:pPr>
    </w:p>
    <w:p w14:paraId="32F44FF3" w14:textId="77777777" w:rsidR="00080E99" w:rsidRPr="00C8323D" w:rsidRDefault="00080E99" w:rsidP="00361970">
      <w:pPr>
        <w:jc w:val="left"/>
      </w:pPr>
    </w:p>
    <w:p w14:paraId="61ABF039" w14:textId="77777777" w:rsidR="00080E99" w:rsidRPr="00C8323D" w:rsidRDefault="00080E99" w:rsidP="00361970">
      <w:pPr>
        <w:jc w:val="left"/>
      </w:pPr>
    </w:p>
    <w:p w14:paraId="1C2B9779" w14:textId="77777777" w:rsidR="00220B51" w:rsidRPr="00540557" w:rsidRDefault="00220B51" w:rsidP="00220B51"/>
    <w:p w14:paraId="4F5EAB7D" w14:textId="77777777" w:rsidR="00220B51" w:rsidRPr="00540557" w:rsidRDefault="004C7864" w:rsidP="00220B51">
      <w:r>
        <w:rPr>
          <w:noProof/>
        </w:rPr>
        <w:pict w14:anchorId="474F9BC8">
          <v:group id="_x0000_s6998" style="position:absolute;left:0;text-align:left;margin-left:106.25pt;margin-top:8.95pt;width:183pt;height:16.8pt;z-index:251615232" coordorigin="689,5563" coordsize="3465,820">
            <v:rect id="_x0000_s6999" style="position:absolute;left:689;top:5582;width:3465;height:801" strokeweight="1.5pt">
              <v:textbox inset=".14mm,,.14mm"/>
            </v:rect>
            <v:shape id="_x0000_s7000" type="#_x0000_t202" style="position:absolute;left:815;top:5563;width:3091;height:820" filled="f" stroked="f">
              <v:textbox style="mso-next-textbox:#_x0000_s7000" inset=".14mm,,.14mm">
                <w:txbxContent>
                  <w:p w14:paraId="33AD9FC8" w14:textId="77777777" w:rsidR="00766D8F" w:rsidRPr="0054193C" w:rsidRDefault="00766D8F" w:rsidP="006A0C22">
                    <w:pPr>
                      <w:adjustRightInd w:val="0"/>
                      <w:snapToGrid w:val="0"/>
                      <w:jc w:val="center"/>
                      <w:rPr>
                        <w:sz w:val="18"/>
                      </w:rPr>
                    </w:pPr>
                    <w:r w:rsidRPr="007243D2">
                      <w:rPr>
                        <w:rFonts w:ascii="Arial" w:hAnsi="Arial" w:cs="Arial"/>
                        <w:sz w:val="18"/>
                      </w:rPr>
                      <w:t xml:space="preserve">Stop </w:t>
                    </w:r>
                    <w:r>
                      <w:rPr>
                        <w:rFonts w:ascii="Arial" w:hAnsi="Arial" w:cs="Arial"/>
                        <w:sz w:val="18"/>
                      </w:rPr>
                      <w:t>Common Services</w:t>
                    </w:r>
                    <w:r>
                      <w:rPr>
                        <w:rFonts w:ascii="Arial" w:hAnsi="Arial" w:cs="Arial" w:hint="eastAsia"/>
                        <w:sz w:val="18"/>
                      </w:rPr>
                      <w:t>.</w:t>
                    </w:r>
                    <w:r>
                      <w:rPr>
                        <w:rFonts w:hint="eastAsia"/>
                        <w:sz w:val="18"/>
                        <w:vertAlign w:val="superscript"/>
                      </w:rPr>
                      <w:t>#1</w:t>
                    </w:r>
                  </w:p>
                </w:txbxContent>
              </v:textbox>
            </v:shape>
          </v:group>
        </w:pict>
      </w:r>
    </w:p>
    <w:p w14:paraId="7DE5AC87" w14:textId="77777777" w:rsidR="00220B51" w:rsidRPr="00540557" w:rsidRDefault="004C7864" w:rsidP="00220B51">
      <w:r>
        <w:rPr>
          <w:noProof/>
        </w:rPr>
        <w:pict w14:anchorId="54181E46">
          <v:line id="_x0000_s7001" style="position:absolute;left:0;text-align:left;z-index:251614208" from="198.15pt,7.75pt" to="198.15pt,29.45pt" strokeweight="1.5pt">
            <v:stroke endarrow="block"/>
          </v:line>
        </w:pict>
      </w:r>
    </w:p>
    <w:p w14:paraId="6F18BA3D" w14:textId="77777777" w:rsidR="00220B51" w:rsidRPr="00540557" w:rsidRDefault="004C7864" w:rsidP="00220B51">
      <w:r>
        <w:rPr>
          <w:noProof/>
        </w:rPr>
        <w:pict w14:anchorId="3C4E3C5F">
          <v:group id="_x0000_s7002" style="position:absolute;left:0;text-align:left;margin-left:126pt;margin-top:9.5pt;width:144.4pt;height:19.4pt;z-index:251620352" coordorigin="8489,2695" coordsize="2888,640">
            <v:rect id="_x0000_s7003" style="position:absolute;left:8539;top:2695;width:2740;height:600" strokeweight="1.5pt"/>
            <v:shape id="_x0000_s7004" type="#_x0000_t202" style="position:absolute;left:8489;top:2701;width:2888;height:634" filled="f" stroked="f">
              <v:textbox style="mso-next-textbox:#_x0000_s7004">
                <w:txbxContent>
                  <w:p w14:paraId="36332A75" w14:textId="77777777" w:rsidR="00766D8F" w:rsidRDefault="00766D8F" w:rsidP="00220B51">
                    <w:pPr>
                      <w:adjustRightInd w:val="0"/>
                      <w:snapToGrid w:val="0"/>
                      <w:jc w:val="center"/>
                      <w:rPr>
                        <w:sz w:val="18"/>
                      </w:rPr>
                    </w:pPr>
                    <w:r>
                      <w:rPr>
                        <w:rFonts w:ascii="Arial" w:hAnsi="Arial" w:cs="Arial"/>
                        <w:sz w:val="18"/>
                      </w:rPr>
                      <w:t xml:space="preserve">Delete files (or </w:t>
                    </w:r>
                    <w:r w:rsidRPr="007243D2">
                      <w:rPr>
                        <w:rFonts w:ascii="Arial" w:hAnsi="Arial" w:cs="Arial"/>
                        <w:sz w:val="18"/>
                      </w:rPr>
                      <w:t>directories)</w:t>
                    </w:r>
                    <w:r>
                      <w:rPr>
                        <w:rFonts w:ascii="Arial" w:hAnsi="Arial" w:cs="Arial" w:hint="eastAsia"/>
                        <w:sz w:val="18"/>
                      </w:rPr>
                      <w:t>.</w:t>
                    </w:r>
                    <w:r>
                      <w:rPr>
                        <w:rFonts w:hint="eastAsia"/>
                        <w:sz w:val="18"/>
                        <w:vertAlign w:val="superscript"/>
                      </w:rPr>
                      <w:t>#</w:t>
                    </w:r>
                    <w:r>
                      <w:rPr>
                        <w:sz w:val="18"/>
                        <w:vertAlign w:val="superscript"/>
                      </w:rPr>
                      <w:t>2</w:t>
                    </w:r>
                  </w:p>
                </w:txbxContent>
              </v:textbox>
            </v:shape>
          </v:group>
        </w:pict>
      </w:r>
    </w:p>
    <w:p w14:paraId="22ADB876" w14:textId="77777777" w:rsidR="00220B51" w:rsidRPr="00540557" w:rsidRDefault="004C7864" w:rsidP="00220B51">
      <w:r>
        <w:rPr>
          <w:noProof/>
        </w:rPr>
        <w:pict w14:anchorId="206ED34B">
          <v:line id="_x0000_s7005" style="position:absolute;left:0;text-align:left;flip:x;z-index:251621376" from="198.35pt,9.7pt" to="198.35pt,25.8pt" strokeweight="1.5pt">
            <v:stroke endarrow="block"/>
          </v:line>
        </w:pict>
      </w:r>
    </w:p>
    <w:p w14:paraId="7D8A5BE8" w14:textId="441AEE8F" w:rsidR="00220B51" w:rsidRPr="00540557" w:rsidRDefault="004C7864" w:rsidP="00220B51">
      <w:r>
        <w:rPr>
          <w:noProof/>
        </w:rPr>
        <w:pict w14:anchorId="56ACA25C">
          <v:group id="_x0000_s7006" style="position:absolute;left:0;text-align:left;margin-left:127.9pt;margin-top:6.85pt;width:141.25pt;height:37.95pt;z-index:251624448" coordorigin="2071,7648" coordsize="2825,759">
            <v:rect id="_x0000_s7007" style="position:absolute;left:2071;top:7648;width:2825;height:666" strokeweight="1.5pt">
              <v:textbox inset=".14mm,,.14mm"/>
            </v:rect>
            <v:shape id="_x0000_s7008" type="#_x0000_t202" style="position:absolute;left:2156;top:7717;width:2512;height:690" filled="f" stroked="f">
              <v:textbox style="mso-next-textbox:#_x0000_s7008" inset=".14mm,,.14mm">
                <w:txbxContent>
                  <w:p w14:paraId="21C9768C" w14:textId="77777777" w:rsidR="00766D8F" w:rsidRDefault="00766D8F" w:rsidP="00220B51">
                    <w:pPr>
                      <w:adjustRightInd w:val="0"/>
                      <w:snapToGrid w:val="0"/>
                      <w:jc w:val="center"/>
                      <w:rPr>
                        <w:sz w:val="18"/>
                      </w:rPr>
                    </w:pPr>
                    <w:r w:rsidRPr="00C026EE">
                      <w:rPr>
                        <w:rFonts w:ascii="Arial" w:hAnsi="Arial" w:cs="Arial"/>
                        <w:sz w:val="18"/>
                      </w:rPr>
                      <w:t>Deleting set up information of operating system</w:t>
                    </w:r>
                    <w:r>
                      <w:rPr>
                        <w:rFonts w:ascii="Arial" w:hAnsi="Arial" w:cs="Arial"/>
                        <w:sz w:val="18"/>
                      </w:rPr>
                      <w:t>.</w:t>
                    </w:r>
                    <w:r>
                      <w:rPr>
                        <w:rFonts w:hint="eastAsia"/>
                        <w:sz w:val="18"/>
                        <w:vertAlign w:val="superscript"/>
                      </w:rPr>
                      <w:t>#3</w:t>
                    </w:r>
                  </w:p>
                </w:txbxContent>
              </v:textbox>
            </v:shape>
          </v:group>
        </w:pict>
      </w:r>
    </w:p>
    <w:p w14:paraId="3FF4D9B4" w14:textId="77777777" w:rsidR="00220B51" w:rsidRPr="00540557" w:rsidRDefault="00220B51" w:rsidP="00220B51"/>
    <w:p w14:paraId="2F50A323" w14:textId="583EB83E" w:rsidR="00220B51" w:rsidRPr="00540557" w:rsidRDefault="004C7864" w:rsidP="00220B51">
      <w:r>
        <w:rPr>
          <w:noProof/>
        </w:rPr>
        <w:pict w14:anchorId="37DD9384">
          <v:line id="_x0000_s7023" style="position:absolute;left:0;text-align:left;flip:x;z-index:251622400" from="198.5pt,4.7pt" to="198.5pt,21.85pt" strokeweight="1.5pt">
            <v:stroke endarrow="block"/>
          </v:line>
        </w:pict>
      </w:r>
    </w:p>
    <w:p w14:paraId="438F39E6" w14:textId="1C911692" w:rsidR="00220B51" w:rsidRPr="00540557" w:rsidRDefault="004C7864" w:rsidP="00220B51">
      <w:r>
        <w:rPr>
          <w:noProof/>
        </w:rPr>
        <w:pict w14:anchorId="6BE43701">
          <v:shape id="_x0000_s7024" type="#_x0000_t202" style="position:absolute;left:0;text-align:left;margin-left:134.3pt;margin-top:5.25pt;width:128.05pt;height:18.75pt;z-index:251617280" filled="f" stroked="f">
            <v:textbox style="mso-next-textbox:#_x0000_s7024" inset=".14mm,,.14mm">
              <w:txbxContent>
                <w:p w14:paraId="792F099F" w14:textId="77777777" w:rsidR="00766D8F" w:rsidRDefault="00766D8F" w:rsidP="00220B51">
                  <w:pPr>
                    <w:adjustRightInd w:val="0"/>
                    <w:snapToGrid w:val="0"/>
                    <w:jc w:val="center"/>
                    <w:rPr>
                      <w:sz w:val="18"/>
                    </w:rPr>
                  </w:pPr>
                  <w:r>
                    <w:rPr>
                      <w:rFonts w:ascii="Arial" w:hAnsi="Arial" w:cs="Arial"/>
                      <w:sz w:val="18"/>
                    </w:rPr>
                    <w:t>Restart the daemon</w:t>
                  </w:r>
                  <w:r>
                    <w:rPr>
                      <w:rFonts w:hint="eastAsia"/>
                      <w:sz w:val="18"/>
                      <w:vertAlign w:val="superscript"/>
                    </w:rPr>
                    <w:t>#</w:t>
                  </w:r>
                  <w:r>
                    <w:rPr>
                      <w:sz w:val="18"/>
                      <w:vertAlign w:val="superscript"/>
                    </w:rPr>
                    <w:t>4</w:t>
                  </w:r>
                </w:p>
              </w:txbxContent>
            </v:textbox>
          </v:shape>
        </w:pict>
      </w:r>
      <w:r>
        <w:rPr>
          <w:noProof/>
        </w:rPr>
        <w:pict w14:anchorId="4A70FE9A">
          <v:rect id="_x0000_s7009" style="position:absolute;left:0;text-align:left;margin-left:127.95pt;margin-top:2.9pt;width:141.25pt;height:23.85pt;z-index:251616256" strokeweight="1.5pt">
            <v:textbox inset=".14mm,,.14mm"/>
          </v:rect>
        </w:pict>
      </w:r>
    </w:p>
    <w:p w14:paraId="68AD11A1" w14:textId="77777777" w:rsidR="00220B51" w:rsidRPr="00540557" w:rsidRDefault="004C7864" w:rsidP="00220B51">
      <w:r>
        <w:rPr>
          <w:noProof/>
        </w:rPr>
        <w:pict w14:anchorId="2D1F1222">
          <v:line id="_x0000_s7010" style="position:absolute;left:0;text-align:left;flip:x;z-index:251623424" from="199pt,8.75pt" to="199.1pt,27.35pt" strokeweight="1.5pt">
            <v:stroke endarrow="block"/>
          </v:line>
        </w:pict>
      </w:r>
    </w:p>
    <w:p w14:paraId="528A4EF7" w14:textId="0DAE252E" w:rsidR="00220B51" w:rsidRPr="00540557" w:rsidRDefault="004C7864" w:rsidP="00220B51">
      <w:r>
        <w:rPr>
          <w:noProof/>
        </w:rPr>
        <w:pict w14:anchorId="62969F1D">
          <v:shape id="_x0000_s7025" type="#_x0000_t202" style="position:absolute;left:0;text-align:left;margin-left:170.45pt;margin-top:12.15pt;width:55.5pt;height:18pt;z-index:251619328" filled="f" stroked="f">
            <v:textbox style="mso-next-textbox:#_x0000_s7025">
              <w:txbxContent>
                <w:p w14:paraId="051B919F" w14:textId="77777777" w:rsidR="00766D8F" w:rsidRDefault="00766D8F" w:rsidP="00220B51">
                  <w:pPr>
                    <w:adjustRightInd w:val="0"/>
                    <w:snapToGrid w:val="0"/>
                    <w:jc w:val="center"/>
                    <w:rPr>
                      <w:sz w:val="18"/>
                    </w:rPr>
                  </w:pPr>
                  <w:r w:rsidRPr="00D764F1">
                    <w:rPr>
                      <w:rFonts w:ascii="Arial" w:hAnsi="Arial" w:cs="Arial"/>
                      <w:sz w:val="18"/>
                    </w:rPr>
                    <w:t>END</w:t>
                  </w:r>
                </w:p>
              </w:txbxContent>
            </v:textbox>
          </v:shape>
        </w:pict>
      </w:r>
      <w:r>
        <w:rPr>
          <w:noProof/>
        </w:rPr>
        <w:pict w14:anchorId="1C076411">
          <v:rect id="_x0000_s7011" style="position:absolute;left:0;text-align:left;margin-left:172.7pt;margin-top:9.65pt;width:51.85pt;height:22.5pt;z-index:251618304" strokeweight="1.5pt"/>
        </w:pict>
      </w:r>
    </w:p>
    <w:p w14:paraId="1F042EC7" w14:textId="77777777" w:rsidR="00220B51" w:rsidRPr="00540557" w:rsidRDefault="00220B51" w:rsidP="00220B51"/>
    <w:p w14:paraId="7E8341FC" w14:textId="77777777" w:rsidR="008575AA" w:rsidRDefault="008575AA" w:rsidP="008575AA">
      <w:pPr>
        <w:rPr>
          <w:b/>
        </w:rPr>
      </w:pPr>
    </w:p>
    <w:p w14:paraId="0C875B82" w14:textId="3A38BCEC" w:rsidR="008575AA" w:rsidRDefault="008575AA" w:rsidP="00A90FF4">
      <w:pPr>
        <w:pStyle w:val="a6"/>
        <w:ind w:left="210"/>
        <w:rPr>
          <w:lang w:eastAsia="ja-JP"/>
        </w:rPr>
      </w:pPr>
      <w:r w:rsidRPr="00F107BA">
        <w:rPr>
          <w:rFonts w:hint="eastAsia"/>
          <w:lang w:val="en-US" w:eastAsia="ja-JP"/>
        </w:rPr>
        <w:t>Figure</w:t>
      </w:r>
      <w:r w:rsidRPr="00F107BA">
        <w:rPr>
          <w:rFonts w:hint="eastAsia"/>
        </w:rPr>
        <w:t xml:space="preserve"> </w:t>
      </w:r>
      <w:r w:rsidR="00F26C7C">
        <w:t>1</w:t>
      </w:r>
      <w:r w:rsidRPr="00F107BA">
        <w:noBreakHyphen/>
      </w:r>
      <w:r w:rsidR="00F26C7C">
        <w:t>3</w:t>
      </w:r>
      <w:r w:rsidRPr="00F107BA">
        <w:rPr>
          <w:rFonts w:hint="eastAsia"/>
        </w:rPr>
        <w:t xml:space="preserve"> </w:t>
      </w:r>
      <w:r w:rsidRPr="00F107BA">
        <w:t>Flow of forced uninstallation</w:t>
      </w:r>
      <w:r w:rsidRPr="00F107BA">
        <w:rPr>
          <w:rFonts w:hint="eastAsia"/>
        </w:rPr>
        <w:t xml:space="preserve"> </w:t>
      </w:r>
      <w:r w:rsidRPr="00F107BA">
        <w:rPr>
          <w:rFonts w:hint="eastAsia"/>
          <w:lang w:eastAsia="ja-JP"/>
        </w:rPr>
        <w:t>(Linux)</w:t>
      </w:r>
    </w:p>
    <w:p w14:paraId="3FCE408D" w14:textId="77777777" w:rsidR="003F6443" w:rsidRPr="003F6443" w:rsidRDefault="003F6443" w:rsidP="003F6443">
      <w:pPr>
        <w:rPr>
          <w:lang w:val="x-none"/>
        </w:rPr>
      </w:pPr>
    </w:p>
    <w:p w14:paraId="668F2F25" w14:textId="77777777" w:rsidR="00220B51" w:rsidRDefault="003F6443" w:rsidP="003F6443">
      <w:r>
        <w:rPr>
          <w:lang w:val="x-none"/>
        </w:rPr>
        <w:br w:type="page"/>
      </w:r>
      <w:r w:rsidR="00B505E6" w:rsidRPr="002C420C">
        <w:rPr>
          <w:rFonts w:hint="eastAsia"/>
        </w:rPr>
        <w:lastRenderedPageBreak/>
        <w:t xml:space="preserve"> </w:t>
      </w:r>
      <w:r w:rsidR="00220B51" w:rsidRPr="002C420C">
        <w:rPr>
          <w:rFonts w:hint="eastAsia"/>
        </w:rPr>
        <w:t xml:space="preserve"> (</w:t>
      </w:r>
      <w:r w:rsidR="00220B51">
        <w:t>1</w:t>
      </w:r>
      <w:r w:rsidR="00220B51" w:rsidRPr="008108F4">
        <w:rPr>
          <w:rFonts w:hint="eastAsia"/>
        </w:rPr>
        <w:t>)</w:t>
      </w:r>
      <w:r w:rsidR="00220B51" w:rsidRPr="008108F4">
        <w:rPr>
          <w:rFonts w:hint="eastAsia"/>
        </w:rPr>
        <w:tab/>
        <w:t>Linux procedures</w:t>
      </w:r>
    </w:p>
    <w:p w14:paraId="1E109B0D" w14:textId="77777777" w:rsidR="00220B51" w:rsidRPr="0074537A" w:rsidRDefault="00220B51" w:rsidP="006A0C22">
      <w:pPr>
        <w:pStyle w:val="default"/>
        <w:ind w:leftChars="200" w:left="420"/>
        <w:jc w:val="left"/>
        <w:rPr>
          <w:lang w:val="en-US" w:eastAsia="ja-JP"/>
        </w:rPr>
      </w:pPr>
      <w:r w:rsidRPr="0074537A">
        <w:rPr>
          <w:lang w:val="en-US"/>
        </w:rPr>
        <w:t>#</w:t>
      </w:r>
      <w:r w:rsidRPr="0074537A">
        <w:rPr>
          <w:rFonts w:hint="eastAsia"/>
          <w:lang w:val="en-US" w:eastAsia="ja-JP"/>
        </w:rPr>
        <w:t>1</w:t>
      </w:r>
      <w:r w:rsidRPr="0074537A">
        <w:rPr>
          <w:lang w:val="en-US"/>
        </w:rPr>
        <w:t xml:space="preserve">: </w:t>
      </w:r>
      <w:r w:rsidRPr="0074537A">
        <w:rPr>
          <w:lang w:val="en-US" w:eastAsia="ja-JP"/>
        </w:rPr>
        <w:t>Stop Common Services</w:t>
      </w:r>
    </w:p>
    <w:p w14:paraId="7E18F7D1" w14:textId="77777777" w:rsidR="00220B51" w:rsidRPr="0074537A" w:rsidRDefault="00220B51" w:rsidP="006A0C22">
      <w:pPr>
        <w:pStyle w:val="default"/>
        <w:ind w:leftChars="200" w:left="420"/>
        <w:jc w:val="left"/>
        <w:rPr>
          <w:lang w:val="en-US" w:eastAsia="ja-JP"/>
        </w:rPr>
      </w:pPr>
      <w:r w:rsidRPr="0074537A">
        <w:rPr>
          <w:rFonts w:hint="eastAsia"/>
          <w:lang w:val="en-US" w:eastAsia="ja-JP"/>
        </w:rPr>
        <w:t xml:space="preserve">Stop related processes by </w:t>
      </w:r>
      <w:r w:rsidRPr="0074537A">
        <w:rPr>
          <w:lang w:val="en-US" w:eastAsia="ja-JP"/>
        </w:rPr>
        <w:t>systemctl command.</w:t>
      </w:r>
    </w:p>
    <w:p w14:paraId="1EE812AD" w14:textId="77777777" w:rsidR="00220B51" w:rsidRPr="00073A89" w:rsidRDefault="00220B51" w:rsidP="00220B51">
      <w:pPr>
        <w:pStyle w:val="default"/>
        <w:pBdr>
          <w:top w:val="single" w:sz="4" w:space="1" w:color="auto"/>
          <w:left w:val="single" w:sz="4" w:space="4" w:color="auto"/>
          <w:bottom w:val="single" w:sz="4" w:space="1" w:color="auto"/>
          <w:right w:val="single" w:sz="4" w:space="4" w:color="auto"/>
        </w:pBdr>
        <w:jc w:val="left"/>
        <w:rPr>
          <w:lang w:val="en-US" w:eastAsia="ja-JP"/>
        </w:rPr>
      </w:pPr>
      <w:r w:rsidRPr="00073A89">
        <w:rPr>
          <w:lang w:val="en-US" w:eastAsia="ja-JP"/>
        </w:rPr>
        <w:t>systemctl stop csportal.service</w:t>
      </w:r>
    </w:p>
    <w:p w14:paraId="4821332A" w14:textId="77777777" w:rsidR="00220B51" w:rsidRPr="00073A89" w:rsidRDefault="00220B51" w:rsidP="00220B51">
      <w:pPr>
        <w:pStyle w:val="default"/>
        <w:pBdr>
          <w:top w:val="single" w:sz="4" w:space="1" w:color="auto"/>
          <w:left w:val="single" w:sz="4" w:space="4" w:color="auto"/>
          <w:bottom w:val="single" w:sz="4" w:space="1" w:color="auto"/>
          <w:right w:val="single" w:sz="4" w:space="4" w:color="auto"/>
        </w:pBdr>
        <w:jc w:val="left"/>
        <w:rPr>
          <w:lang w:val="en-US" w:eastAsia="ja-JP"/>
        </w:rPr>
      </w:pPr>
      <w:r w:rsidRPr="00073A89">
        <w:rPr>
          <w:lang w:val="en-US" w:eastAsia="ja-JP"/>
        </w:rPr>
        <w:t xml:space="preserve">systemctl --no-reload disable csportal.service </w:t>
      </w:r>
    </w:p>
    <w:p w14:paraId="3CB4B490" w14:textId="58C654E0" w:rsidR="00220B51" w:rsidRPr="00073A89" w:rsidRDefault="00220B51" w:rsidP="00220B51">
      <w:pPr>
        <w:pStyle w:val="default"/>
        <w:pBdr>
          <w:top w:val="single" w:sz="4" w:space="1" w:color="auto"/>
          <w:left w:val="single" w:sz="4" w:space="4" w:color="auto"/>
          <w:bottom w:val="single" w:sz="4" w:space="1" w:color="auto"/>
          <w:right w:val="single" w:sz="4" w:space="4" w:color="auto"/>
        </w:pBdr>
        <w:jc w:val="left"/>
        <w:rPr>
          <w:lang w:val="en-US" w:eastAsia="ja-JP"/>
        </w:rPr>
      </w:pPr>
      <w:r w:rsidRPr="00073A89">
        <w:rPr>
          <w:lang w:val="en-US" w:eastAsia="ja-JP"/>
        </w:rPr>
        <w:t>systemctl stop postgresql-</w:t>
      </w:r>
      <w:r w:rsidR="00295639" w:rsidRPr="00073A89">
        <w:rPr>
          <w:lang w:val="en-US" w:eastAsia="ja-JP"/>
        </w:rPr>
        <w:t>1</w:t>
      </w:r>
      <w:r w:rsidR="00295639">
        <w:rPr>
          <w:lang w:val="en-US" w:eastAsia="ja-JP"/>
        </w:rPr>
        <w:t>5</w:t>
      </w:r>
      <w:r w:rsidRPr="00073A89">
        <w:rPr>
          <w:lang w:val="en-US" w:eastAsia="ja-JP"/>
        </w:rPr>
        <w:t>@csportal.service postgresql-</w:t>
      </w:r>
      <w:r w:rsidR="00295639" w:rsidRPr="00073A89">
        <w:rPr>
          <w:lang w:val="en-US" w:eastAsia="ja-JP"/>
        </w:rPr>
        <w:t>1</w:t>
      </w:r>
      <w:r w:rsidR="00295639">
        <w:rPr>
          <w:lang w:val="en-US" w:eastAsia="ja-JP"/>
        </w:rPr>
        <w:t>5</w:t>
      </w:r>
      <w:r w:rsidRPr="00073A89">
        <w:rPr>
          <w:lang w:val="en-US" w:eastAsia="ja-JP"/>
        </w:rPr>
        <w:t xml:space="preserve">@csidp.service </w:t>
      </w:r>
    </w:p>
    <w:p w14:paraId="7B7FDE23" w14:textId="2E3BD85D" w:rsidR="00220B51" w:rsidRDefault="00220B51" w:rsidP="00220B51">
      <w:pPr>
        <w:pStyle w:val="default"/>
        <w:pBdr>
          <w:top w:val="single" w:sz="4" w:space="1" w:color="auto"/>
          <w:left w:val="single" w:sz="4" w:space="4" w:color="auto"/>
          <w:bottom w:val="single" w:sz="4" w:space="1" w:color="auto"/>
          <w:right w:val="single" w:sz="4" w:space="4" w:color="auto"/>
        </w:pBdr>
        <w:jc w:val="left"/>
        <w:rPr>
          <w:highlight w:val="yellow"/>
          <w:lang w:val="en-US" w:eastAsia="ja-JP"/>
        </w:rPr>
      </w:pPr>
      <w:r w:rsidRPr="00073A89">
        <w:rPr>
          <w:lang w:val="en-US" w:eastAsia="ja-JP"/>
        </w:rPr>
        <w:t>systemctl --no-reload disable postgresql-</w:t>
      </w:r>
      <w:r w:rsidR="00295639" w:rsidRPr="00073A89">
        <w:rPr>
          <w:lang w:val="en-US" w:eastAsia="ja-JP"/>
        </w:rPr>
        <w:t>1</w:t>
      </w:r>
      <w:r w:rsidR="00295639">
        <w:rPr>
          <w:lang w:val="en-US" w:eastAsia="ja-JP"/>
        </w:rPr>
        <w:t>5</w:t>
      </w:r>
      <w:r w:rsidRPr="00073A89">
        <w:rPr>
          <w:lang w:val="en-US" w:eastAsia="ja-JP"/>
        </w:rPr>
        <w:t>@csportal.service postgresql-</w:t>
      </w:r>
      <w:r w:rsidR="00295639" w:rsidRPr="00073A89">
        <w:rPr>
          <w:lang w:val="en-US" w:eastAsia="ja-JP"/>
        </w:rPr>
        <w:t>1</w:t>
      </w:r>
      <w:r w:rsidR="00295639">
        <w:rPr>
          <w:lang w:val="en-US" w:eastAsia="ja-JP"/>
        </w:rPr>
        <w:t>5</w:t>
      </w:r>
      <w:r w:rsidRPr="00073A89">
        <w:rPr>
          <w:lang w:val="en-US" w:eastAsia="ja-JP"/>
        </w:rPr>
        <w:t>@csidp.service</w:t>
      </w:r>
    </w:p>
    <w:p w14:paraId="7379DF25" w14:textId="77777777" w:rsidR="003F6443" w:rsidRDefault="003F6443" w:rsidP="00220B51">
      <w:pPr>
        <w:pStyle w:val="default"/>
        <w:jc w:val="left"/>
        <w:rPr>
          <w:lang w:val="en-US" w:eastAsia="ja-JP"/>
        </w:rPr>
      </w:pPr>
    </w:p>
    <w:p w14:paraId="25728727" w14:textId="77777777" w:rsidR="00220B51" w:rsidRDefault="00220B51" w:rsidP="006A0C22">
      <w:pPr>
        <w:pStyle w:val="default"/>
        <w:ind w:leftChars="200" w:left="420"/>
        <w:jc w:val="left"/>
        <w:rPr>
          <w:lang w:val="en-US" w:eastAsia="ja-JP"/>
        </w:rPr>
      </w:pPr>
      <w:r w:rsidRPr="0074537A">
        <w:rPr>
          <w:lang w:val="en-US"/>
        </w:rPr>
        <w:t>#2:</w:t>
      </w:r>
      <w:r w:rsidRPr="0074537A">
        <w:rPr>
          <w:rFonts w:hint="eastAsia"/>
          <w:lang w:val="en-US" w:eastAsia="ja-JP"/>
        </w:rPr>
        <w:t xml:space="preserve"> Delete files or directories</w:t>
      </w:r>
    </w:p>
    <w:p w14:paraId="40FFE47C" w14:textId="77777777" w:rsidR="00B10ADD" w:rsidRPr="000E075B" w:rsidRDefault="00220B51" w:rsidP="006A0C22">
      <w:pPr>
        <w:pStyle w:val="default"/>
        <w:ind w:leftChars="200" w:left="420"/>
        <w:jc w:val="left"/>
        <w:rPr>
          <w:lang w:val="en-US" w:eastAsia="ja-JP"/>
        </w:rPr>
      </w:pPr>
      <w:r w:rsidRPr="0074537A">
        <w:rPr>
          <w:lang w:val="en-US" w:eastAsia="ja-JP"/>
        </w:rPr>
        <w:t xml:space="preserve">Delete files or directories </w:t>
      </w:r>
      <w:r w:rsidRPr="0074537A">
        <w:rPr>
          <w:rFonts w:hint="eastAsia"/>
          <w:lang w:val="en-US" w:eastAsia="ja-JP"/>
        </w:rPr>
        <w:t xml:space="preserve">by </w:t>
      </w:r>
      <w:r w:rsidRPr="0074537A">
        <w:rPr>
          <w:lang w:val="en-US" w:eastAsia="ja-JP"/>
        </w:rPr>
        <w:t>rm command.</w:t>
      </w:r>
    </w:p>
    <w:p w14:paraId="32427815" w14:textId="77777777" w:rsidR="00220B51" w:rsidRPr="0074537A" w:rsidRDefault="00220B51" w:rsidP="00220B51">
      <w:pPr>
        <w:pStyle w:val="default"/>
        <w:ind w:left="210" w:firstLine="210"/>
        <w:jc w:val="left"/>
        <w:rPr>
          <w:lang w:val="en-US" w:eastAsia="ja-JP"/>
        </w:rPr>
      </w:pPr>
      <w:r w:rsidRPr="0074537A">
        <w:rPr>
          <w:lang w:val="en-US" w:eastAsia="ja-JP"/>
        </w:rPr>
        <w:t>1. HV</w:t>
      </w:r>
      <w:r w:rsidR="008026AF">
        <w:rPr>
          <w:rFonts w:hint="eastAsia"/>
          <w:lang w:val="en-US" w:eastAsia="ja-JP"/>
        </w:rPr>
        <w:t>/</w:t>
      </w:r>
      <w:r w:rsidR="008026AF" w:rsidRPr="008026AF">
        <w:rPr>
          <w:lang w:val="en-US" w:eastAsia="ja-JP"/>
        </w:rPr>
        <w:t xml:space="preserve"> </w:t>
      </w:r>
      <w:r w:rsidR="008026AF" w:rsidRPr="0074537A">
        <w:rPr>
          <w:lang w:val="en-US" w:eastAsia="ja-JP"/>
        </w:rPr>
        <w:t>HPE</w:t>
      </w:r>
      <w:r w:rsidR="002C6525">
        <w:rPr>
          <w:lang w:val="en-US" w:eastAsia="ja-JP"/>
        </w:rPr>
        <w:t xml:space="preserve"> Edition</w:t>
      </w:r>
    </w:p>
    <w:p w14:paraId="3B0597C5" w14:textId="48E83C4E" w:rsidR="00220B51"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073A89">
        <w:rPr>
          <w:lang w:val="en-US" w:eastAsia="ja-JP"/>
        </w:rPr>
        <w:t>rm -rf /etc/systemd/system/postgresql-</w:t>
      </w:r>
      <w:r w:rsidR="00295639" w:rsidRPr="00073A89">
        <w:rPr>
          <w:lang w:val="en-US" w:eastAsia="ja-JP"/>
        </w:rPr>
        <w:t>1</w:t>
      </w:r>
      <w:r w:rsidR="00295639">
        <w:rPr>
          <w:lang w:val="en-US" w:eastAsia="ja-JP"/>
        </w:rPr>
        <w:t>5</w:t>
      </w:r>
      <w:r w:rsidRPr="00073A89">
        <w:rPr>
          <w:lang w:val="en-US" w:eastAsia="ja-JP"/>
        </w:rPr>
        <w:t>@csidp.service.d</w:t>
      </w:r>
    </w:p>
    <w:p w14:paraId="609C27BF" w14:textId="105E51FB" w:rsidR="00220B51"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073A89">
        <w:rPr>
          <w:lang w:val="en-US" w:eastAsia="ja-JP"/>
        </w:rPr>
        <w:t>rm -rf /etc/systemd/system/postgresql-</w:t>
      </w:r>
      <w:r w:rsidR="00295639" w:rsidRPr="00073A89">
        <w:rPr>
          <w:lang w:val="en-US" w:eastAsia="ja-JP"/>
        </w:rPr>
        <w:t>1</w:t>
      </w:r>
      <w:r w:rsidR="00295639">
        <w:rPr>
          <w:lang w:val="en-US" w:eastAsia="ja-JP"/>
        </w:rPr>
        <w:t>5</w:t>
      </w:r>
      <w:r w:rsidRPr="00073A89">
        <w:rPr>
          <w:lang w:val="en-US" w:eastAsia="ja-JP"/>
        </w:rPr>
        <w:t>@csportal.service.d</w:t>
      </w:r>
    </w:p>
    <w:p w14:paraId="3B0C172C" w14:textId="77777777" w:rsidR="00AB3029" w:rsidRPr="00AB3029" w:rsidRDefault="00AB3029" w:rsidP="00AB3029">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AB3029">
        <w:rPr>
          <w:lang w:val="en-US" w:eastAsia="ja-JP"/>
        </w:rPr>
        <w:t>rm -f /etc/systemd/system/csidpdbmigration.service</w:t>
      </w:r>
    </w:p>
    <w:p w14:paraId="59E1CBEC" w14:textId="77777777" w:rsidR="00AB3029" w:rsidRPr="00AB3029" w:rsidRDefault="00AB3029" w:rsidP="00AB3029">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AB3029">
        <w:rPr>
          <w:lang w:val="en-US" w:eastAsia="ja-JP"/>
        </w:rPr>
        <w:t>rm -f /etc/systemd/system/csportaldbmigration.service</w:t>
      </w:r>
    </w:p>
    <w:p w14:paraId="46590DE0" w14:textId="77777777" w:rsidR="00AB3029" w:rsidRPr="00AB3029" w:rsidRDefault="00AB3029" w:rsidP="00AB3029">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AB3029">
        <w:rPr>
          <w:lang w:val="en-US" w:eastAsia="ja-JP"/>
        </w:rPr>
        <w:t>rm -f /etc/systemd/system/postgresql-15@csidp.withdbmigration.service</w:t>
      </w:r>
    </w:p>
    <w:p w14:paraId="7727DD59" w14:textId="61762EDA" w:rsidR="00AB3029" w:rsidRPr="00AB3029" w:rsidRDefault="00AB3029" w:rsidP="00AB3029">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AB3029">
        <w:rPr>
          <w:lang w:val="en-US" w:eastAsia="ja-JP"/>
        </w:rPr>
        <w:t>rm -f /etc/systemd/system/postgresql-15@csportal.withdbmigration.service</w:t>
      </w:r>
    </w:p>
    <w:p w14:paraId="61ADB9A7" w14:textId="77777777" w:rsidR="00220B51" w:rsidRPr="00073A89"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073A89">
        <w:rPr>
          <w:lang w:val="en-US" w:eastAsia="ja-JP"/>
        </w:rPr>
        <w:t>rm -rf /etc/.hitachi/COMSERV</w:t>
      </w:r>
    </w:p>
    <w:p w14:paraId="60B831C1" w14:textId="15245314" w:rsidR="00220B51" w:rsidRPr="00073A89"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073A89">
        <w:rPr>
          <w:lang w:val="en-US" w:eastAsia="ja-JP"/>
        </w:rPr>
        <w:t xml:space="preserve">rm -rf </w:t>
      </w:r>
      <w:r w:rsidR="008026AF" w:rsidRPr="008026AF">
        <w:rPr>
          <w:lang w:val="en-US" w:eastAsia="ja-JP"/>
        </w:rPr>
        <w:t>&lt;install-directory&gt;</w:t>
      </w:r>
    </w:p>
    <w:p w14:paraId="15599D25" w14:textId="329F754D" w:rsidR="00220B51" w:rsidRPr="00073A89"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073A89">
        <w:rPr>
          <w:lang w:val="en-US" w:eastAsia="ja-JP"/>
        </w:rPr>
        <w:t xml:space="preserve">rm -rf </w:t>
      </w:r>
      <w:r w:rsidR="008026AF" w:rsidRPr="008026AF">
        <w:rPr>
          <w:lang w:val="en-US" w:eastAsia="ja-JP"/>
        </w:rPr>
        <w:t>&lt;user-data-directory&gt;</w:t>
      </w:r>
    </w:p>
    <w:p w14:paraId="29EE5ABA" w14:textId="2A63D59A" w:rsidR="00220B51" w:rsidRPr="00073A89"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073A89">
        <w:rPr>
          <w:lang w:val="en-US" w:eastAsia="ja-JP"/>
        </w:rPr>
        <w:t xml:space="preserve">rm -rf </w:t>
      </w:r>
      <w:r w:rsidR="008026AF" w:rsidRPr="008026AF">
        <w:rPr>
          <w:lang w:val="en-US" w:eastAsia="ja-JP"/>
        </w:rPr>
        <w:t>&lt;log-directory&gt;</w:t>
      </w:r>
    </w:p>
    <w:p w14:paraId="250575C0" w14:textId="77777777" w:rsidR="00220B51" w:rsidRPr="00A54B21" w:rsidRDefault="00220B51" w:rsidP="00220B51">
      <w:pPr>
        <w:pStyle w:val="default"/>
        <w:jc w:val="left"/>
        <w:rPr>
          <w:highlight w:val="yellow"/>
          <w:lang w:val="en-US" w:eastAsia="ja-JP"/>
        </w:rPr>
      </w:pPr>
    </w:p>
    <w:p w14:paraId="5D831FC3" w14:textId="77777777" w:rsidR="00220B51" w:rsidRPr="0074537A" w:rsidRDefault="00220B51" w:rsidP="006A0C22">
      <w:pPr>
        <w:pStyle w:val="default"/>
        <w:ind w:leftChars="200" w:left="420"/>
        <w:jc w:val="left"/>
        <w:rPr>
          <w:lang w:val="en-US" w:eastAsia="ja-JP"/>
        </w:rPr>
      </w:pPr>
      <w:r w:rsidRPr="0074537A">
        <w:rPr>
          <w:lang w:val="en-US" w:eastAsia="ja-JP"/>
        </w:rPr>
        <w:t>#3</w:t>
      </w:r>
      <w:r w:rsidRPr="0074537A">
        <w:t xml:space="preserve"> </w:t>
      </w:r>
      <w:r w:rsidRPr="0074537A">
        <w:rPr>
          <w:lang w:val="en-US" w:eastAsia="ja-JP"/>
        </w:rPr>
        <w:t>Deleting set up information</w:t>
      </w:r>
      <w:r w:rsidRPr="0074537A">
        <w:rPr>
          <w:rFonts w:hint="eastAsia"/>
          <w:lang w:val="en-US" w:eastAsia="ja-JP"/>
        </w:rPr>
        <w:t xml:space="preserve"> of operating system</w:t>
      </w:r>
    </w:p>
    <w:p w14:paraId="0A6673F4" w14:textId="77777777" w:rsidR="00220B51" w:rsidRPr="0074537A" w:rsidRDefault="00220B51" w:rsidP="006A0C22">
      <w:pPr>
        <w:pStyle w:val="default"/>
        <w:ind w:leftChars="200" w:left="420"/>
        <w:jc w:val="left"/>
        <w:rPr>
          <w:lang w:val="en-US" w:eastAsia="ja-JP"/>
        </w:rPr>
      </w:pPr>
      <w:r w:rsidRPr="0074537A">
        <w:rPr>
          <w:lang w:val="en-US" w:eastAsia="ja-JP"/>
        </w:rPr>
        <w:t xml:space="preserve">Delete set up information of operating system </w:t>
      </w:r>
      <w:r w:rsidRPr="0074537A">
        <w:rPr>
          <w:rFonts w:hint="eastAsia"/>
          <w:lang w:val="en-US" w:eastAsia="ja-JP"/>
        </w:rPr>
        <w:t xml:space="preserve">by </w:t>
      </w:r>
      <w:r w:rsidRPr="0074537A">
        <w:rPr>
          <w:lang w:val="en-US" w:eastAsia="ja-JP"/>
        </w:rPr>
        <w:t>rm command.</w:t>
      </w:r>
    </w:p>
    <w:p w14:paraId="177B11A3" w14:textId="77777777" w:rsidR="00220B51"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073A89">
        <w:rPr>
          <w:lang w:val="en-US" w:eastAsia="ja-JP"/>
        </w:rPr>
        <w:t>rm -rf /etc/systemd/system/csportal.service</w:t>
      </w:r>
    </w:p>
    <w:p w14:paraId="67606451" w14:textId="77777777" w:rsidR="00220B51" w:rsidRPr="00073A89"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073A89">
        <w:rPr>
          <w:lang w:val="en-US" w:eastAsia="ja-JP"/>
        </w:rPr>
        <w:t>rm -rf /etc/logrotate.d/csportal</w:t>
      </w:r>
    </w:p>
    <w:p w14:paraId="77F569EA" w14:textId="77777777" w:rsidR="00220B51" w:rsidRPr="00840492"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eastAsia="ja-JP"/>
        </w:rPr>
      </w:pPr>
      <w:r w:rsidRPr="00073A89">
        <w:rPr>
          <w:lang w:val="en-US" w:eastAsia="ja-JP"/>
        </w:rPr>
        <w:t>rm -rf /etc/logrotate.d/csgateway</w:t>
      </w:r>
    </w:p>
    <w:p w14:paraId="3B448AE3" w14:textId="77777777" w:rsidR="00FF5CF4" w:rsidRPr="00FF5CF4" w:rsidRDefault="00FF5CF4" w:rsidP="00FF5CF4">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FF5CF4">
        <w:rPr>
          <w:lang w:val="en-US" w:eastAsia="ja-JP"/>
        </w:rPr>
        <w:t>rm -rf /etc/logrotate.d/csidpaccess</w:t>
      </w:r>
    </w:p>
    <w:p w14:paraId="67269C90" w14:textId="4F90FAC2" w:rsidR="00FF5CF4" w:rsidRPr="00FF5CF4" w:rsidRDefault="00FF5CF4" w:rsidP="00FF5CF4">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FF5CF4">
        <w:rPr>
          <w:lang w:val="en-US" w:eastAsia="ja-JP"/>
        </w:rPr>
        <w:t>rm -rf /etc/logrotate.d/csidpserver</w:t>
      </w:r>
    </w:p>
    <w:p w14:paraId="2298FEE5" w14:textId="48C8DA05" w:rsidR="006434CD" w:rsidRPr="00FF5CF4" w:rsidRDefault="00EF20DF" w:rsidP="00FF5CF4">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Pr>
          <w:rFonts w:hint="eastAsia"/>
          <w:lang w:val="en-US" w:eastAsia="ja-JP"/>
        </w:rPr>
        <w:t>r</w:t>
      </w:r>
      <w:r>
        <w:rPr>
          <w:lang w:val="en-US" w:eastAsia="ja-JP"/>
        </w:rPr>
        <w:t>m -rf /etc/</w:t>
      </w:r>
      <w:r w:rsidRPr="0020463D">
        <w:rPr>
          <w:lang w:val="en-US" w:eastAsia="ja-JP"/>
        </w:rPr>
        <w:t>cron.hourly/logrotate_cshourly</w:t>
      </w:r>
    </w:p>
    <w:p w14:paraId="1CED24D4" w14:textId="77777777" w:rsidR="00220B51" w:rsidRPr="00A54B21" w:rsidRDefault="00220B51" w:rsidP="00220B51">
      <w:pPr>
        <w:pStyle w:val="default"/>
        <w:jc w:val="left"/>
        <w:rPr>
          <w:highlight w:val="yellow"/>
          <w:lang w:val="en-US" w:eastAsia="ja-JP"/>
        </w:rPr>
      </w:pPr>
    </w:p>
    <w:p w14:paraId="50AAA55E" w14:textId="166E7CD4" w:rsidR="00220B51" w:rsidRPr="0074537A" w:rsidRDefault="00220B51" w:rsidP="006A0C22">
      <w:pPr>
        <w:pStyle w:val="default"/>
        <w:ind w:leftChars="200" w:left="420"/>
        <w:jc w:val="left"/>
        <w:rPr>
          <w:lang w:val="en-US" w:eastAsia="ja-JP"/>
        </w:rPr>
      </w:pPr>
      <w:r w:rsidRPr="0074537A">
        <w:rPr>
          <w:lang w:val="en-US" w:eastAsia="ja-JP"/>
        </w:rPr>
        <w:t>#4</w:t>
      </w:r>
      <w:r w:rsidRPr="0074537A">
        <w:t xml:space="preserve"> Restart the d</w:t>
      </w:r>
      <w:r w:rsidR="0083183C">
        <w:rPr>
          <w:rFonts w:hint="eastAsia"/>
          <w:lang w:eastAsia="ja-JP"/>
        </w:rPr>
        <w:t>a</w:t>
      </w:r>
      <w:r w:rsidR="0083183C">
        <w:rPr>
          <w:lang w:eastAsia="ja-JP"/>
        </w:rPr>
        <w:t>e</w:t>
      </w:r>
      <w:r w:rsidRPr="0074537A">
        <w:t>mon</w:t>
      </w:r>
    </w:p>
    <w:p w14:paraId="3D96E482" w14:textId="2DF503AB" w:rsidR="00220B51" w:rsidRPr="0074537A" w:rsidRDefault="00D40BB5" w:rsidP="006A0C22">
      <w:pPr>
        <w:pStyle w:val="default"/>
        <w:ind w:leftChars="200" w:left="420"/>
        <w:jc w:val="left"/>
        <w:rPr>
          <w:lang w:val="en-US" w:eastAsia="ja-JP"/>
        </w:rPr>
      </w:pPr>
      <w:r w:rsidRPr="00D40BB5">
        <w:rPr>
          <w:lang w:val="en-US" w:eastAsia="ja-JP"/>
        </w:rPr>
        <w:t xml:space="preserve">Reflect information about the deletion of Common Services startup scripts </w:t>
      </w:r>
      <w:r w:rsidR="005C0D2A">
        <w:rPr>
          <w:lang w:val="en-US" w:eastAsia="ja-JP"/>
        </w:rPr>
        <w:t>on</w:t>
      </w:r>
      <w:r w:rsidRPr="00D40BB5">
        <w:rPr>
          <w:lang w:val="en-US" w:eastAsia="ja-JP"/>
        </w:rPr>
        <w:t xml:space="preserve"> the OS</w:t>
      </w:r>
      <w:r w:rsidR="00220B51" w:rsidRPr="0074537A">
        <w:rPr>
          <w:rFonts w:hint="eastAsia"/>
          <w:lang w:val="en-US" w:eastAsia="ja-JP"/>
        </w:rPr>
        <w:t xml:space="preserve"> by </w:t>
      </w:r>
      <w:r w:rsidR="00220B51" w:rsidRPr="0074537A">
        <w:rPr>
          <w:lang w:val="en-US" w:eastAsia="ja-JP"/>
        </w:rPr>
        <w:t>systemctl command.</w:t>
      </w:r>
    </w:p>
    <w:p w14:paraId="60C93581" w14:textId="77777777" w:rsidR="00220B51" w:rsidRPr="00073A89" w:rsidRDefault="00220B51" w:rsidP="00220B51">
      <w:pPr>
        <w:pStyle w:val="default"/>
        <w:pBdr>
          <w:top w:val="single" w:sz="4" w:space="1" w:color="auto"/>
          <w:left w:val="single" w:sz="4" w:space="4" w:color="auto"/>
          <w:bottom w:val="single" w:sz="4" w:space="1" w:color="auto"/>
          <w:right w:val="single" w:sz="4" w:space="4" w:color="auto"/>
        </w:pBdr>
        <w:ind w:left="210" w:firstLine="210"/>
        <w:jc w:val="left"/>
        <w:rPr>
          <w:lang w:val="en-US" w:eastAsia="ja-JP"/>
        </w:rPr>
      </w:pPr>
      <w:r w:rsidRPr="00073A89">
        <w:rPr>
          <w:lang w:val="en-US" w:eastAsia="ja-JP"/>
        </w:rPr>
        <w:t>systemctl daemon-reload</w:t>
      </w:r>
    </w:p>
    <w:p w14:paraId="22166D62" w14:textId="77777777" w:rsidR="002C420C" w:rsidRPr="00572F22" w:rsidRDefault="002C420C" w:rsidP="00220B51">
      <w:pPr>
        <w:pStyle w:val="default"/>
        <w:jc w:val="left"/>
        <w:rPr>
          <w:lang w:val="en-US" w:eastAsia="ja-JP"/>
        </w:rPr>
      </w:pPr>
    </w:p>
    <w:p w14:paraId="516F0212" w14:textId="77777777" w:rsidR="00CC7920" w:rsidRPr="00C8323D" w:rsidRDefault="00EF60A1" w:rsidP="00361970">
      <w:pPr>
        <w:pStyle w:val="default"/>
        <w:jc w:val="left"/>
        <w:rPr>
          <w:lang w:val="en-US"/>
        </w:rPr>
      </w:pPr>
      <w:r w:rsidRPr="00C8323D">
        <w:rPr>
          <w:lang w:val="en-US"/>
        </w:rPr>
        <w:br w:type="page"/>
      </w:r>
    </w:p>
    <w:p w14:paraId="45C8C87C" w14:textId="6E0D1A61" w:rsidR="00CC7920" w:rsidRPr="00C8323D" w:rsidRDefault="00EB5C7F" w:rsidP="009E5CEB">
      <w:pPr>
        <w:pStyle w:val="3"/>
        <w:rPr>
          <w:lang w:val="en-US"/>
        </w:rPr>
      </w:pPr>
      <w:bookmarkStart w:id="146" w:name="_Ref404691833"/>
      <w:bookmarkStart w:id="147" w:name="_Ref404691837"/>
      <w:bookmarkStart w:id="148" w:name="_Toc23164995"/>
      <w:bookmarkStart w:id="149" w:name="_Toc191909576"/>
      <w:r w:rsidRPr="00C8323D">
        <w:rPr>
          <w:lang w:val="en-US"/>
        </w:rPr>
        <w:t>Failure during startup</w:t>
      </w:r>
      <w:bookmarkEnd w:id="146"/>
      <w:bookmarkEnd w:id="147"/>
      <w:bookmarkEnd w:id="148"/>
      <w:bookmarkEnd w:id="149"/>
    </w:p>
    <w:p w14:paraId="230053D5" w14:textId="2572EA42" w:rsidR="00D0338D" w:rsidRPr="00C8323D" w:rsidRDefault="004C7864" w:rsidP="00361970">
      <w:pPr>
        <w:pStyle w:val="default"/>
        <w:jc w:val="left"/>
        <w:rPr>
          <w:lang w:val="en-US"/>
        </w:rPr>
      </w:pPr>
      <w:r>
        <w:rPr>
          <w:noProof/>
          <w:lang w:val="en-US"/>
        </w:rPr>
        <w:pict w14:anchorId="47630B8E">
          <v:shape id="_x0000_s7012" type="#_x0000_t202" style="position:absolute;margin-left:75pt;margin-top:15pt;width:90.2pt;height:29.3pt;z-index:251613184" filled="f" stroked="f">
            <v:textbox style="mso-next-textbox:#_x0000_s7012" inset="0,0,0,0">
              <w:txbxContent>
                <w:p w14:paraId="05F7162B" w14:textId="77777777" w:rsidR="00766D8F" w:rsidRPr="000C72F6" w:rsidRDefault="00766D8F" w:rsidP="00A54B21">
                  <w:pPr>
                    <w:adjustRightInd w:val="0"/>
                    <w:snapToGrid w:val="0"/>
                    <w:jc w:val="center"/>
                    <w:rPr>
                      <w:rFonts w:ascii="Arial" w:hAnsi="Arial" w:cs="Arial"/>
                      <w:sz w:val="18"/>
                      <w:szCs w:val="18"/>
                    </w:rPr>
                  </w:pPr>
                  <w:r>
                    <w:rPr>
                      <w:rFonts w:ascii="Arial" w:hAnsi="Arial" w:cs="Arial" w:hint="eastAsia"/>
                      <w:sz w:val="18"/>
                      <w:szCs w:val="18"/>
                    </w:rPr>
                    <w:t>C</w:t>
                  </w:r>
                  <w:r>
                    <w:rPr>
                      <w:rFonts w:ascii="Arial" w:hAnsi="Arial" w:cs="Arial"/>
                      <w:sz w:val="18"/>
                      <w:szCs w:val="18"/>
                    </w:rPr>
                    <w:t>ommon Services fails to start</w:t>
                  </w:r>
                </w:p>
              </w:txbxContent>
            </v:textbox>
          </v:shape>
        </w:pict>
      </w:r>
      <w:r>
        <w:rPr>
          <w:noProof/>
          <w:lang w:val="en-US" w:eastAsia="ja-JP" w:bidi="th-TH"/>
        </w:rPr>
        <w:pict w14:anchorId="3DBF0F44">
          <v:rect id="_x0000_s7013" style="position:absolute;margin-left:58.8pt;margin-top:7.55pt;width:124pt;height:35.9pt;z-index:251590656;mso-wrap-edited:f" wrapcoords="-131 -635 -131 21600 21731 21600 21731 -635 -131 -635" strokeweight="1.5pt"/>
        </w:pict>
      </w:r>
    </w:p>
    <w:p w14:paraId="5E9CD836" w14:textId="77777777" w:rsidR="00D0338D" w:rsidRPr="00C8323D" w:rsidRDefault="004C7864" w:rsidP="00361970">
      <w:pPr>
        <w:pStyle w:val="default"/>
        <w:jc w:val="left"/>
        <w:rPr>
          <w:lang w:val="en-US"/>
        </w:rPr>
      </w:pPr>
      <w:r>
        <w:rPr>
          <w:noProof/>
          <w:lang w:val="en-US" w:eastAsia="ja-JP" w:bidi="th-TH"/>
        </w:rPr>
        <w:pict w14:anchorId="65B984E2">
          <v:line id="_x0000_s5969" style="position:absolute;flip:x;z-index:251588608;mso-wrap-edited:f" from="121.6pt,-.4pt" to="121.6pt,52.25pt" wrapcoords="0 0 0 11520 0 17280 0 21240 0 21240 0 21240 0 21240 0 17280 0 11520 0 0 0 0" strokeweight="1.5pt">
            <v:stroke endarrow="block"/>
          </v:line>
        </w:pict>
      </w:r>
    </w:p>
    <w:p w14:paraId="421F748C" w14:textId="77777777" w:rsidR="00D0338D" w:rsidRPr="00C8323D" w:rsidRDefault="00D0338D" w:rsidP="00361970">
      <w:pPr>
        <w:pStyle w:val="default"/>
        <w:jc w:val="left"/>
        <w:rPr>
          <w:lang w:val="en-US"/>
        </w:rPr>
      </w:pPr>
    </w:p>
    <w:p w14:paraId="4BC6EC09" w14:textId="77777777" w:rsidR="00D0338D" w:rsidRPr="00C8323D" w:rsidRDefault="004C7864" w:rsidP="00361970">
      <w:pPr>
        <w:pStyle w:val="default"/>
        <w:jc w:val="left"/>
        <w:rPr>
          <w:lang w:val="en-US"/>
        </w:rPr>
      </w:pPr>
      <w:r>
        <w:rPr>
          <w:noProof/>
          <w:lang w:val="en-US" w:eastAsia="ja-JP" w:bidi="th-TH"/>
        </w:rPr>
        <w:pict w14:anchorId="192BC27F">
          <v:shape id="_x0000_s6053" type="#_x0000_t110" style="position:absolute;margin-left:21.2pt;margin-top:17.05pt;width:200.35pt;height:62.75pt;z-index:251594752;mso-wrap-edited:f" wrapcoords="10549 -309 628 9566 -377 10800 -126 11417 10549 21909 11051 21909 21223 12034 21977 10800 21098 9566 11051 -309 10549 -309" strokeweight="1.5pt"/>
        </w:pict>
      </w:r>
    </w:p>
    <w:p w14:paraId="2959F28F" w14:textId="06BFF00A" w:rsidR="00D0338D" w:rsidRPr="00C8323D" w:rsidRDefault="004C7864" w:rsidP="00361970">
      <w:pPr>
        <w:pStyle w:val="default"/>
        <w:jc w:val="left"/>
        <w:rPr>
          <w:lang w:val="en-US"/>
        </w:rPr>
      </w:pPr>
      <w:r>
        <w:rPr>
          <w:noProof/>
          <w:lang w:val="en-US" w:eastAsia="ja-JP" w:bidi="th-TH"/>
        </w:rPr>
        <w:pict w14:anchorId="7DA8FB2F">
          <v:shape id="_x0000_s7026" type="#_x0000_t202" style="position:absolute;margin-left:221.5pt;margin-top:4.65pt;width:39pt;height:24pt;z-index:251593728;mso-wrap-edited:f" wrapcoords="0 0 21600 0 21600 21600 0 21600 0 0" filled="f" stroked="f">
            <v:textbox style="mso-next-textbox:#_x0000_s7026">
              <w:txbxContent>
                <w:p w14:paraId="456675BF" w14:textId="77777777" w:rsidR="00766D8F" w:rsidRPr="006A0C22" w:rsidRDefault="00766D8F" w:rsidP="00361970">
                  <w:pPr>
                    <w:jc w:val="left"/>
                    <w:rPr>
                      <w:rFonts w:ascii="Arial" w:hAnsi="Arial" w:cs="Arial"/>
                      <w:sz w:val="18"/>
                      <w:szCs w:val="18"/>
                    </w:rPr>
                  </w:pPr>
                  <w:r w:rsidRPr="006A0C22">
                    <w:rPr>
                      <w:rFonts w:ascii="Arial" w:hAnsi="Arial" w:cs="Arial"/>
                      <w:sz w:val="18"/>
                      <w:szCs w:val="18"/>
                    </w:rPr>
                    <w:t>Yes</w:t>
                  </w:r>
                </w:p>
              </w:txbxContent>
            </v:textbox>
          </v:shape>
        </w:pict>
      </w:r>
      <w:r>
        <w:rPr>
          <w:noProof/>
          <w:lang w:val="en-US" w:eastAsia="ja-JP" w:bidi="th-TH"/>
        </w:rPr>
        <w:pict w14:anchorId="18E6DF99">
          <v:rect id="_x0000_s7027" style="position:absolute;margin-left:255.7pt;margin-top:14pt;width:154.95pt;height:32.9pt;z-index:251606016" strokeweight="1.5pt"/>
        </w:pict>
      </w:r>
      <w:r>
        <w:rPr>
          <w:noProof/>
          <w:lang w:val="en-US" w:eastAsia="ja-JP" w:bidi="th-TH"/>
        </w:rPr>
        <w:pict w14:anchorId="3ED1474C">
          <v:shape id="_x0000_s6054" type="#_x0000_t202" style="position:absolute;margin-left:59.75pt;margin-top:16.95pt;width:123.5pt;height:28.75pt;z-index:251595776;mso-wrap-edited:f" wrapcoords="0 0 21600 0 21600 21600 0 21600 0 0" filled="f" stroked="f">
            <v:textbox style="mso-next-textbox:#_x0000_s6054" inset="0,,0">
              <w:txbxContent>
                <w:p w14:paraId="4AF83C51" w14:textId="1F257D7F" w:rsidR="00766D8F" w:rsidRPr="0017469D" w:rsidRDefault="00766D8F" w:rsidP="0017469D">
                  <w:pPr>
                    <w:pStyle w:val="afa"/>
                    <w:adjustRightInd/>
                    <w:spacing w:line="200" w:lineRule="exact"/>
                    <w:jc w:val="center"/>
                    <w:textAlignment w:val="auto"/>
                    <w:rPr>
                      <w:rFonts w:ascii="Arial" w:hAnsi="Arial" w:cs="Arial"/>
                      <w:szCs w:val="18"/>
                    </w:rPr>
                  </w:pPr>
                  <w:r w:rsidRPr="00D24E08">
                    <w:rPr>
                      <w:rFonts w:ascii="Arial" w:hAnsi="Arial" w:cs="Arial"/>
                      <w:szCs w:val="18"/>
                    </w:rPr>
                    <w:t xml:space="preserve">Is there an applicable scenario in </w:t>
                  </w:r>
                  <w:r w:rsidRPr="00D24E08">
                    <w:rPr>
                      <w:rFonts w:ascii="Arial" w:hAnsi="Arial" w:cs="Arial"/>
                      <w:szCs w:val="18"/>
                    </w:rPr>
                    <w:fldChar w:fldCharType="begin"/>
                  </w:r>
                  <w:r w:rsidRPr="00D24E08">
                    <w:rPr>
                      <w:rFonts w:ascii="Arial" w:hAnsi="Arial" w:cs="Arial"/>
                      <w:szCs w:val="18"/>
                    </w:rPr>
                    <w:instrText xml:space="preserve"> REF _Ref406750198 \r \h  \* MERGEFORMAT </w:instrText>
                  </w:r>
                  <w:r w:rsidRPr="00D24E08">
                    <w:rPr>
                      <w:rFonts w:ascii="Arial" w:hAnsi="Arial" w:cs="Arial"/>
                      <w:szCs w:val="18"/>
                    </w:rPr>
                  </w:r>
                  <w:r w:rsidRPr="00D24E08">
                    <w:rPr>
                      <w:rFonts w:ascii="Arial" w:hAnsi="Arial" w:cs="Arial"/>
                      <w:szCs w:val="18"/>
                    </w:rPr>
                    <w:fldChar w:fldCharType="separate"/>
                  </w:r>
                  <w:r>
                    <w:rPr>
                      <w:rFonts w:ascii="Arial" w:hAnsi="Arial" w:cs="Arial"/>
                      <w:szCs w:val="18"/>
                    </w:rPr>
                    <w:t>3.1</w:t>
                  </w:r>
                  <w:r w:rsidRPr="00D24E08">
                    <w:rPr>
                      <w:rFonts w:ascii="Arial" w:hAnsi="Arial" w:cs="Arial"/>
                      <w:szCs w:val="18"/>
                    </w:rPr>
                    <w:fldChar w:fldCharType="end"/>
                  </w:r>
                  <w:r w:rsidRPr="00D24E08">
                    <w:rPr>
                      <w:rFonts w:ascii="Arial" w:hAnsi="Arial" w:cs="Arial" w:hint="eastAsia"/>
                      <w:szCs w:val="18"/>
                    </w:rPr>
                    <w:t xml:space="preserve"> </w:t>
                  </w:r>
                  <w:r w:rsidRPr="00D24E08">
                    <w:rPr>
                      <w:rFonts w:ascii="Arial" w:hAnsi="Arial" w:cs="Arial"/>
                      <w:szCs w:val="18"/>
                    </w:rPr>
                    <w:fldChar w:fldCharType="begin"/>
                  </w:r>
                  <w:r w:rsidRPr="00D24E08">
                    <w:rPr>
                      <w:rFonts w:ascii="Arial" w:hAnsi="Arial" w:cs="Arial"/>
                      <w:szCs w:val="18"/>
                    </w:rPr>
                    <w:instrText xml:space="preserve"> REF _Ref406750198 \h  \* MERGEFORMAT </w:instrText>
                  </w:r>
                  <w:r w:rsidRPr="00D24E08">
                    <w:rPr>
                      <w:rFonts w:ascii="Arial" w:hAnsi="Arial" w:cs="Arial"/>
                      <w:szCs w:val="18"/>
                    </w:rPr>
                  </w:r>
                  <w:r w:rsidRPr="00D24E08">
                    <w:rPr>
                      <w:rFonts w:ascii="Arial" w:hAnsi="Arial" w:cs="Arial"/>
                      <w:szCs w:val="18"/>
                    </w:rPr>
                    <w:fldChar w:fldCharType="separate"/>
                  </w:r>
                  <w:r w:rsidRPr="00EF4180">
                    <w:rPr>
                      <w:rFonts w:ascii="Arial" w:hAnsi="Arial" w:cs="Arial"/>
                    </w:rPr>
                    <w:t>Startup failures</w:t>
                  </w:r>
                  <w:r w:rsidRPr="00D24E08">
                    <w:rPr>
                      <w:rFonts w:ascii="Arial" w:hAnsi="Arial" w:cs="Arial"/>
                      <w:szCs w:val="18"/>
                    </w:rPr>
                    <w:fldChar w:fldCharType="end"/>
                  </w:r>
                  <w:r w:rsidRPr="00D24E08">
                    <w:rPr>
                      <w:rFonts w:ascii="Arial" w:hAnsi="Arial" w:cs="Arial"/>
                      <w:szCs w:val="18"/>
                    </w:rPr>
                    <w:t>?</w:t>
                  </w:r>
                </w:p>
              </w:txbxContent>
            </v:textbox>
          </v:shape>
        </w:pict>
      </w:r>
    </w:p>
    <w:p w14:paraId="7ABB10E4" w14:textId="1C2A9549" w:rsidR="00D0338D" w:rsidRPr="00C8323D" w:rsidRDefault="004C7864" w:rsidP="00361970">
      <w:pPr>
        <w:pStyle w:val="default"/>
        <w:jc w:val="left"/>
        <w:rPr>
          <w:lang w:val="en-US"/>
        </w:rPr>
      </w:pPr>
      <w:r>
        <w:rPr>
          <w:noProof/>
          <w:lang w:val="en-US" w:eastAsia="ja-JP" w:bidi="th-TH"/>
        </w:rPr>
        <w:pict w14:anchorId="22ABFB2A">
          <v:line id="_x0000_s7028" style="position:absolute;flip:x;z-index:251599872;mso-wrap-edited:f" from="332.95pt,6pt" to="332.95pt,59.4pt" wrapcoords="0 0 0 11520 0 17280 0 21240 0 21240 0 21240 0 21240 0 17280 0 11520 0 0 0 0" strokeweight="1.5pt">
            <v:stroke endarrow="block"/>
          </v:line>
        </w:pict>
      </w:r>
      <w:r>
        <w:rPr>
          <w:noProof/>
          <w:lang w:val="en-US" w:eastAsia="ja-JP" w:bidi="th-TH"/>
        </w:rPr>
        <w:pict w14:anchorId="56B92C57">
          <v:shape id="_x0000_s7014" type="#_x0000_t202" style="position:absolute;margin-left:257.9pt;margin-top:1.85pt;width:150.7pt;height:29.3pt;z-index:251607040" filled="f" stroked="f">
            <v:textbox style="mso-next-textbox:#_x0000_s7014" inset="0,0,0,0">
              <w:txbxContent>
                <w:p w14:paraId="5E1B913A" w14:textId="662B7933" w:rsidR="00766D8F" w:rsidRPr="007C1533" w:rsidRDefault="00766D8F" w:rsidP="000263E7">
                  <w:pPr>
                    <w:adjustRightInd w:val="0"/>
                    <w:snapToGrid w:val="0"/>
                    <w:jc w:val="center"/>
                    <w:rPr>
                      <w:rFonts w:ascii="Arial" w:hAnsi="Arial" w:cs="Arial"/>
                      <w:sz w:val="18"/>
                      <w:szCs w:val="18"/>
                    </w:rPr>
                  </w:pPr>
                  <w:r w:rsidRPr="00D24E08">
                    <w:rPr>
                      <w:rFonts w:ascii="Arial" w:hAnsi="Arial" w:cs="Arial"/>
                      <w:sz w:val="18"/>
                      <w:szCs w:val="18"/>
                    </w:rPr>
                    <w:t>Follow the prescribed procedure</w:t>
                  </w:r>
                  <w:r>
                    <w:rPr>
                      <w:rFonts w:ascii="Arial" w:hAnsi="Arial" w:cs="Arial"/>
                      <w:sz w:val="18"/>
                      <w:szCs w:val="18"/>
                    </w:rPr>
                    <w:t xml:space="preserve"> </w:t>
                  </w:r>
                  <w:r w:rsidRPr="007C1533">
                    <w:rPr>
                      <w:rFonts w:ascii="Arial" w:hAnsi="Arial" w:cs="Arial"/>
                      <w:sz w:val="18"/>
                      <w:szCs w:val="18"/>
                    </w:rPr>
                    <w:t xml:space="preserve">in </w:t>
                  </w:r>
                  <w:r w:rsidRPr="007C1533">
                    <w:rPr>
                      <w:rFonts w:ascii="Arial" w:hAnsi="Arial" w:cs="Arial"/>
                      <w:sz w:val="18"/>
                      <w:szCs w:val="18"/>
                    </w:rPr>
                    <w:fldChar w:fldCharType="begin"/>
                  </w:r>
                  <w:r w:rsidRPr="007C1533">
                    <w:rPr>
                      <w:rFonts w:ascii="Arial" w:hAnsi="Arial" w:cs="Arial"/>
                      <w:sz w:val="18"/>
                      <w:szCs w:val="18"/>
                    </w:rPr>
                    <w:instrText xml:space="preserve"> REF _Ref406750198 \r \h  \* MERGEFORMAT </w:instrText>
                  </w:r>
                  <w:r w:rsidRPr="007C1533">
                    <w:rPr>
                      <w:rFonts w:ascii="Arial" w:hAnsi="Arial" w:cs="Arial"/>
                      <w:sz w:val="18"/>
                      <w:szCs w:val="18"/>
                    </w:rPr>
                  </w:r>
                  <w:r w:rsidRPr="007C1533">
                    <w:rPr>
                      <w:rFonts w:ascii="Arial" w:hAnsi="Arial" w:cs="Arial"/>
                      <w:sz w:val="18"/>
                      <w:szCs w:val="18"/>
                    </w:rPr>
                    <w:fldChar w:fldCharType="separate"/>
                  </w:r>
                  <w:r>
                    <w:rPr>
                      <w:rFonts w:ascii="Arial" w:hAnsi="Arial" w:cs="Arial"/>
                      <w:sz w:val="18"/>
                      <w:szCs w:val="18"/>
                    </w:rPr>
                    <w:t>3.1</w:t>
                  </w:r>
                  <w:r w:rsidRPr="007C1533">
                    <w:rPr>
                      <w:rFonts w:ascii="Arial" w:hAnsi="Arial" w:cs="Arial"/>
                      <w:sz w:val="18"/>
                      <w:szCs w:val="18"/>
                    </w:rPr>
                    <w:fldChar w:fldCharType="end"/>
                  </w:r>
                  <w:r w:rsidRPr="007C1533">
                    <w:rPr>
                      <w:rFonts w:ascii="Arial" w:hAnsi="Arial" w:cs="Arial" w:hint="eastAsia"/>
                      <w:sz w:val="18"/>
                      <w:szCs w:val="18"/>
                    </w:rPr>
                    <w:t xml:space="preserve"> </w:t>
                  </w:r>
                  <w:r w:rsidRPr="007C1533">
                    <w:rPr>
                      <w:rFonts w:ascii="Arial" w:hAnsi="Arial" w:cs="Arial"/>
                      <w:sz w:val="18"/>
                      <w:szCs w:val="18"/>
                    </w:rPr>
                    <w:fldChar w:fldCharType="begin"/>
                  </w:r>
                  <w:r w:rsidRPr="007C1533">
                    <w:rPr>
                      <w:rFonts w:ascii="Arial" w:hAnsi="Arial" w:cs="Arial"/>
                      <w:sz w:val="18"/>
                      <w:szCs w:val="18"/>
                    </w:rPr>
                    <w:instrText xml:space="preserve"> REF _Ref406750198 \h  \* MERGEFORMAT </w:instrText>
                  </w:r>
                  <w:r w:rsidRPr="007C1533">
                    <w:rPr>
                      <w:rFonts w:ascii="Arial" w:hAnsi="Arial" w:cs="Arial"/>
                      <w:sz w:val="18"/>
                      <w:szCs w:val="18"/>
                    </w:rPr>
                  </w:r>
                  <w:r w:rsidRPr="007C1533">
                    <w:rPr>
                      <w:rFonts w:ascii="Arial" w:hAnsi="Arial" w:cs="Arial"/>
                      <w:sz w:val="18"/>
                      <w:szCs w:val="18"/>
                    </w:rPr>
                    <w:fldChar w:fldCharType="separate"/>
                  </w:r>
                  <w:r w:rsidRPr="00733F47">
                    <w:rPr>
                      <w:rFonts w:ascii="Arial" w:hAnsi="Arial" w:cs="Arial"/>
                      <w:sz w:val="18"/>
                      <w:szCs w:val="18"/>
                    </w:rPr>
                    <w:t>Startup failures</w:t>
                  </w:r>
                  <w:r w:rsidRPr="007C1533">
                    <w:rPr>
                      <w:rFonts w:ascii="Arial" w:hAnsi="Arial" w:cs="Arial"/>
                      <w:sz w:val="18"/>
                      <w:szCs w:val="18"/>
                    </w:rPr>
                    <w:fldChar w:fldCharType="end"/>
                  </w:r>
                  <w:r w:rsidRPr="007C1533">
                    <w:rPr>
                      <w:rFonts w:ascii="Arial" w:hAnsi="Arial" w:cs="Arial"/>
                      <w:sz w:val="18"/>
                      <w:szCs w:val="18"/>
                    </w:rPr>
                    <w:t>.</w:t>
                  </w:r>
                </w:p>
              </w:txbxContent>
            </v:textbox>
          </v:shape>
        </w:pict>
      </w:r>
      <w:r>
        <w:rPr>
          <w:noProof/>
          <w:lang w:val="en-US" w:eastAsia="ja-JP" w:bidi="th-TH"/>
        </w:rPr>
        <w:pict w14:anchorId="6C1CA9D3">
          <v:shapetype id="_x0000_t32" coordsize="21600,21600" o:spt="32" o:oned="t" path="m,l21600,21600e" filled="f">
            <v:path arrowok="t" fillok="f" o:connecttype="none"/>
            <o:lock v:ext="edit" shapetype="t"/>
          </v:shapetype>
          <v:shape id="_x0000_s6059" type="#_x0000_t32" style="position:absolute;margin-left:220.65pt;margin-top:11.85pt;width:34.45pt;height:0;z-index:251596800" o:connectortype="straight" strokeweight="1.5pt">
            <v:stroke endarrow="block"/>
          </v:shape>
        </w:pict>
      </w:r>
      <w:r>
        <w:rPr>
          <w:noProof/>
          <w:lang w:val="en-US" w:eastAsia="ja-JP" w:bidi="th-TH"/>
        </w:rPr>
        <w:pict w14:anchorId="3ACF494F">
          <v:line id="_x0000_s6065" style="position:absolute;flip:x;z-index:251585536;mso-wrap-edited:f" from="122.4pt,16.55pt" to="122.4pt,129.95pt" wrapcoords="0 0 0 16457 0 18514 0 21343 0 21343 0 18514 0 16457 0 0 0 0" strokeweight="1.5pt">
            <v:stroke endarrow="block"/>
          </v:line>
        </w:pict>
      </w:r>
    </w:p>
    <w:p w14:paraId="7583FCD3" w14:textId="5729BBD2" w:rsidR="00D0338D" w:rsidRPr="00C8323D" w:rsidRDefault="00D0338D" w:rsidP="00361970">
      <w:pPr>
        <w:pStyle w:val="default"/>
        <w:jc w:val="left"/>
        <w:rPr>
          <w:lang w:val="en-US"/>
        </w:rPr>
      </w:pPr>
    </w:p>
    <w:p w14:paraId="6387308C" w14:textId="2F8A83DE" w:rsidR="00D0338D" w:rsidRPr="00C8323D" w:rsidRDefault="004C7864" w:rsidP="00361970">
      <w:pPr>
        <w:pStyle w:val="default"/>
        <w:jc w:val="left"/>
        <w:rPr>
          <w:lang w:val="en-US"/>
        </w:rPr>
      </w:pPr>
      <w:r>
        <w:rPr>
          <w:noProof/>
          <w:lang w:val="en-US" w:eastAsia="ja-JP" w:bidi="th-TH"/>
        </w:rPr>
        <w:pict w14:anchorId="3D3C2761">
          <v:shape id="_x0000_s7029" type="#_x0000_t202" style="position:absolute;margin-left:91.15pt;margin-top:2.7pt;width:39pt;height:24pt;z-index:251591680;mso-wrap-edited:f" wrapcoords="0 0 21600 0 21600 21600 0 21600 0 0" filled="f" stroked="f">
            <v:textbox style="mso-next-textbox:#_x0000_s7029">
              <w:txbxContent>
                <w:p w14:paraId="1313A198" w14:textId="77777777" w:rsidR="00766D8F" w:rsidRPr="006A0C22" w:rsidRDefault="00766D8F" w:rsidP="00361970">
                  <w:pPr>
                    <w:jc w:val="left"/>
                    <w:rPr>
                      <w:rFonts w:ascii="Arial" w:hAnsi="Arial" w:cs="Arial"/>
                      <w:sz w:val="18"/>
                      <w:szCs w:val="18"/>
                    </w:rPr>
                  </w:pPr>
                  <w:r w:rsidRPr="006A0C22">
                    <w:rPr>
                      <w:rFonts w:ascii="Arial" w:hAnsi="Arial" w:cs="Arial"/>
                      <w:sz w:val="18"/>
                      <w:szCs w:val="18"/>
                    </w:rPr>
                    <w:t>No</w:t>
                  </w:r>
                </w:p>
              </w:txbxContent>
            </v:textbox>
          </v:shape>
        </w:pict>
      </w:r>
    </w:p>
    <w:p w14:paraId="545E5B7A" w14:textId="24FD82E8" w:rsidR="00D0338D" w:rsidRPr="00C8323D" w:rsidRDefault="004C7864" w:rsidP="00361970">
      <w:pPr>
        <w:pStyle w:val="default"/>
        <w:jc w:val="left"/>
        <w:rPr>
          <w:lang w:val="en-US"/>
        </w:rPr>
      </w:pPr>
      <w:r>
        <w:rPr>
          <w:noProof/>
          <w:lang w:val="en-US" w:eastAsia="ja-JP" w:bidi="th-TH"/>
        </w:rPr>
        <w:pict w14:anchorId="3B94E0F9">
          <v:shape id="_x0000_s7030" type="#_x0000_t202" style="position:absolute;margin-left:242.4pt;margin-top:1.2pt;width:39pt;height:24pt;z-index:251603968;mso-wrap-edited:f" wrapcoords="0 0 21600 0 21600 21600 0 21600 0 0" filled="f" stroked="f">
            <v:textbox style="mso-next-textbox:#_x0000_s7030">
              <w:txbxContent>
                <w:p w14:paraId="6FF1A96C" w14:textId="77777777" w:rsidR="00766D8F" w:rsidRPr="006A0C22" w:rsidRDefault="00766D8F" w:rsidP="00361970">
                  <w:pPr>
                    <w:jc w:val="left"/>
                    <w:rPr>
                      <w:rFonts w:ascii="Arial" w:hAnsi="Arial" w:cs="Arial"/>
                      <w:sz w:val="18"/>
                      <w:szCs w:val="18"/>
                    </w:rPr>
                  </w:pPr>
                  <w:r w:rsidRPr="006A0C22">
                    <w:rPr>
                      <w:rFonts w:ascii="Arial" w:hAnsi="Arial" w:cs="Arial"/>
                      <w:sz w:val="18"/>
                      <w:szCs w:val="18"/>
                    </w:rPr>
                    <w:t>No</w:t>
                  </w:r>
                </w:p>
              </w:txbxContent>
            </v:textbox>
          </v:shape>
        </w:pict>
      </w:r>
      <w:r>
        <w:rPr>
          <w:noProof/>
          <w:lang w:val="en-US" w:eastAsia="ja-JP" w:bidi="th-TH"/>
        </w:rPr>
        <w:pict w14:anchorId="47BF793F">
          <v:shape id="_x0000_s6119" type="#_x0000_t110" style="position:absolute;margin-left:261.9pt;margin-top:5.4pt;width:143.25pt;height:45pt;z-index:251602944;mso-wrap-edited:f" wrapcoords="10549 -309 628 9566 -377 10800 -126 11417 10549 21909 11051 21909 21223 12034 21977 10800 21098 9566 11051 -309 10549 -309" strokeweight="1.5pt">
            <v:textbox style="mso-next-textbox:#_x0000_s6119" inset=".5mm,.5mm,.5mm,.5mm">
              <w:txbxContent>
                <w:p w14:paraId="5216FD37" w14:textId="77777777" w:rsidR="00766D8F" w:rsidRPr="000C72F6" w:rsidRDefault="00766D8F" w:rsidP="00476970">
                  <w:pPr>
                    <w:jc w:val="left"/>
                    <w:rPr>
                      <w:szCs w:val="18"/>
                    </w:rPr>
                  </w:pPr>
                </w:p>
              </w:txbxContent>
            </v:textbox>
          </v:shape>
        </w:pict>
      </w:r>
    </w:p>
    <w:p w14:paraId="42E83162" w14:textId="2C93BCB3" w:rsidR="00D0338D" w:rsidRPr="00C8323D" w:rsidRDefault="004C7864" w:rsidP="00361970">
      <w:pPr>
        <w:pStyle w:val="default"/>
        <w:jc w:val="left"/>
        <w:rPr>
          <w:lang w:val="en-US"/>
        </w:rPr>
      </w:pPr>
      <w:r>
        <w:rPr>
          <w:noProof/>
          <w:lang w:val="en-US" w:eastAsia="ja-JP" w:bidi="th-TH"/>
        </w:rPr>
        <w:pict w14:anchorId="179B4AE5">
          <v:shape id="_x0000_s6148" type="#_x0000_t202" style="position:absolute;margin-left:288.2pt;margin-top:1.05pt;width:90.2pt;height:29.3pt;z-index:251608064" filled="f" stroked="f">
            <v:textbox style="mso-next-textbox:#_x0000_s6148" inset="0,0,0,0">
              <w:txbxContent>
                <w:p w14:paraId="444BBBFE" w14:textId="77777777" w:rsidR="00766D8F" w:rsidRPr="000C72F6" w:rsidRDefault="00766D8F" w:rsidP="000C72F6">
                  <w:pPr>
                    <w:spacing w:line="180" w:lineRule="exact"/>
                    <w:jc w:val="center"/>
                    <w:rPr>
                      <w:sz w:val="18"/>
                      <w:szCs w:val="18"/>
                    </w:rPr>
                  </w:pPr>
                  <w:r w:rsidRPr="00D24E08">
                    <w:rPr>
                      <w:rFonts w:ascii="Arial" w:hAnsi="Arial" w:cs="Arial"/>
                      <w:sz w:val="18"/>
                      <w:szCs w:val="18"/>
                    </w:rPr>
                    <w:t>Is the problem resolved?</w:t>
                  </w:r>
                </w:p>
              </w:txbxContent>
            </v:textbox>
          </v:shape>
        </w:pict>
      </w:r>
      <w:r>
        <w:rPr>
          <w:noProof/>
          <w:lang w:val="en-US" w:eastAsia="ja-JP" w:bidi="th-TH"/>
        </w:rPr>
        <w:pict w14:anchorId="5987899F">
          <v:shape id="_x0000_s6127" type="#_x0000_t32" style="position:absolute;margin-left:121.9pt;margin-top:9.65pt;width:155.9pt;height:0;z-index:251601920" o:connectortype="straight" strokeweight="1.5pt">
            <v:stroke startarrow="block"/>
          </v:shape>
        </w:pict>
      </w:r>
      <w:r>
        <w:rPr>
          <w:noProof/>
          <w:lang w:val="en-US" w:eastAsia="ja-JP" w:bidi="th-TH"/>
        </w:rPr>
        <w:pict w14:anchorId="3FB77872">
          <v:line id="_x0000_s6124" style="position:absolute;flip:x;z-index:251598848;mso-wrap-edited:f" from="333.5pt,-.15pt" to="333.5pt,52.5pt" wrapcoords="0 0 0 11520 0 17280 0 21240 0 21240 0 21240 0 21240 0 17280 0 11520 0 0 0 0" strokeweight="1.5pt">
            <v:stroke endarrow="block"/>
          </v:line>
        </w:pict>
      </w:r>
    </w:p>
    <w:p w14:paraId="60BB632D" w14:textId="77777777" w:rsidR="00D0338D" w:rsidRPr="00C8323D" w:rsidRDefault="004C7864" w:rsidP="00361970">
      <w:pPr>
        <w:pStyle w:val="default"/>
        <w:jc w:val="left"/>
        <w:rPr>
          <w:lang w:val="en-US"/>
        </w:rPr>
      </w:pPr>
      <w:r>
        <w:rPr>
          <w:noProof/>
          <w:lang w:val="en-US" w:eastAsia="ja-JP" w:bidi="th-TH"/>
        </w:rPr>
        <w:pict w14:anchorId="7C948587">
          <v:shape id="_x0000_s7015" type="#_x0000_t202" style="position:absolute;margin-left:335.65pt;margin-top:10.1pt;width:39pt;height:24pt;z-index:251600896;mso-wrap-edited:f" wrapcoords="0 0 21600 0 21600 21600 0 21600 0 0" filled="f" stroked="f">
            <v:textbox style="mso-next-textbox:#_x0000_s7015">
              <w:txbxContent>
                <w:p w14:paraId="1E102951" w14:textId="77777777" w:rsidR="00766D8F" w:rsidRPr="006A0C22" w:rsidRDefault="00766D8F" w:rsidP="00361970">
                  <w:pPr>
                    <w:jc w:val="left"/>
                    <w:rPr>
                      <w:rFonts w:ascii="Arial" w:hAnsi="Arial" w:cs="Arial"/>
                      <w:sz w:val="18"/>
                      <w:szCs w:val="18"/>
                    </w:rPr>
                  </w:pPr>
                  <w:r w:rsidRPr="006A0C22">
                    <w:rPr>
                      <w:rFonts w:ascii="Arial" w:hAnsi="Arial" w:cs="Arial"/>
                      <w:sz w:val="18"/>
                      <w:szCs w:val="18"/>
                    </w:rPr>
                    <w:t>Yes</w:t>
                  </w:r>
                </w:p>
              </w:txbxContent>
            </v:textbox>
          </v:shape>
        </w:pict>
      </w:r>
    </w:p>
    <w:p w14:paraId="0FD8A8BE" w14:textId="77777777" w:rsidR="00D0338D" w:rsidRPr="00C8323D" w:rsidRDefault="004C7864" w:rsidP="00361970">
      <w:pPr>
        <w:pStyle w:val="default"/>
        <w:jc w:val="left"/>
        <w:rPr>
          <w:lang w:val="en-US"/>
        </w:rPr>
      </w:pPr>
      <w:r>
        <w:rPr>
          <w:noProof/>
          <w:lang w:val="en-US" w:eastAsia="ja-JP" w:bidi="th-TH"/>
        </w:rPr>
        <w:pict w14:anchorId="68D37D42">
          <v:group id="_x0000_s6120" style="position:absolute;margin-left:305.8pt;margin-top:17.3pt;width:55pt;height:20.5pt;z-index:251597824" coordorigin="7071,9255" coordsize="1100,410" wrapcoords="2071 0 2071 20800 20121 20800 20121 0 2071 0">
            <v:rect id="_x0000_s6121" style="position:absolute;left:7221;top:9265;width:840;height:385" strokeweight="1.5pt"/>
            <v:shape id="_x0000_s6122" type="#_x0000_t202" style="position:absolute;left:7071;top:9255;width:1100;height:410" filled="f" stroked="f">
              <v:textbox style="mso-next-textbox:#_x0000_s6122">
                <w:txbxContent>
                  <w:p w14:paraId="4594C012" w14:textId="77777777" w:rsidR="00766D8F" w:rsidRPr="00257296" w:rsidRDefault="00766D8F" w:rsidP="003F4250">
                    <w:pPr>
                      <w:adjustRightInd w:val="0"/>
                      <w:snapToGrid w:val="0"/>
                      <w:jc w:val="center"/>
                      <w:rPr>
                        <w:rFonts w:ascii="Arial" w:hAnsi="Arial" w:cs="Arial"/>
                        <w:sz w:val="20"/>
                      </w:rPr>
                    </w:pPr>
                    <w:r w:rsidRPr="00D24E08">
                      <w:rPr>
                        <w:rFonts w:ascii="Arial" w:hAnsi="Arial" w:cs="Arial"/>
                        <w:sz w:val="20"/>
                      </w:rPr>
                      <w:t>END</w:t>
                    </w:r>
                  </w:p>
                </w:txbxContent>
              </v:textbox>
            </v:shape>
          </v:group>
        </w:pict>
      </w:r>
    </w:p>
    <w:p w14:paraId="05CE2A03" w14:textId="77777777" w:rsidR="00D0338D" w:rsidRPr="00C8323D" w:rsidRDefault="004C7864" w:rsidP="00361970">
      <w:pPr>
        <w:pStyle w:val="default"/>
        <w:jc w:val="left"/>
        <w:rPr>
          <w:lang w:val="en-US"/>
        </w:rPr>
      </w:pPr>
      <w:r>
        <w:rPr>
          <w:noProof/>
          <w:lang w:val="en-US" w:eastAsia="ja-JP" w:bidi="th-TH"/>
        </w:rPr>
        <w:pict w14:anchorId="14793880">
          <v:rect id="_x0000_s5986" style="position:absolute;margin-left:29.15pt;margin-top:5.8pt;width:183.35pt;height:40.7pt;z-index:251592704;mso-wrap-edited:f" wrapcoords="-92 -322 -92 21600 21692 21600 21692 -322 -92 -322" strokeweight="1.5pt">
            <v:textbox style="mso-next-textbox:#_x0000_s5986">
              <w:txbxContent>
                <w:p w14:paraId="70030EB4" w14:textId="0EA00F52" w:rsidR="00766D8F" w:rsidRPr="00D24E08" w:rsidRDefault="00766D8F" w:rsidP="006A0C22">
                  <w:pPr>
                    <w:pStyle w:val="af7"/>
                    <w:tabs>
                      <w:tab w:val="clear" w:pos="4252"/>
                      <w:tab w:val="clear" w:pos="8504"/>
                    </w:tabs>
                    <w:jc w:val="center"/>
                    <w:rPr>
                      <w:rFonts w:ascii="Arial" w:hAnsi="Arial" w:cs="Arial"/>
                      <w:sz w:val="18"/>
                      <w:szCs w:val="18"/>
                    </w:rPr>
                  </w:pPr>
                  <w:r w:rsidRPr="00D24E08">
                    <w:rPr>
                      <w:rFonts w:ascii="Arial" w:hAnsi="Arial" w:cs="Arial"/>
                      <w:sz w:val="18"/>
                      <w:szCs w:val="18"/>
                    </w:rPr>
                    <w:t>Collect troubleshooting information</w:t>
                  </w:r>
                  <w:r w:rsidRPr="00D24E08">
                    <w:rPr>
                      <w:rFonts w:ascii="Arial" w:hAnsi="Arial" w:cs="Arial" w:hint="eastAsia"/>
                      <w:sz w:val="18"/>
                      <w:szCs w:val="18"/>
                      <w:lang w:eastAsia="ja-JP"/>
                    </w:rPr>
                    <w:t>.</w:t>
                  </w:r>
                </w:p>
                <w:p w14:paraId="4058064D" w14:textId="537B8338" w:rsidR="00766D8F" w:rsidRPr="002A55A7" w:rsidRDefault="00766D8F" w:rsidP="006A0C22">
                  <w:pPr>
                    <w:pStyle w:val="af7"/>
                    <w:tabs>
                      <w:tab w:val="clear" w:pos="4252"/>
                      <w:tab w:val="clear" w:pos="8504"/>
                    </w:tabs>
                    <w:jc w:val="center"/>
                    <w:rPr>
                      <w:rFonts w:ascii="Times New Roman" w:hAnsi="Times New Roman"/>
                      <w:sz w:val="18"/>
                      <w:szCs w:val="18"/>
                    </w:rPr>
                  </w:pPr>
                  <w:r w:rsidRPr="00D24E08">
                    <w:rPr>
                      <w:rFonts w:ascii="Arial" w:hAnsi="Arial" w:cs="Arial"/>
                      <w:sz w:val="18"/>
                      <w:szCs w:val="18"/>
                    </w:rPr>
                    <w:t>(</w:t>
                  </w:r>
                  <w:r w:rsidRPr="00D24E08">
                    <w:rPr>
                      <w:rFonts w:ascii="Arial" w:hAnsi="Arial" w:cs="Arial" w:hint="eastAsia"/>
                      <w:sz w:val="18"/>
                      <w:szCs w:val="18"/>
                      <w:lang w:eastAsia="ja-JP"/>
                    </w:rPr>
                    <w:t xml:space="preserve">For details, </w:t>
                  </w:r>
                  <w:r w:rsidRPr="00D24E08">
                    <w:rPr>
                      <w:rFonts w:ascii="Arial" w:hAnsi="Arial" w:cs="Arial"/>
                      <w:sz w:val="18"/>
                      <w:szCs w:val="18"/>
                    </w:rPr>
                    <w:t xml:space="preserve">see </w:t>
                  </w:r>
                  <w:r>
                    <w:rPr>
                      <w:rFonts w:ascii="Arial" w:hAnsi="Arial" w:cs="Arial"/>
                      <w:sz w:val="18"/>
                      <w:szCs w:val="18"/>
                    </w:rPr>
                    <w:t>2</w:t>
                  </w:r>
                  <w:r w:rsidRPr="00D24E08">
                    <w:rPr>
                      <w:rFonts w:ascii="Arial" w:hAnsi="Arial" w:cs="Arial"/>
                      <w:sz w:val="18"/>
                      <w:szCs w:val="18"/>
                    </w:rPr>
                    <w:t>. Collecting Troubleshooting Information</w:t>
                  </w:r>
                  <w:r w:rsidRPr="00D24E08">
                    <w:rPr>
                      <w:rFonts w:ascii="Arial" w:hAnsi="Arial" w:cs="Arial" w:hint="eastAsia"/>
                      <w:sz w:val="18"/>
                      <w:szCs w:val="18"/>
                      <w:lang w:eastAsia="ja-JP"/>
                    </w:rPr>
                    <w:t>.</w:t>
                  </w:r>
                  <w:r w:rsidRPr="00D24E08">
                    <w:rPr>
                      <w:rFonts w:ascii="Arial" w:hAnsi="Arial" w:cs="Arial"/>
                      <w:sz w:val="18"/>
                      <w:szCs w:val="18"/>
                    </w:rPr>
                    <w:t>)</w:t>
                  </w:r>
                </w:p>
              </w:txbxContent>
            </v:textbox>
          </v:rect>
        </w:pict>
      </w:r>
    </w:p>
    <w:p w14:paraId="512E7647" w14:textId="77777777" w:rsidR="00D0338D" w:rsidRPr="00C8323D" w:rsidRDefault="004C7864" w:rsidP="00361970">
      <w:pPr>
        <w:pStyle w:val="default"/>
        <w:jc w:val="left"/>
        <w:rPr>
          <w:lang w:val="en-US"/>
        </w:rPr>
      </w:pPr>
      <w:r>
        <w:rPr>
          <w:noProof/>
          <w:lang w:val="en-US" w:eastAsia="ja-JP" w:bidi="th-TH"/>
        </w:rPr>
        <w:pict w14:anchorId="09795315">
          <v:line id="_x0000_s5972" style="position:absolute;flip:x;z-index:251589632;mso-wrap-edited:f" from="122.3pt,4.4pt" to="122.3pt,61.4pt" wrapcoords="0 0 0 16457 0 18514 0 21343 0 21343 0 18514 0 16457 0 0 0 0" strokeweight="1.5pt">
            <v:stroke endarrow="block"/>
          </v:line>
        </w:pict>
      </w:r>
    </w:p>
    <w:p w14:paraId="7E7C5CAD" w14:textId="77777777" w:rsidR="00D0338D" w:rsidRPr="00C8323D" w:rsidRDefault="00D0338D" w:rsidP="00361970">
      <w:pPr>
        <w:pStyle w:val="default"/>
        <w:jc w:val="left"/>
        <w:rPr>
          <w:lang w:val="en-US"/>
        </w:rPr>
      </w:pPr>
    </w:p>
    <w:p w14:paraId="03FC65B8" w14:textId="77777777" w:rsidR="00D0338D" w:rsidRPr="00C8323D" w:rsidRDefault="00D0338D" w:rsidP="00361970">
      <w:pPr>
        <w:pStyle w:val="default"/>
        <w:jc w:val="left"/>
        <w:rPr>
          <w:lang w:val="en-US"/>
        </w:rPr>
      </w:pPr>
    </w:p>
    <w:p w14:paraId="04D6E38B" w14:textId="77777777" w:rsidR="00D0338D" w:rsidRPr="00C8323D" w:rsidRDefault="004C7864" w:rsidP="00361970">
      <w:pPr>
        <w:pStyle w:val="default"/>
        <w:jc w:val="left"/>
        <w:rPr>
          <w:lang w:val="en-US"/>
        </w:rPr>
      </w:pPr>
      <w:r>
        <w:rPr>
          <w:noProof/>
          <w:lang w:val="en-US" w:eastAsia="ja-JP" w:bidi="th-TH"/>
        </w:rPr>
        <w:pict w14:anchorId="0E74F22C">
          <v:shape id="_x0000_s5964" type="#_x0000_t202" style="position:absolute;margin-left:28.75pt;margin-top:8.15pt;width:186.45pt;height:40.7pt;z-index:251587584;mso-wrap-edited:f" wrapcoords="-83 -322 -83 21600 21683 21600 21683 -322 -83 -322" strokeweight="1.5pt">
            <v:textbox style="mso-next-textbox:#_x0000_s5964">
              <w:txbxContent>
                <w:p w14:paraId="0ECB98A6" w14:textId="77777777" w:rsidR="00766D8F" w:rsidRPr="00D24E08" w:rsidRDefault="00766D8F" w:rsidP="006A0C22">
                  <w:pPr>
                    <w:spacing w:line="0" w:lineRule="atLeast"/>
                    <w:jc w:val="center"/>
                    <w:rPr>
                      <w:rFonts w:ascii="Arial" w:hAnsi="Arial" w:cs="Arial"/>
                      <w:sz w:val="20"/>
                    </w:rPr>
                  </w:pPr>
                  <w:r w:rsidRPr="00D24E08">
                    <w:rPr>
                      <w:rFonts w:ascii="Arial" w:hAnsi="Arial" w:cs="Arial"/>
                      <w:sz w:val="20"/>
                    </w:rPr>
                    <w:t>Analyze log data</w:t>
                  </w:r>
                  <w:r w:rsidRPr="00D24E08">
                    <w:rPr>
                      <w:rFonts w:ascii="Arial" w:hAnsi="Arial" w:cs="Arial" w:hint="eastAsia"/>
                      <w:sz w:val="20"/>
                    </w:rPr>
                    <w:t>.</w:t>
                  </w:r>
                </w:p>
                <w:p w14:paraId="33ABDA51" w14:textId="77777777" w:rsidR="00766D8F" w:rsidRPr="00257296" w:rsidRDefault="00766D8F" w:rsidP="006A0C22">
                  <w:pPr>
                    <w:pStyle w:val="afa"/>
                    <w:adjustRightInd/>
                    <w:spacing w:line="0" w:lineRule="atLeast"/>
                    <w:jc w:val="center"/>
                    <w:textAlignment w:val="auto"/>
                    <w:rPr>
                      <w:rFonts w:ascii="Arial" w:eastAsia="ＭＳ 明朝" w:hAnsi="Arial" w:cs="Arial"/>
                      <w:kern w:val="2"/>
                    </w:rPr>
                  </w:pPr>
                  <w:r w:rsidRPr="00D24E08">
                    <w:rPr>
                      <w:rFonts w:ascii="Arial" w:eastAsia="ＭＳ 明朝" w:hAnsi="Arial" w:cs="Arial"/>
                      <w:kern w:val="2"/>
                    </w:rPr>
                    <w:t xml:space="preserve">- Analyze the log files by referring to the </w:t>
                  </w:r>
                  <w:r>
                    <w:rPr>
                      <w:rFonts w:ascii="Arial" w:eastAsia="ＭＳ 明朝" w:hAnsi="Arial" w:cs="Arial"/>
                      <w:kern w:val="2"/>
                    </w:rPr>
                    <w:t>Common Services</w:t>
                  </w:r>
                  <w:r w:rsidRPr="00D24E08">
                    <w:rPr>
                      <w:rFonts w:ascii="Arial" w:eastAsia="ＭＳ 明朝" w:hAnsi="Arial" w:cs="Arial"/>
                      <w:kern w:val="2"/>
                    </w:rPr>
                    <w:t xml:space="preserve"> </w:t>
                  </w:r>
                  <w:r w:rsidRPr="00D24E08">
                    <w:rPr>
                      <w:rFonts w:ascii="Arial" w:hAnsi="Arial" w:cs="Arial"/>
                    </w:rPr>
                    <w:t>Log Analysis Guide</w:t>
                  </w:r>
                  <w:r w:rsidRPr="00D24E08">
                    <w:rPr>
                      <w:rFonts w:ascii="Arial" w:hAnsi="Arial" w:cs="Arial" w:hint="eastAsia"/>
                    </w:rPr>
                    <w:t>.</w:t>
                  </w:r>
                </w:p>
              </w:txbxContent>
            </v:textbox>
          </v:shape>
        </w:pict>
      </w:r>
    </w:p>
    <w:p w14:paraId="42E3F89A" w14:textId="77777777" w:rsidR="00D0338D" w:rsidRPr="00C8323D" w:rsidRDefault="00D0338D" w:rsidP="00361970">
      <w:pPr>
        <w:pStyle w:val="default"/>
        <w:jc w:val="left"/>
        <w:rPr>
          <w:lang w:val="en-US"/>
        </w:rPr>
      </w:pPr>
    </w:p>
    <w:p w14:paraId="3EC5131F" w14:textId="77777777" w:rsidR="00D0338D" w:rsidRPr="00C8323D" w:rsidRDefault="004C7864" w:rsidP="00361970">
      <w:pPr>
        <w:pStyle w:val="default"/>
        <w:jc w:val="left"/>
        <w:rPr>
          <w:lang w:val="en-US"/>
        </w:rPr>
      </w:pPr>
      <w:r>
        <w:rPr>
          <w:noProof/>
          <w:lang w:val="en-US" w:eastAsia="ja-JP" w:bidi="th-TH"/>
        </w:rPr>
        <w:pict w14:anchorId="377B3589">
          <v:line id="_x0000_s5963" style="position:absolute;z-index:251586560;mso-wrap-edited:f" from="122.3pt,12.75pt" to="122.3pt,42.75pt" wrapcoords="0 0 0 13042 0 16709 0 21600 0 21600 0 16709 0 13042 0 0 0 0" strokeweight="1.5pt">
            <v:stroke endarrow="block"/>
          </v:line>
        </w:pict>
      </w:r>
    </w:p>
    <w:p w14:paraId="297B6AAC" w14:textId="77777777" w:rsidR="008D2675" w:rsidRPr="00C8323D" w:rsidRDefault="008D2675" w:rsidP="00361970">
      <w:pPr>
        <w:pStyle w:val="default"/>
        <w:jc w:val="left"/>
        <w:rPr>
          <w:lang w:val="en-US"/>
        </w:rPr>
      </w:pPr>
    </w:p>
    <w:p w14:paraId="7EB81D3A" w14:textId="77777777" w:rsidR="008D2675" w:rsidRPr="00C8323D" w:rsidRDefault="004C7864" w:rsidP="00361970">
      <w:pPr>
        <w:pStyle w:val="default"/>
        <w:jc w:val="left"/>
        <w:rPr>
          <w:lang w:val="en-US"/>
        </w:rPr>
      </w:pPr>
      <w:r>
        <w:rPr>
          <w:noProof/>
          <w:lang w:val="en-US" w:eastAsia="ja-JP" w:bidi="th-TH"/>
        </w:rPr>
        <w:pict w14:anchorId="0CC1A16A">
          <v:group id="_x0000_s7016" style="position:absolute;margin-left:44.05pt;margin-top:5.5pt;width:155.05pt;height:25pt;z-index:251604992" coordorigin="2509,9777" coordsize="2555,500">
            <v:rect id="_x0000_s7017" style="position:absolute;left:2509;top:9777;width:2550;height:500" strokeweight="1.5pt"/>
            <v:shape id="_x0000_s7018" type="#_x0000_t202" style="position:absolute;left:2544;top:9806;width:2520;height:421" filled="f" stroked="f">
              <v:textbox style="mso-next-textbox:#_x0000_s7018" inset="0,0,0,0">
                <w:txbxContent>
                  <w:p w14:paraId="40BE73B2" w14:textId="77777777" w:rsidR="00766D8F" w:rsidRPr="000C72F6" w:rsidRDefault="00766D8F" w:rsidP="00FB15D9">
                    <w:pPr>
                      <w:spacing w:line="0" w:lineRule="atLeast"/>
                      <w:jc w:val="center"/>
                      <w:rPr>
                        <w:sz w:val="18"/>
                        <w:szCs w:val="18"/>
                      </w:rPr>
                    </w:pPr>
                    <w:r w:rsidRPr="00D24E08">
                      <w:rPr>
                        <w:rFonts w:ascii="Arial" w:hAnsi="Arial" w:cs="Arial"/>
                        <w:sz w:val="18"/>
                        <w:szCs w:val="18"/>
                      </w:rPr>
                      <w:t>Ask the support department to investigate</w:t>
                    </w:r>
                    <w:r w:rsidRPr="00D24E08">
                      <w:rPr>
                        <w:rFonts w:ascii="Arial" w:hAnsi="Arial" w:cs="Arial" w:hint="eastAsia"/>
                        <w:sz w:val="18"/>
                        <w:szCs w:val="18"/>
                      </w:rPr>
                      <w:t>.</w:t>
                    </w:r>
                  </w:p>
                </w:txbxContent>
              </v:textbox>
            </v:shape>
          </v:group>
        </w:pict>
      </w:r>
    </w:p>
    <w:p w14:paraId="7846249E" w14:textId="73B44A72" w:rsidR="008D2675" w:rsidRPr="00C8323D" w:rsidRDefault="008D2675" w:rsidP="00361970">
      <w:pPr>
        <w:pStyle w:val="default"/>
        <w:jc w:val="left"/>
        <w:rPr>
          <w:lang w:val="en-US"/>
        </w:rPr>
      </w:pPr>
    </w:p>
    <w:p w14:paraId="6698E5A2" w14:textId="77777777" w:rsidR="00CC21D1" w:rsidRPr="00C8323D" w:rsidRDefault="00CC21D1" w:rsidP="00361970">
      <w:pPr>
        <w:pStyle w:val="default"/>
        <w:jc w:val="left"/>
        <w:rPr>
          <w:lang w:val="en-US"/>
        </w:rPr>
      </w:pPr>
    </w:p>
    <w:p w14:paraId="35F7A6A1" w14:textId="5458BE3E" w:rsidR="00D0338D" w:rsidRPr="00C8323D" w:rsidRDefault="00FB15D9" w:rsidP="00C84715">
      <w:pPr>
        <w:pStyle w:val="a6"/>
        <w:ind w:left="210"/>
        <w:rPr>
          <w:lang w:eastAsia="ja-JP"/>
        </w:rPr>
      </w:pPr>
      <w:r w:rsidRPr="00C8323D">
        <w:t>Figure</w:t>
      </w:r>
      <w:r w:rsidR="00D0338D" w:rsidRPr="00C8323D">
        <w:t xml:space="preserve"> </w:t>
      </w:r>
      <w:r w:rsidR="00CC21D1">
        <w:t>1</w:t>
      </w:r>
      <w:r w:rsidR="002C6525" w:rsidRPr="00F107BA">
        <w:noBreakHyphen/>
      </w:r>
      <w:r w:rsidR="00CC21D1">
        <w:t>4</w:t>
      </w:r>
      <w:r w:rsidRPr="00C8323D">
        <w:t xml:space="preserve"> Flow of response to </w:t>
      </w:r>
      <w:r w:rsidR="007439A2" w:rsidRPr="00C8323D">
        <w:rPr>
          <w:rFonts w:hint="eastAsia"/>
          <w:lang w:eastAsia="ja-JP"/>
        </w:rPr>
        <w:t xml:space="preserve">an </w:t>
      </w:r>
      <w:r w:rsidR="00A54B21">
        <w:rPr>
          <w:lang w:eastAsia="ja-JP"/>
        </w:rPr>
        <w:t>Common Services</w:t>
      </w:r>
      <w:r w:rsidRPr="00C8323D">
        <w:t xml:space="preserve"> startup error</w:t>
      </w:r>
    </w:p>
    <w:p w14:paraId="78C0313F" w14:textId="77777777" w:rsidR="00D0338D" w:rsidRPr="00C8323D" w:rsidRDefault="00D0338D" w:rsidP="00361970">
      <w:pPr>
        <w:pStyle w:val="default"/>
        <w:jc w:val="left"/>
        <w:rPr>
          <w:lang w:val="en-US"/>
        </w:rPr>
      </w:pPr>
    </w:p>
    <w:p w14:paraId="002E3806" w14:textId="77777777" w:rsidR="00CC7920" w:rsidRPr="00C8323D" w:rsidRDefault="00CC7920" w:rsidP="007C04FB">
      <w:pPr>
        <w:pStyle w:val="default"/>
        <w:jc w:val="left"/>
        <w:rPr>
          <w:lang w:val="en-US"/>
        </w:rPr>
      </w:pPr>
      <w:r w:rsidRPr="00C8323D">
        <w:rPr>
          <w:lang w:val="en-US"/>
        </w:rPr>
        <w:br w:type="page"/>
      </w:r>
    </w:p>
    <w:p w14:paraId="50E6ABF6" w14:textId="6F7DBAA3" w:rsidR="00CC7920" w:rsidRPr="00C8323D" w:rsidRDefault="0047373C" w:rsidP="009E5CEB">
      <w:pPr>
        <w:pStyle w:val="3"/>
        <w:rPr>
          <w:lang w:val="en-US"/>
        </w:rPr>
      </w:pPr>
      <w:bookmarkStart w:id="150" w:name="_Ref406746734"/>
      <w:bookmarkStart w:id="151" w:name="_Toc23164996"/>
      <w:bookmarkStart w:id="152" w:name="_Toc191909577"/>
      <w:r w:rsidRPr="00C8323D">
        <w:rPr>
          <w:lang w:val="en-US"/>
        </w:rPr>
        <w:t>Failure during operation</w:t>
      </w:r>
      <w:bookmarkEnd w:id="150"/>
      <w:bookmarkEnd w:id="151"/>
      <w:bookmarkEnd w:id="152"/>
    </w:p>
    <w:p w14:paraId="4E449396" w14:textId="77777777" w:rsidR="000B4B8F" w:rsidRPr="00E3257B" w:rsidRDefault="000B4B8F" w:rsidP="006A0C22"/>
    <w:p w14:paraId="7FE18687" w14:textId="77777777" w:rsidR="00D0338D" w:rsidRPr="00C8323D" w:rsidRDefault="004C7864" w:rsidP="00361970">
      <w:pPr>
        <w:pStyle w:val="default"/>
        <w:jc w:val="left"/>
        <w:rPr>
          <w:lang w:val="en-US"/>
        </w:rPr>
      </w:pPr>
      <w:r>
        <w:rPr>
          <w:noProof/>
          <w:lang w:val="en-US"/>
        </w:rPr>
        <w:pict w14:anchorId="7B5A0E69">
          <v:rect id="_x0000_s6077" style="position:absolute;margin-left:77.35pt;margin-top:4.55pt;width:124pt;height:25.5pt;z-index:251555840;mso-wrap-edited:f" wrapcoords="-131 -635 -131 21600 21731 21600 21731 -635 -131 -635" strokeweight="1.5pt"/>
        </w:pict>
      </w:r>
      <w:r>
        <w:rPr>
          <w:noProof/>
          <w:lang w:val="en-US"/>
        </w:rPr>
        <w:pict w14:anchorId="48E7C71B">
          <v:shape id="_x0000_s6078" type="#_x0000_t202" style="position:absolute;margin-left:96.2pt;margin-top:5.65pt;width:83.1pt;height:25.5pt;z-index:251556864;mso-wrap-edited:f" wrapcoords="0 0 21600 0 21600 21600 0 21600 0 0" filled="f" stroked="f">
            <v:textbox style="mso-next-textbox:#_x0000_s6078">
              <w:txbxContent>
                <w:p w14:paraId="11765A91" w14:textId="77777777" w:rsidR="00766D8F" w:rsidRPr="000C72F6" w:rsidRDefault="00766D8F" w:rsidP="00450004">
                  <w:pPr>
                    <w:jc w:val="center"/>
                    <w:rPr>
                      <w:rFonts w:ascii="Arial" w:hAnsi="Arial" w:cs="Arial"/>
                      <w:sz w:val="18"/>
                      <w:szCs w:val="18"/>
                    </w:rPr>
                  </w:pPr>
                  <w:r w:rsidRPr="00D24E08">
                    <w:rPr>
                      <w:rFonts w:ascii="Arial" w:hAnsi="Arial" w:cs="Arial" w:hint="eastAsia"/>
                      <w:sz w:val="18"/>
                      <w:szCs w:val="18"/>
                    </w:rPr>
                    <w:t>An e</w:t>
                  </w:r>
                  <w:r w:rsidRPr="00D24E08">
                    <w:rPr>
                      <w:rFonts w:ascii="Arial" w:hAnsi="Arial" w:cs="Arial"/>
                      <w:sz w:val="18"/>
                      <w:szCs w:val="18"/>
                    </w:rPr>
                    <w:t>rror occurs</w:t>
                  </w:r>
                  <w:r w:rsidRPr="00D24E08">
                    <w:rPr>
                      <w:rFonts w:ascii="Arial" w:hAnsi="Arial" w:cs="Arial" w:hint="eastAsia"/>
                      <w:sz w:val="18"/>
                      <w:szCs w:val="18"/>
                    </w:rPr>
                    <w:t>.</w:t>
                  </w:r>
                </w:p>
                <w:p w14:paraId="047D3104" w14:textId="77777777" w:rsidR="00766D8F" w:rsidRPr="000C72F6" w:rsidRDefault="00766D8F" w:rsidP="00361970">
                  <w:pPr>
                    <w:jc w:val="left"/>
                    <w:rPr>
                      <w:rFonts w:ascii="Arial" w:hAnsi="Arial" w:cs="Arial"/>
                      <w:sz w:val="18"/>
                      <w:szCs w:val="18"/>
                    </w:rPr>
                  </w:pPr>
                </w:p>
              </w:txbxContent>
            </v:textbox>
          </v:shape>
        </w:pict>
      </w:r>
    </w:p>
    <w:p w14:paraId="09F2EBC9" w14:textId="77777777" w:rsidR="00D0338D" w:rsidRPr="00C8323D" w:rsidRDefault="004C7864" w:rsidP="00361970">
      <w:pPr>
        <w:pStyle w:val="default"/>
        <w:jc w:val="left"/>
        <w:rPr>
          <w:lang w:val="en-US"/>
        </w:rPr>
      </w:pPr>
      <w:r>
        <w:rPr>
          <w:noProof/>
          <w:lang w:val="en-US"/>
        </w:rPr>
        <w:pict w14:anchorId="7ECE4579">
          <v:line id="_x0000_s6075" style="position:absolute;flip:x;z-index:251553792;mso-wrap-edited:f" from="139.45pt,11.7pt" to="139.45pt,31.55pt" wrapcoords="0 0 0 11520 0 17280 0 21240 0 21240 0 21240 0 21240 0 17280 0 11520 0 0 0 0" strokeweight="1.5pt">
            <v:stroke endarrow="block"/>
          </v:line>
        </w:pict>
      </w:r>
    </w:p>
    <w:p w14:paraId="474C4739" w14:textId="77777777" w:rsidR="00D0338D" w:rsidRPr="00C8323D" w:rsidRDefault="004C7864" w:rsidP="00361970">
      <w:pPr>
        <w:pStyle w:val="default"/>
        <w:jc w:val="left"/>
        <w:rPr>
          <w:lang w:val="en-US"/>
        </w:rPr>
      </w:pPr>
      <w:r>
        <w:rPr>
          <w:noProof/>
          <w:lang w:val="en-US"/>
        </w:rPr>
        <w:pict w14:anchorId="4A4C3E06">
          <v:shape id="_x0000_s6084" type="#_x0000_t110" style="position:absolute;margin-left:39pt;margin-top:13.2pt;width:200.35pt;height:59.55pt;z-index:251559936;mso-wrap-edited:f" wrapcoords="10549 -309 628 9566 -377 10800 -126 11417 10549 21909 11051 21909 21223 12034 21977 10800 21098 9566 11051 -309 10549 -309" strokeweight="1.5pt"/>
        </w:pict>
      </w:r>
    </w:p>
    <w:p w14:paraId="5455414E" w14:textId="031CCB72" w:rsidR="00D0338D" w:rsidRPr="00C8323D" w:rsidRDefault="004C7864" w:rsidP="00361970">
      <w:pPr>
        <w:pStyle w:val="default"/>
        <w:jc w:val="left"/>
        <w:rPr>
          <w:lang w:val="en-US"/>
        </w:rPr>
      </w:pPr>
      <w:r>
        <w:rPr>
          <w:noProof/>
          <w:lang w:val="en-US"/>
        </w:rPr>
        <w:pict w14:anchorId="69F44AD0">
          <v:shape id="_x0000_s7019" type="#_x0000_t202" style="position:absolute;margin-left:72.6pt;margin-top:5.65pt;width:131.35pt;height:38.9pt;z-index:251561984;mso-wrap-edited:f" wrapcoords="0 0 21600 0 21600 21600 0 21600 0 0" filled="f" stroked="f">
            <v:textbox style="mso-next-textbox:#_x0000_s7019">
              <w:txbxContent>
                <w:p w14:paraId="68CBA7E4" w14:textId="77777777" w:rsidR="00766D8F" w:rsidRPr="000C72F6" w:rsidRDefault="00766D8F" w:rsidP="000C72F6">
                  <w:pPr>
                    <w:snapToGrid w:val="0"/>
                    <w:ind w:firstLineChars="100" w:firstLine="180"/>
                    <w:jc w:val="center"/>
                    <w:rPr>
                      <w:sz w:val="18"/>
                      <w:szCs w:val="18"/>
                    </w:rPr>
                  </w:pPr>
                  <w:r w:rsidRPr="00D24E08">
                    <w:rPr>
                      <w:rFonts w:ascii="Arial" w:hAnsi="Arial" w:cs="Arial"/>
                      <w:sz w:val="18"/>
                      <w:szCs w:val="18"/>
                    </w:rPr>
                    <w:t>Does an on-screen message describe how to resolve the issue?</w:t>
                  </w:r>
                </w:p>
              </w:txbxContent>
            </v:textbox>
          </v:shape>
        </w:pict>
      </w:r>
    </w:p>
    <w:p w14:paraId="65B720E1" w14:textId="4FCF283B" w:rsidR="00D0338D" w:rsidRPr="00C8323D" w:rsidRDefault="004C7864" w:rsidP="00361970">
      <w:pPr>
        <w:pStyle w:val="default"/>
        <w:jc w:val="left"/>
        <w:rPr>
          <w:lang w:val="en-US"/>
        </w:rPr>
      </w:pPr>
      <w:r>
        <w:rPr>
          <w:noProof/>
          <w:lang w:val="en-US"/>
        </w:rPr>
        <w:pict w14:anchorId="35B578A1">
          <v:shape id="_x0000_s7031" type="#_x0000_t202" style="position:absolute;margin-left:34.6pt;margin-top:9.35pt;width:39pt;height:24pt;z-index:251575296;mso-wrap-edited:f" wrapcoords="0 0 21600 0 21600 21600 0 21600 0 0" filled="f" stroked="f">
            <v:textbox style="mso-next-textbox:#_x0000_s7031">
              <w:txbxContent>
                <w:p w14:paraId="2DEDBC3B" w14:textId="77777777" w:rsidR="00766D8F" w:rsidRPr="000C72F6" w:rsidRDefault="00766D8F" w:rsidP="00361970">
                  <w:pPr>
                    <w:jc w:val="left"/>
                    <w:rPr>
                      <w:rFonts w:ascii="Arial" w:hAnsi="Arial" w:cs="Arial"/>
                      <w:sz w:val="18"/>
                      <w:szCs w:val="18"/>
                    </w:rPr>
                  </w:pPr>
                  <w:r w:rsidRPr="000C72F6">
                    <w:rPr>
                      <w:rFonts w:ascii="Arial" w:hAnsi="Arial" w:cs="Arial"/>
                      <w:sz w:val="18"/>
                      <w:szCs w:val="18"/>
                    </w:rPr>
                    <w:t>No</w:t>
                  </w:r>
                </w:p>
              </w:txbxContent>
            </v:textbox>
          </v:shape>
        </w:pict>
      </w:r>
      <w:r>
        <w:rPr>
          <w:noProof/>
          <w:lang w:val="en-US"/>
        </w:rPr>
        <w:pict w14:anchorId="5BE6F736">
          <v:shape id="_x0000_s6113" type="#_x0000_t32" style="position:absolute;margin-left:23.7pt;margin-top:5.6pt;width:0;height:167.25pt;z-index:251576320" o:connectortype="straight" strokeweight="1.5pt"/>
        </w:pict>
      </w:r>
      <w:r>
        <w:rPr>
          <w:noProof/>
          <w:lang w:val="en-US"/>
        </w:rPr>
        <w:pict w14:anchorId="46A6B0CD">
          <v:shape id="_x0000_s6115" type="#_x0000_t32" style="position:absolute;margin-left:23.55pt;margin-top:6.45pt;width:15.75pt;height:0;z-index:251578368" o:connectortype="straight" strokeweight="1.5pt"/>
        </w:pict>
      </w:r>
      <w:r>
        <w:rPr>
          <w:noProof/>
          <w:lang w:val="en-US"/>
        </w:rPr>
        <w:pict w14:anchorId="03D98EAE">
          <v:line id="_x0000_s6074" style="position:absolute;flip:x;z-index:251552768;mso-wrap-edited:f" from="138.35pt,35.9pt" to="138.35pt,60.45pt" wrapcoords="0 0 0 14400 0 16200 0 21150 0 21150 0 18900 0 16200 0 14400 0 0 0 0" strokeweight="1.5pt">
            <v:stroke endarrow="block"/>
          </v:line>
        </w:pict>
      </w:r>
      <w:r>
        <w:rPr>
          <w:noProof/>
          <w:lang w:val="en-US" w:eastAsia="ja-JP" w:bidi="th-TH"/>
        </w:rPr>
        <w:pict w14:anchorId="4C435365">
          <v:line id="_x0000_s6149" style="position:absolute;flip:x;z-index:251609088;mso-wrap-edited:f" from="137.5pt,88.1pt" to="137.5pt,110.8pt" wrapcoords="0 0 0 14400 0 16200 0 21150 0 21150 0 18900 0 16200 0 14400 0 0 0 0" strokeweight="1.5pt">
            <v:stroke endarrow="block"/>
          </v:line>
        </w:pict>
      </w:r>
      <w:r>
        <w:rPr>
          <w:noProof/>
          <w:lang w:val="en-US"/>
        </w:rPr>
        <w:pict w14:anchorId="4DE32DA5">
          <v:shape id="_x0000_s6093" style="position:absolute;margin-left:208.55pt;margin-top:132.35pt;width:47.4pt;height:15.7pt;z-index:251567104;mso-wrap-edited:f;mso-wrap-distance-top:0;mso-wrap-distance-bottom:0;mso-position-horizontal-relative:text;mso-position-vertical-relative:text;v-text-anchor:top" coordsize="320,340" wrapcoords="-14 -19 -14 0 285 283 306 321 334 321 369 227 369 113 327 -19 -14 -19" path="m,l320,r,340e" filled="f" strokeweight="1.5pt">
            <v:stroke endarrow="block"/>
            <v:path arrowok="t"/>
          </v:shape>
        </w:pict>
      </w:r>
      <w:r>
        <w:rPr>
          <w:noProof/>
          <w:lang w:val="en-US"/>
        </w:rPr>
        <w:pict w14:anchorId="1F5AF89F">
          <v:group id="_x0000_s6089" style="position:absolute;margin-left:231.05pt;margin-top:147.75pt;width:55pt;height:20.5pt;z-index:251565056" coordorigin="7071,9255" coordsize="1100,410" wrapcoords="2071 0 2071 20800 20121 20800 20121 0 2071 0">
            <v:rect id="_x0000_s6090" style="position:absolute;left:7221;top:9265;width:840;height:385" strokeweight="1.5pt"/>
            <v:shape id="_x0000_s6091" type="#_x0000_t202" style="position:absolute;left:7071;top:9255;width:1100;height:410" filled="f" stroked="f">
              <v:textbox style="mso-next-textbox:#_x0000_s6091">
                <w:txbxContent>
                  <w:p w14:paraId="36288990" w14:textId="77777777" w:rsidR="00766D8F" w:rsidRPr="000C72F6" w:rsidRDefault="00766D8F" w:rsidP="00515608">
                    <w:pPr>
                      <w:adjustRightInd w:val="0"/>
                      <w:snapToGrid w:val="0"/>
                      <w:jc w:val="center"/>
                      <w:rPr>
                        <w:rFonts w:ascii="Arial" w:hAnsi="Arial" w:cs="Arial"/>
                        <w:sz w:val="18"/>
                        <w:szCs w:val="18"/>
                      </w:rPr>
                    </w:pPr>
                    <w:r w:rsidRPr="00D24E08">
                      <w:rPr>
                        <w:rFonts w:ascii="Arial" w:hAnsi="Arial" w:cs="Arial"/>
                        <w:sz w:val="18"/>
                        <w:szCs w:val="18"/>
                      </w:rPr>
                      <w:t>END</w:t>
                    </w:r>
                  </w:p>
                </w:txbxContent>
              </v:textbox>
            </v:shape>
          </v:group>
        </w:pict>
      </w:r>
    </w:p>
    <w:p w14:paraId="3D7545E2" w14:textId="57D95618" w:rsidR="00D0338D" w:rsidRPr="00C8323D" w:rsidRDefault="004C7864" w:rsidP="00361970">
      <w:pPr>
        <w:pStyle w:val="default"/>
        <w:jc w:val="left"/>
        <w:rPr>
          <w:lang w:val="en-US"/>
        </w:rPr>
      </w:pPr>
      <w:r>
        <w:rPr>
          <w:noProof/>
          <w:lang w:val="en-US"/>
        </w:rPr>
        <w:pict w14:anchorId="23191012">
          <v:shape id="_x0000_s7032" type="#_x0000_t202" style="position:absolute;margin-left:143.5pt;margin-top:15.9pt;width:39pt;height:24pt;z-index:251560960;mso-wrap-edited:f" wrapcoords="0 0 21600 0 21600 21600 0 21600 0 0" filled="f" stroked="f">
            <v:textbox style="mso-next-textbox:#_x0000_s7032">
              <w:txbxContent>
                <w:p w14:paraId="3FBA74E9" w14:textId="77777777" w:rsidR="00766D8F" w:rsidRPr="000C72F6" w:rsidRDefault="00766D8F" w:rsidP="00361970">
                  <w:pPr>
                    <w:jc w:val="left"/>
                    <w:rPr>
                      <w:rFonts w:ascii="Arial" w:hAnsi="Arial" w:cs="Arial"/>
                      <w:sz w:val="18"/>
                      <w:szCs w:val="18"/>
                    </w:rPr>
                  </w:pPr>
                  <w:r w:rsidRPr="000C72F6">
                    <w:rPr>
                      <w:rFonts w:ascii="Arial" w:hAnsi="Arial" w:cs="Arial"/>
                      <w:sz w:val="18"/>
                      <w:szCs w:val="18"/>
                    </w:rPr>
                    <w:t>Yes</w:t>
                  </w:r>
                </w:p>
              </w:txbxContent>
            </v:textbox>
          </v:shape>
        </w:pict>
      </w:r>
    </w:p>
    <w:p w14:paraId="5706C964" w14:textId="77777777" w:rsidR="00D0338D" w:rsidRPr="00C8323D" w:rsidRDefault="00D0338D" w:rsidP="00361970">
      <w:pPr>
        <w:pStyle w:val="default"/>
        <w:jc w:val="left"/>
        <w:rPr>
          <w:lang w:val="en-US"/>
        </w:rPr>
      </w:pPr>
    </w:p>
    <w:p w14:paraId="3A68D673" w14:textId="77777777" w:rsidR="00D0338D" w:rsidRPr="00C8323D" w:rsidRDefault="004C7864" w:rsidP="00361970">
      <w:pPr>
        <w:pStyle w:val="default"/>
        <w:jc w:val="left"/>
        <w:rPr>
          <w:lang w:val="en-US"/>
        </w:rPr>
      </w:pPr>
      <w:r>
        <w:rPr>
          <w:noProof/>
          <w:lang w:val="en-US"/>
        </w:rPr>
        <w:pict w14:anchorId="138A3D96">
          <v:rect id="_x0000_s6087" style="position:absolute;margin-left:49.8pt;margin-top:5.85pt;width:176pt;height:29.1pt;z-index:251563008;mso-wrap-edited:f" wrapcoords="-92 -322 -92 21600 21692 21600 21692 -322 -92 -322" strokeweight="1.5pt">
            <v:textbox style="mso-next-textbox:#_x0000_s6087" inset="0,0,0,0">
              <w:txbxContent>
                <w:p w14:paraId="4F333360" w14:textId="77777777" w:rsidR="00766D8F" w:rsidRPr="00450004" w:rsidRDefault="00766D8F" w:rsidP="00450004">
                  <w:pPr>
                    <w:snapToGrid w:val="0"/>
                    <w:spacing w:before="80" w:line="200" w:lineRule="exact"/>
                    <w:jc w:val="center"/>
                    <w:rPr>
                      <w:rFonts w:ascii="Arial" w:hAnsi="Arial" w:cs="Arial"/>
                      <w:dstrike/>
                      <w:sz w:val="18"/>
                      <w:szCs w:val="18"/>
                    </w:rPr>
                  </w:pPr>
                  <w:r w:rsidRPr="00D24E08">
                    <w:rPr>
                      <w:rFonts w:ascii="Arial" w:hAnsi="Arial" w:cs="Arial"/>
                      <w:sz w:val="18"/>
                      <w:szCs w:val="18"/>
                    </w:rPr>
                    <w:t>Perform the action described in the message</w:t>
                  </w:r>
                  <w:r w:rsidRPr="00D24E08">
                    <w:rPr>
                      <w:rFonts w:ascii="Arial" w:hAnsi="Arial" w:cs="Arial" w:hint="eastAsia"/>
                      <w:sz w:val="18"/>
                      <w:szCs w:val="18"/>
                    </w:rPr>
                    <w:t>.</w:t>
                  </w:r>
                </w:p>
                <w:p w14:paraId="7A46BE51" w14:textId="77777777" w:rsidR="00766D8F" w:rsidRPr="00450004" w:rsidRDefault="00766D8F" w:rsidP="00450004">
                  <w:pPr>
                    <w:snapToGrid w:val="0"/>
                    <w:spacing w:line="180" w:lineRule="exact"/>
                    <w:jc w:val="left"/>
                    <w:rPr>
                      <w:dstrike/>
                      <w:sz w:val="18"/>
                      <w:szCs w:val="18"/>
                    </w:rPr>
                  </w:pPr>
                </w:p>
                <w:p w14:paraId="07001E78" w14:textId="77777777" w:rsidR="00766D8F" w:rsidRPr="00450004" w:rsidRDefault="00766D8F" w:rsidP="00450004">
                  <w:pPr>
                    <w:snapToGrid w:val="0"/>
                    <w:spacing w:line="180" w:lineRule="exact"/>
                    <w:jc w:val="left"/>
                    <w:rPr>
                      <w:dstrike/>
                      <w:sz w:val="18"/>
                      <w:szCs w:val="18"/>
                    </w:rPr>
                  </w:pPr>
                </w:p>
              </w:txbxContent>
            </v:textbox>
          </v:rect>
        </w:pict>
      </w:r>
    </w:p>
    <w:p w14:paraId="62F7BA70" w14:textId="77777777" w:rsidR="00D0338D" w:rsidRPr="00C8323D" w:rsidRDefault="00D0338D" w:rsidP="00361970">
      <w:pPr>
        <w:pStyle w:val="default"/>
        <w:jc w:val="left"/>
        <w:rPr>
          <w:lang w:val="en-US"/>
        </w:rPr>
      </w:pPr>
    </w:p>
    <w:p w14:paraId="54B85186" w14:textId="77777777" w:rsidR="00D0338D" w:rsidRPr="00C8323D" w:rsidRDefault="00D0338D" w:rsidP="00361970">
      <w:pPr>
        <w:pStyle w:val="default"/>
        <w:jc w:val="left"/>
        <w:rPr>
          <w:lang w:val="en-US"/>
        </w:rPr>
      </w:pPr>
    </w:p>
    <w:p w14:paraId="3E1C5EAB" w14:textId="415ED236" w:rsidR="00D0338D" w:rsidRPr="00C8323D" w:rsidRDefault="004C7864" w:rsidP="00361970">
      <w:pPr>
        <w:pStyle w:val="default"/>
        <w:jc w:val="left"/>
        <w:rPr>
          <w:lang w:val="en-US"/>
        </w:rPr>
      </w:pPr>
      <w:r>
        <w:rPr>
          <w:noProof/>
          <w:lang w:val="en-US"/>
        </w:rPr>
        <w:pict w14:anchorId="0000B1E6">
          <v:shape id="_x0000_s7033" type="#_x0000_t202" style="position:absolute;margin-left:218.95pt;margin-top:2.75pt;width:39pt;height:24pt;z-index:251566080;mso-wrap-edited:f" wrapcoords="0 0 21600 0 21600 21600 0 21600 0 0" filled="f" stroked="f">
            <v:textbox style="mso-next-textbox:#_x0000_s7033">
              <w:txbxContent>
                <w:p w14:paraId="3BAABECF" w14:textId="77777777" w:rsidR="00766D8F" w:rsidRPr="000C72F6" w:rsidRDefault="00766D8F" w:rsidP="00361970">
                  <w:pPr>
                    <w:jc w:val="left"/>
                    <w:rPr>
                      <w:rFonts w:ascii="Arial" w:hAnsi="Arial" w:cs="Arial"/>
                      <w:sz w:val="18"/>
                      <w:szCs w:val="18"/>
                    </w:rPr>
                  </w:pPr>
                  <w:r w:rsidRPr="000C72F6">
                    <w:rPr>
                      <w:rFonts w:ascii="Arial" w:hAnsi="Arial" w:cs="Arial"/>
                      <w:sz w:val="18"/>
                      <w:szCs w:val="18"/>
                    </w:rPr>
                    <w:t>Yes</w:t>
                  </w:r>
                </w:p>
              </w:txbxContent>
            </v:textbox>
          </v:shape>
        </w:pict>
      </w:r>
      <w:r>
        <w:rPr>
          <w:noProof/>
          <w:lang w:val="en-US"/>
        </w:rPr>
        <w:pict w14:anchorId="39695C10">
          <v:shape id="_x0000_s6088" type="#_x0000_t110" style="position:absolute;margin-left:65.7pt;margin-top:1.5pt;width:143.25pt;height:45pt;z-index:251564032;mso-wrap-edited:f" wrapcoords="10549 -309 628 9566 -377 10800 -126 11417 10549 21909 11051 21909 21223 12034 21977 10800 21098 9566 11051 -309 10549 -309" strokeweight="1.5pt">
            <v:textbox style="mso-next-textbox:#_x0000_s6088" inset="0,0,0,0">
              <w:txbxContent>
                <w:p w14:paraId="78DA3750" w14:textId="77777777" w:rsidR="00766D8F" w:rsidRPr="00847AFD" w:rsidRDefault="00766D8F" w:rsidP="00DE1D16">
                  <w:pPr>
                    <w:spacing w:line="220" w:lineRule="exact"/>
                    <w:jc w:val="center"/>
                    <w:rPr>
                      <w:rFonts w:ascii="Arial" w:hAnsi="Arial" w:cs="Arial"/>
                      <w:sz w:val="18"/>
                      <w:szCs w:val="18"/>
                    </w:rPr>
                  </w:pPr>
                  <w:r w:rsidRPr="00D24E08">
                    <w:rPr>
                      <w:rFonts w:ascii="Arial" w:hAnsi="Arial" w:cs="Arial"/>
                      <w:sz w:val="18"/>
                      <w:szCs w:val="18"/>
                    </w:rPr>
                    <w:t>Is the problem resolved?</w:t>
                  </w:r>
                </w:p>
              </w:txbxContent>
            </v:textbox>
          </v:shape>
        </w:pict>
      </w:r>
    </w:p>
    <w:p w14:paraId="6168898E" w14:textId="77777777" w:rsidR="00D0338D" w:rsidRPr="00C8323D" w:rsidRDefault="00D0338D" w:rsidP="00361970">
      <w:pPr>
        <w:pStyle w:val="default"/>
        <w:jc w:val="left"/>
        <w:rPr>
          <w:lang w:val="en-US"/>
        </w:rPr>
      </w:pPr>
    </w:p>
    <w:p w14:paraId="0271F8B6" w14:textId="0B3B2917" w:rsidR="00D0338D" w:rsidRPr="00C8323D" w:rsidRDefault="004C7864" w:rsidP="00361970">
      <w:pPr>
        <w:pStyle w:val="default"/>
        <w:jc w:val="left"/>
        <w:rPr>
          <w:lang w:val="en-US"/>
        </w:rPr>
      </w:pPr>
      <w:r>
        <w:rPr>
          <w:noProof/>
          <w:lang w:val="en-US"/>
        </w:rPr>
        <w:pict w14:anchorId="0DE19B8C">
          <v:shape id="_x0000_s7034" type="#_x0000_t202" style="position:absolute;margin-left:109.55pt;margin-top:4.5pt;width:39pt;height:24pt;z-index:251573248;mso-wrap-edited:f" wrapcoords="0 0 21600 0 21600 21600 0 21600 0 0" filled="f" stroked="f">
            <v:textbox style="mso-next-textbox:#_x0000_s7034">
              <w:txbxContent>
                <w:p w14:paraId="65C3BA36" w14:textId="77777777" w:rsidR="00766D8F" w:rsidRPr="000C72F6" w:rsidRDefault="00766D8F" w:rsidP="00361970">
                  <w:pPr>
                    <w:jc w:val="left"/>
                    <w:rPr>
                      <w:rFonts w:ascii="Arial" w:hAnsi="Arial" w:cs="Arial"/>
                      <w:sz w:val="18"/>
                      <w:szCs w:val="18"/>
                    </w:rPr>
                  </w:pPr>
                  <w:r w:rsidRPr="000C72F6">
                    <w:rPr>
                      <w:rFonts w:ascii="Arial" w:hAnsi="Arial" w:cs="Arial"/>
                      <w:sz w:val="18"/>
                      <w:szCs w:val="18"/>
                    </w:rPr>
                    <w:t>No</w:t>
                  </w:r>
                </w:p>
              </w:txbxContent>
            </v:textbox>
          </v:shape>
        </w:pict>
      </w:r>
      <w:r>
        <w:rPr>
          <w:noProof/>
          <w:lang w:val="en-US"/>
        </w:rPr>
        <w:pict w14:anchorId="19FDB0F9">
          <v:shape id="_x0000_s6100" type="#_x0000_t32" style="position:absolute;margin-left:137.4pt;margin-top:9.65pt;width:0;height:28.35pt;z-index:251572224" o:connectortype="straight" strokeweight="1.5pt">
            <v:stroke endarrow="block"/>
          </v:shape>
        </w:pict>
      </w:r>
    </w:p>
    <w:p w14:paraId="695F15B6" w14:textId="7BB6DC59" w:rsidR="00D0338D" w:rsidRPr="00C8323D" w:rsidRDefault="004C7864" w:rsidP="00361970">
      <w:pPr>
        <w:pStyle w:val="default"/>
        <w:jc w:val="left"/>
        <w:rPr>
          <w:lang w:val="en-US"/>
        </w:rPr>
      </w:pPr>
      <w:r>
        <w:rPr>
          <w:noProof/>
          <w:lang w:val="en-US"/>
        </w:rPr>
        <w:pict w14:anchorId="347B0E29">
          <v:shape id="_x0000_s6114" type="#_x0000_t32" style="position:absolute;margin-left:23.7pt;margin-top:10pt;width:114.05pt;height:.05pt;z-index:251577344" o:connectortype="straight" strokeweight="1.5pt">
            <v:stroke endarrow="block"/>
          </v:shape>
        </w:pict>
      </w:r>
    </w:p>
    <w:p w14:paraId="7FD0DEC7" w14:textId="0ECBB67F" w:rsidR="00D0338D" w:rsidRPr="00C8323D" w:rsidRDefault="004C7864" w:rsidP="00361970">
      <w:pPr>
        <w:pStyle w:val="default"/>
        <w:jc w:val="left"/>
        <w:rPr>
          <w:lang w:val="en-US"/>
        </w:rPr>
      </w:pPr>
      <w:r>
        <w:rPr>
          <w:noProof/>
          <w:lang w:val="en-US"/>
        </w:rPr>
        <w:pict w14:anchorId="3F0B4C42">
          <v:shape id="_x0000_s7035" type="#_x0000_t202" style="position:absolute;margin-left:231.05pt;margin-top:8.8pt;width:39pt;height:24pt;z-index:251568128;mso-wrap-edited:f" wrapcoords="0 0 21600 0 21600 21600 0 21600 0 0" filled="f" stroked="f">
            <v:textbox style="mso-next-textbox:#_x0000_s7035">
              <w:txbxContent>
                <w:p w14:paraId="5FEF4A8D" w14:textId="77777777" w:rsidR="00766D8F" w:rsidRPr="006A0C22" w:rsidRDefault="00766D8F" w:rsidP="00361970">
                  <w:pPr>
                    <w:jc w:val="left"/>
                    <w:rPr>
                      <w:rFonts w:ascii="Arial" w:hAnsi="Arial" w:cs="Arial"/>
                      <w:sz w:val="18"/>
                      <w:szCs w:val="18"/>
                    </w:rPr>
                  </w:pPr>
                  <w:r w:rsidRPr="006A0C22">
                    <w:rPr>
                      <w:rFonts w:ascii="Arial" w:hAnsi="Arial" w:cs="Arial"/>
                      <w:sz w:val="18"/>
                      <w:szCs w:val="18"/>
                    </w:rPr>
                    <w:t>Yes</w:t>
                  </w:r>
                </w:p>
              </w:txbxContent>
            </v:textbox>
          </v:shape>
        </w:pict>
      </w:r>
      <w:r>
        <w:rPr>
          <w:noProof/>
          <w:lang w:val="en-US"/>
        </w:rPr>
        <w:pict w14:anchorId="6FDAFC3B">
          <v:group id="_x0000_s6106" style="position:absolute;margin-left:262.55pt;margin-top:14.7pt;width:166pt;height:32.9pt;z-index:251574272" coordorigin="7361,8635" coordsize="1777,658">
            <v:rect id="_x0000_s6103" style="position:absolute;left:7361;top:8635;width:1777;height:658" strokeweight="1.5pt"/>
            <v:shape id="_x0000_s6104" type="#_x0000_t202" style="position:absolute;left:7386;top:8636;width:1679;height:611" filled="f" stroked="f">
              <v:textbox style="mso-next-textbox:#_x0000_s6104" inset="0,,0">
                <w:txbxContent>
                  <w:p w14:paraId="2FD158A4" w14:textId="74ECACAE" w:rsidR="00766D8F" w:rsidRPr="007C1533" w:rsidRDefault="00766D8F" w:rsidP="000263E7">
                    <w:pPr>
                      <w:adjustRightInd w:val="0"/>
                      <w:snapToGrid w:val="0"/>
                      <w:jc w:val="center"/>
                      <w:rPr>
                        <w:sz w:val="18"/>
                        <w:szCs w:val="18"/>
                      </w:rPr>
                    </w:pPr>
                    <w:r w:rsidRPr="000C72F6">
                      <w:rPr>
                        <w:rFonts w:ascii="Arial" w:hAnsi="Arial" w:cs="Arial"/>
                        <w:sz w:val="18"/>
                        <w:szCs w:val="18"/>
                      </w:rPr>
                      <w:t>Follow the procedure in the example</w:t>
                    </w:r>
                    <w:r>
                      <w:rPr>
                        <w:rFonts w:ascii="Arial" w:hAnsi="Arial" w:cs="Arial"/>
                        <w:sz w:val="18"/>
                        <w:szCs w:val="18"/>
                      </w:rPr>
                      <w:t xml:space="preserve"> </w:t>
                    </w:r>
                    <w:r w:rsidRPr="007C1533">
                      <w:rPr>
                        <w:rFonts w:ascii="Arial" w:hAnsi="Arial" w:cs="Arial"/>
                        <w:sz w:val="18"/>
                        <w:szCs w:val="18"/>
                      </w:rPr>
                      <w:t xml:space="preserve">in </w:t>
                    </w:r>
                    <w:r w:rsidRPr="007C1533">
                      <w:rPr>
                        <w:rFonts w:ascii="Arial" w:hAnsi="Arial" w:cs="Arial"/>
                        <w:sz w:val="18"/>
                        <w:szCs w:val="18"/>
                      </w:rPr>
                      <w:fldChar w:fldCharType="begin"/>
                    </w:r>
                    <w:r w:rsidRPr="007C1533">
                      <w:rPr>
                        <w:rFonts w:ascii="Arial" w:hAnsi="Arial" w:cs="Arial"/>
                        <w:sz w:val="18"/>
                        <w:szCs w:val="18"/>
                      </w:rPr>
                      <w:instrText xml:space="preserve"> REF _Ref406750163 \r \h  \* MERGEFORMAT </w:instrText>
                    </w:r>
                    <w:r w:rsidRPr="007C1533">
                      <w:rPr>
                        <w:rFonts w:ascii="Arial" w:hAnsi="Arial" w:cs="Arial"/>
                        <w:sz w:val="18"/>
                        <w:szCs w:val="18"/>
                      </w:rPr>
                    </w:r>
                    <w:r w:rsidRPr="007C1533">
                      <w:rPr>
                        <w:rFonts w:ascii="Arial" w:hAnsi="Arial" w:cs="Arial"/>
                        <w:sz w:val="18"/>
                        <w:szCs w:val="18"/>
                      </w:rPr>
                      <w:fldChar w:fldCharType="separate"/>
                    </w:r>
                    <w:r>
                      <w:rPr>
                        <w:rFonts w:ascii="Arial" w:hAnsi="Arial" w:cs="Arial"/>
                        <w:sz w:val="18"/>
                        <w:szCs w:val="18"/>
                      </w:rPr>
                      <w:t>3.2</w:t>
                    </w:r>
                    <w:r w:rsidRPr="007C1533">
                      <w:rPr>
                        <w:rFonts w:ascii="Arial" w:hAnsi="Arial" w:cs="Arial"/>
                        <w:sz w:val="18"/>
                        <w:szCs w:val="18"/>
                      </w:rPr>
                      <w:fldChar w:fldCharType="end"/>
                    </w:r>
                    <w:r w:rsidRPr="007C1533">
                      <w:rPr>
                        <w:rFonts w:ascii="Arial" w:hAnsi="Arial" w:cs="Arial" w:hint="eastAsia"/>
                        <w:sz w:val="18"/>
                        <w:szCs w:val="18"/>
                      </w:rPr>
                      <w:t xml:space="preserve"> </w:t>
                    </w:r>
                    <w:r w:rsidRPr="007C1533">
                      <w:rPr>
                        <w:rFonts w:ascii="Arial" w:hAnsi="Arial" w:cs="Arial"/>
                        <w:sz w:val="18"/>
                        <w:szCs w:val="18"/>
                      </w:rPr>
                      <w:fldChar w:fldCharType="begin"/>
                    </w:r>
                    <w:r w:rsidRPr="007C1533">
                      <w:rPr>
                        <w:rFonts w:ascii="Arial" w:hAnsi="Arial" w:cs="Arial"/>
                        <w:sz w:val="18"/>
                        <w:szCs w:val="18"/>
                      </w:rPr>
                      <w:instrText xml:space="preserve"> REF _Ref406750163 \h  \* MERGEFORMAT </w:instrText>
                    </w:r>
                    <w:r w:rsidRPr="007C1533">
                      <w:rPr>
                        <w:rFonts w:ascii="Arial" w:hAnsi="Arial" w:cs="Arial"/>
                        <w:sz w:val="18"/>
                        <w:szCs w:val="18"/>
                      </w:rPr>
                    </w:r>
                    <w:r w:rsidRPr="007C1533">
                      <w:rPr>
                        <w:rFonts w:ascii="Arial" w:hAnsi="Arial" w:cs="Arial"/>
                        <w:sz w:val="18"/>
                        <w:szCs w:val="18"/>
                      </w:rPr>
                      <w:fldChar w:fldCharType="separate"/>
                    </w:r>
                    <w:r w:rsidRPr="007C1533">
                      <w:rPr>
                        <w:rFonts w:ascii="Arial" w:hAnsi="Arial" w:cs="Arial"/>
                        <w:sz w:val="18"/>
                        <w:szCs w:val="18"/>
                      </w:rPr>
                      <w:t>Operation failures</w:t>
                    </w:r>
                    <w:r w:rsidRPr="007C1533">
                      <w:rPr>
                        <w:rFonts w:ascii="Arial" w:hAnsi="Arial" w:cs="Arial"/>
                        <w:sz w:val="18"/>
                        <w:szCs w:val="18"/>
                      </w:rPr>
                      <w:fldChar w:fldCharType="end"/>
                    </w:r>
                    <w:r w:rsidRPr="007C1533">
                      <w:rPr>
                        <w:rFonts w:ascii="Arial" w:hAnsi="Arial" w:cs="Arial" w:hint="eastAsia"/>
                        <w:sz w:val="18"/>
                        <w:szCs w:val="18"/>
                      </w:rPr>
                      <w:t>.</w:t>
                    </w:r>
                  </w:p>
                </w:txbxContent>
              </v:textbox>
            </v:shape>
          </v:group>
        </w:pict>
      </w:r>
      <w:r>
        <w:rPr>
          <w:noProof/>
          <w:lang w:val="en-US" w:eastAsia="ja-JP" w:bidi="th-TH"/>
        </w:rPr>
        <w:pict w14:anchorId="5E23F0D6">
          <v:shape id="_x0000_s6151" type="#_x0000_t202" style="position:absolute;margin-left:302.75pt;margin-top:68.85pt;width:87.4pt;height:25.7pt;z-index:251612160;mso-wrap-edited:f" wrapcoords="0 0 21600 0 21600 21600 0 21600 0 0" filled="f" stroked="f">
            <v:textbox style="mso-next-textbox:#_x0000_s6151">
              <w:txbxContent>
                <w:p w14:paraId="23B9BC10" w14:textId="77777777" w:rsidR="00766D8F" w:rsidRPr="000C72F6" w:rsidRDefault="00766D8F" w:rsidP="009532A8">
                  <w:pPr>
                    <w:spacing w:line="200" w:lineRule="exact"/>
                    <w:jc w:val="center"/>
                    <w:rPr>
                      <w:rFonts w:ascii="Arial" w:hAnsi="Arial" w:cs="Arial"/>
                      <w:sz w:val="18"/>
                      <w:szCs w:val="18"/>
                    </w:rPr>
                  </w:pPr>
                  <w:r w:rsidRPr="003F5B0A">
                    <w:rPr>
                      <w:rFonts w:ascii="Arial" w:hAnsi="Arial" w:cs="Arial"/>
                      <w:sz w:val="18"/>
                      <w:szCs w:val="18"/>
                    </w:rPr>
                    <w:t>Is the problem resolved?</w:t>
                  </w:r>
                </w:p>
                <w:p w14:paraId="27708549" w14:textId="77777777" w:rsidR="00766D8F" w:rsidRPr="000C72F6" w:rsidRDefault="00766D8F" w:rsidP="009532A8">
                  <w:pPr>
                    <w:spacing w:line="200" w:lineRule="exact"/>
                    <w:jc w:val="left"/>
                    <w:rPr>
                      <w:rFonts w:ascii="Arial" w:hAnsi="Arial" w:cs="Arial"/>
                      <w:sz w:val="18"/>
                      <w:szCs w:val="18"/>
                    </w:rPr>
                  </w:pPr>
                </w:p>
                <w:p w14:paraId="22B60256" w14:textId="77777777" w:rsidR="00766D8F" w:rsidRPr="000C72F6" w:rsidRDefault="00766D8F" w:rsidP="009532A8">
                  <w:pPr>
                    <w:spacing w:line="200" w:lineRule="exact"/>
                    <w:jc w:val="left"/>
                    <w:rPr>
                      <w:rFonts w:ascii="Arial" w:hAnsi="Arial" w:cs="Arial"/>
                      <w:sz w:val="18"/>
                      <w:szCs w:val="18"/>
                    </w:rPr>
                  </w:pPr>
                </w:p>
                <w:p w14:paraId="3B84554A" w14:textId="77777777" w:rsidR="00766D8F" w:rsidRPr="000C72F6" w:rsidRDefault="00766D8F" w:rsidP="009532A8">
                  <w:pPr>
                    <w:spacing w:line="200" w:lineRule="exact"/>
                    <w:jc w:val="left"/>
                    <w:rPr>
                      <w:rFonts w:ascii="Arial" w:hAnsi="Arial" w:cs="Arial"/>
                      <w:sz w:val="18"/>
                      <w:szCs w:val="18"/>
                    </w:rPr>
                  </w:pPr>
                </w:p>
                <w:p w14:paraId="5EC8CCA0" w14:textId="77777777" w:rsidR="00766D8F" w:rsidRPr="000C72F6" w:rsidRDefault="00766D8F" w:rsidP="009532A8">
                  <w:pPr>
                    <w:pStyle w:val="afa"/>
                    <w:adjustRightInd/>
                    <w:spacing w:line="200" w:lineRule="exact"/>
                    <w:jc w:val="center"/>
                    <w:textAlignment w:val="auto"/>
                    <w:rPr>
                      <w:rFonts w:ascii="Arial" w:hAnsi="Arial" w:cs="Arial"/>
                      <w:szCs w:val="18"/>
                    </w:rPr>
                  </w:pPr>
                </w:p>
              </w:txbxContent>
            </v:textbox>
          </v:shape>
        </w:pict>
      </w:r>
      <w:r>
        <w:rPr>
          <w:noProof/>
          <w:lang w:val="en-US"/>
        </w:rPr>
        <w:pict w14:anchorId="2ADD10DA">
          <v:shape id="_x0000_s6095" type="#_x0000_t110" style="position:absolute;margin-left:37.6pt;margin-top:1.15pt;width:200.35pt;height:62.75pt;z-index:251569152;mso-wrap-edited:f" wrapcoords="10549 -309 628 9566 -377 10800 -126 11417 10549 21909 11051 21909 21223 12034 21977 10800 21098 9566 11051 -309 10549 -309" strokeweight="1.5pt"/>
        </w:pict>
      </w:r>
      <w:r>
        <w:rPr>
          <w:noProof/>
          <w:lang w:val="en-US"/>
        </w:rPr>
        <w:pict w14:anchorId="7DDC3377">
          <v:shape id="_x0000_s6096" type="#_x0000_t202" style="position:absolute;margin-left:72.65pt;margin-top:16.05pt;width:133pt;height:35.6pt;z-index:251570176;mso-wrap-edited:f" wrapcoords="0 0 21600 0 21600 21600 0 21600 0 0" filled="f" stroked="f">
            <v:textbox style="mso-next-textbox:#_x0000_s6096">
              <w:txbxContent>
                <w:p w14:paraId="778FC0A3" w14:textId="1EEA81B1" w:rsidR="00766D8F" w:rsidRPr="000C72F6" w:rsidRDefault="00766D8F" w:rsidP="00450004">
                  <w:pPr>
                    <w:pStyle w:val="afa"/>
                    <w:adjustRightInd/>
                    <w:spacing w:line="200" w:lineRule="exact"/>
                    <w:jc w:val="center"/>
                    <w:textAlignment w:val="auto"/>
                    <w:rPr>
                      <w:rFonts w:ascii="Arial" w:hAnsi="Arial" w:cs="Arial"/>
                      <w:szCs w:val="18"/>
                    </w:rPr>
                  </w:pPr>
                  <w:r w:rsidRPr="003F5B0A">
                    <w:rPr>
                      <w:rFonts w:ascii="Arial" w:hAnsi="Arial" w:cs="Arial"/>
                      <w:szCs w:val="18"/>
                    </w:rPr>
                    <w:t xml:space="preserve">Is there an applicable scenario in </w:t>
                  </w:r>
                  <w:r w:rsidRPr="003F5B0A">
                    <w:rPr>
                      <w:rFonts w:ascii="Arial" w:hAnsi="Arial" w:cs="Arial"/>
                    </w:rPr>
                    <w:fldChar w:fldCharType="begin"/>
                  </w:r>
                  <w:r w:rsidRPr="003F5B0A">
                    <w:rPr>
                      <w:rFonts w:ascii="Arial" w:hAnsi="Arial" w:cs="Arial"/>
                    </w:rPr>
                    <w:instrText xml:space="preserve"> REF _Ref406750163 \r \h  \* MERGEFORMAT </w:instrText>
                  </w:r>
                  <w:r w:rsidRPr="003F5B0A">
                    <w:rPr>
                      <w:rFonts w:ascii="Arial" w:hAnsi="Arial" w:cs="Arial"/>
                    </w:rPr>
                  </w:r>
                  <w:r w:rsidRPr="003F5B0A">
                    <w:rPr>
                      <w:rFonts w:ascii="Arial" w:hAnsi="Arial" w:cs="Arial"/>
                    </w:rPr>
                    <w:fldChar w:fldCharType="separate"/>
                  </w:r>
                  <w:r>
                    <w:rPr>
                      <w:rFonts w:ascii="Arial" w:hAnsi="Arial" w:cs="Arial"/>
                    </w:rPr>
                    <w:t>3.2</w:t>
                  </w:r>
                  <w:r w:rsidRPr="003F5B0A">
                    <w:rPr>
                      <w:rFonts w:ascii="Arial" w:hAnsi="Arial" w:cs="Arial"/>
                    </w:rPr>
                    <w:fldChar w:fldCharType="end"/>
                  </w:r>
                  <w:r w:rsidRPr="003F5B0A">
                    <w:rPr>
                      <w:rFonts w:ascii="Arial" w:hAnsi="Arial" w:cs="Arial" w:hint="eastAsia"/>
                    </w:rPr>
                    <w:t xml:space="preserve"> </w:t>
                  </w:r>
                  <w:r w:rsidRPr="003F5B0A">
                    <w:rPr>
                      <w:rFonts w:ascii="Arial" w:hAnsi="Arial" w:cs="Arial"/>
                    </w:rPr>
                    <w:fldChar w:fldCharType="begin"/>
                  </w:r>
                  <w:r w:rsidRPr="003F5B0A">
                    <w:rPr>
                      <w:rFonts w:ascii="Arial" w:hAnsi="Arial" w:cs="Arial"/>
                    </w:rPr>
                    <w:instrText xml:space="preserve"> REF _Ref406750163 \h  \* MERGEFORMAT </w:instrText>
                  </w:r>
                  <w:r w:rsidRPr="003F5B0A">
                    <w:rPr>
                      <w:rFonts w:ascii="Arial" w:hAnsi="Arial" w:cs="Arial"/>
                    </w:rPr>
                  </w:r>
                  <w:r w:rsidRPr="003F5B0A">
                    <w:rPr>
                      <w:rFonts w:ascii="Arial" w:hAnsi="Arial" w:cs="Arial"/>
                    </w:rPr>
                    <w:fldChar w:fldCharType="separate"/>
                  </w:r>
                  <w:r w:rsidRPr="00EF4180">
                    <w:rPr>
                      <w:rFonts w:ascii="Arial" w:hAnsi="Arial" w:cs="Arial"/>
                    </w:rPr>
                    <w:t>Operation failures</w:t>
                  </w:r>
                  <w:r w:rsidRPr="003F5B0A">
                    <w:rPr>
                      <w:rFonts w:ascii="Arial" w:hAnsi="Arial" w:cs="Arial"/>
                    </w:rPr>
                    <w:fldChar w:fldCharType="end"/>
                  </w:r>
                  <w:r w:rsidRPr="003F5B0A">
                    <w:rPr>
                      <w:rFonts w:ascii="Arial" w:hAnsi="Arial" w:cs="Arial"/>
                      <w:szCs w:val="18"/>
                    </w:rPr>
                    <w:t>?</w:t>
                  </w:r>
                </w:p>
              </w:txbxContent>
            </v:textbox>
          </v:shape>
        </w:pict>
      </w:r>
    </w:p>
    <w:p w14:paraId="0AFF6C36" w14:textId="10074996" w:rsidR="00D0338D" w:rsidRPr="00C8323D" w:rsidRDefault="004C7864" w:rsidP="00361970">
      <w:pPr>
        <w:pStyle w:val="default"/>
        <w:jc w:val="left"/>
        <w:rPr>
          <w:lang w:val="en-US"/>
        </w:rPr>
      </w:pPr>
      <w:r>
        <w:rPr>
          <w:noProof/>
          <w:lang w:val="en-US"/>
        </w:rPr>
        <w:pict w14:anchorId="03AF45E2">
          <v:shape id="_x0000_s6099" type="#_x0000_t32" style="position:absolute;margin-left:237.05pt;margin-top:14.8pt;width:25.5pt;height:0;z-index:251571200" o:connectortype="straight" strokeweight="1.5pt">
            <v:stroke endarrow="block"/>
          </v:shape>
        </w:pict>
      </w:r>
    </w:p>
    <w:p w14:paraId="03E70719" w14:textId="77777777" w:rsidR="00D0338D" w:rsidRPr="00C8323D" w:rsidRDefault="004C7864" w:rsidP="00361970">
      <w:pPr>
        <w:pStyle w:val="default"/>
        <w:jc w:val="left"/>
        <w:rPr>
          <w:lang w:val="en-US"/>
        </w:rPr>
      </w:pPr>
      <w:r>
        <w:rPr>
          <w:noProof/>
          <w:lang w:val="en-US"/>
        </w:rPr>
        <w:pict w14:anchorId="7618A712">
          <v:line id="_x0000_s6140" style="position:absolute;flip:x;z-index:251502592;mso-wrap-edited:f" from="345.15pt,10.7pt" to="345.15pt,24.85pt" wrapcoords="0 0 0 16457 0 18514 0 21343 0 21343 0 18514 0 16457 0 0 0 0" strokeweight="1.5pt">
            <v:stroke endarrow="block"/>
          </v:line>
        </w:pict>
      </w:r>
    </w:p>
    <w:p w14:paraId="5107F564" w14:textId="01347AB8" w:rsidR="00D0338D" w:rsidRPr="00C8323D" w:rsidRDefault="004C7864" w:rsidP="00361970">
      <w:pPr>
        <w:pStyle w:val="default"/>
        <w:jc w:val="left"/>
        <w:rPr>
          <w:lang w:val="en-US"/>
        </w:rPr>
      </w:pPr>
      <w:r>
        <w:rPr>
          <w:noProof/>
          <w:lang w:val="en-US"/>
        </w:rPr>
        <w:pict w14:anchorId="2F795E50">
          <v:shape id="_x0000_s7036" type="#_x0000_t202" style="position:absolute;margin-left:250.8pt;margin-top:7.05pt;width:39pt;height:24pt;z-index:251581440;mso-wrap-edited:f" wrapcoords="0 0 21600 0 21600 21600 0 21600 0 0" filled="f" stroked="f">
            <v:textbox style="mso-next-textbox:#_x0000_s7036">
              <w:txbxContent>
                <w:p w14:paraId="5EEC3C04" w14:textId="77777777" w:rsidR="00766D8F" w:rsidRPr="000C72F6" w:rsidRDefault="00766D8F" w:rsidP="00361970">
                  <w:pPr>
                    <w:jc w:val="left"/>
                    <w:rPr>
                      <w:rFonts w:ascii="Arial" w:hAnsi="Arial" w:cs="Arial"/>
                      <w:sz w:val="18"/>
                      <w:szCs w:val="18"/>
                    </w:rPr>
                  </w:pPr>
                  <w:r w:rsidRPr="003F5B0A">
                    <w:rPr>
                      <w:rFonts w:ascii="Arial" w:hAnsi="Arial" w:cs="Arial"/>
                      <w:sz w:val="18"/>
                      <w:szCs w:val="18"/>
                    </w:rPr>
                    <w:t>No</w:t>
                  </w:r>
                </w:p>
              </w:txbxContent>
            </v:textbox>
          </v:shape>
        </w:pict>
      </w:r>
      <w:r>
        <w:rPr>
          <w:noProof/>
          <w:lang w:val="en-US"/>
        </w:rPr>
        <w:pict w14:anchorId="23DB306A">
          <v:shape id="_x0000_s7037" type="#_x0000_t202" style="position:absolute;margin-left:107.55pt;margin-top:4.05pt;width:39pt;height:24pt;z-index:251557888;mso-wrap-edited:f" wrapcoords="0 0 21600 0 21600 21600 0 21600 0 0" filled="f" stroked="f">
            <v:textbox style="mso-next-textbox:#_x0000_s7037">
              <w:txbxContent>
                <w:p w14:paraId="4FA9AB90" w14:textId="77777777" w:rsidR="00766D8F" w:rsidRPr="006A0C22" w:rsidRDefault="00766D8F" w:rsidP="00361970">
                  <w:pPr>
                    <w:jc w:val="left"/>
                    <w:rPr>
                      <w:rFonts w:ascii="Arial" w:hAnsi="Arial" w:cs="Arial"/>
                      <w:sz w:val="18"/>
                      <w:szCs w:val="16"/>
                    </w:rPr>
                  </w:pPr>
                  <w:r w:rsidRPr="006A0C22">
                    <w:rPr>
                      <w:rFonts w:ascii="Arial" w:hAnsi="Arial" w:cs="Arial"/>
                      <w:sz w:val="18"/>
                      <w:szCs w:val="16"/>
                    </w:rPr>
                    <w:t>No</w:t>
                  </w:r>
                </w:p>
              </w:txbxContent>
            </v:textbox>
          </v:shape>
        </w:pict>
      </w:r>
      <w:r>
        <w:rPr>
          <w:noProof/>
          <w:lang w:val="en-US"/>
        </w:rPr>
        <w:pict w14:anchorId="2ACE51AE">
          <v:shape id="_x0000_s6134" type="#_x0000_t110" style="position:absolute;margin-left:273.65pt;margin-top:6.4pt;width:143.25pt;height:45pt;z-index:251580416;mso-wrap-edited:f" wrapcoords="10549 -309 628 9566 -377 10800 -126 11417 10549 21909 11051 21909 21223 12034 21977 10800 21098 9566 11051 -309 10549 -309" strokeweight="1.5pt">
            <v:textbox style="mso-next-textbox:#_x0000_s6134" inset=".5mm,.3mm,.5mm,.3mm">
              <w:txbxContent>
                <w:p w14:paraId="476FC8F5" w14:textId="77777777" w:rsidR="00766D8F" w:rsidRPr="00827875" w:rsidRDefault="00766D8F" w:rsidP="00476970">
                  <w:pPr>
                    <w:jc w:val="left"/>
                    <w:rPr>
                      <w:szCs w:val="12"/>
                    </w:rPr>
                  </w:pPr>
                </w:p>
              </w:txbxContent>
            </v:textbox>
          </v:shape>
        </w:pict>
      </w:r>
      <w:r>
        <w:rPr>
          <w:noProof/>
          <w:lang w:val="en-US"/>
        </w:rPr>
        <w:pict w14:anchorId="482048AB">
          <v:line id="_x0000_s7261" style="position:absolute;flip:x;z-index:251550720;mso-wrap-edited:f" from="138.8pt,9.15pt" to="138.8pt,40.35pt" wrapcoords="0 0 0 16457 0 18514 0 21343 0 21343 0 18514 0 16457 0 0 0 0" strokeweight="1.5pt">
            <v:stroke endarrow="block"/>
          </v:line>
        </w:pict>
      </w:r>
    </w:p>
    <w:p w14:paraId="0E6A3F72" w14:textId="6FA8216A" w:rsidR="000A3ADE" w:rsidRDefault="004C7864" w:rsidP="00361970">
      <w:pPr>
        <w:pStyle w:val="default"/>
        <w:jc w:val="left"/>
        <w:rPr>
          <w:ins w:id="153" w:author="堀田菜々子 / HORITA，NANAKO" w:date="2025-03-03T16:17:00Z"/>
          <w:lang w:val="en-US" w:eastAsia="ja-JP"/>
        </w:rPr>
      </w:pPr>
      <w:r>
        <w:rPr>
          <w:noProof/>
          <w:lang w:val="en-US"/>
        </w:rPr>
        <w:pict w14:anchorId="19909467">
          <v:shape id="_x0000_s6133" type="#_x0000_t32" style="position:absolute;margin-left:139.9pt;margin-top:11.55pt;width:133.25pt;height:0;z-index:251579392" o:connectortype="straight" strokeweight="1.5pt">
            <v:stroke startarrow="block"/>
          </v:shape>
        </w:pict>
      </w:r>
    </w:p>
    <w:p w14:paraId="7A18B028" w14:textId="5680193E" w:rsidR="000A3ADE" w:rsidRDefault="004C7864" w:rsidP="00361970">
      <w:pPr>
        <w:pStyle w:val="default"/>
        <w:jc w:val="left"/>
        <w:rPr>
          <w:ins w:id="154" w:author="堀田菜々子 / HORITA，NANAKO" w:date="2025-03-03T16:17:00Z"/>
          <w:lang w:val="en-US" w:eastAsia="ja-JP"/>
        </w:rPr>
      </w:pPr>
      <w:r>
        <w:rPr>
          <w:noProof/>
          <w:lang w:val="en-US"/>
        </w:rPr>
        <w:pict w14:anchorId="5A99E372">
          <v:line id="_x0000_s6141" style="position:absolute;flip:x;z-index:251501568;mso-wrap-edited:f" from="345.15pt,15.4pt" to="345.15pt,54.4pt" wrapcoords="0 0 0 16457 0 18514 0 21343 0 21343 0 18514 0 16457 0 0 0 0" strokeweight="1.5pt">
            <v:stroke endarrow="block"/>
          </v:line>
        </w:pict>
      </w:r>
      <w:r>
        <w:rPr>
          <w:noProof/>
          <w:lang w:val="en-US"/>
        </w:rPr>
        <w:pict w14:anchorId="0555E0B5">
          <v:shape id="_x0000_s6139" type="#_x0000_t202" style="position:absolute;margin-left:309.9pt;margin-top:30.75pt;width:39pt;height:24pt;z-index:251583488;mso-wrap-edited:f" wrapcoords="0 0 21600 0 21600 21600 0 21600 0 0" filled="f" stroked="f">
            <v:textbox style="mso-next-textbox:#_x0000_s6139">
              <w:txbxContent>
                <w:p w14:paraId="4489F509" w14:textId="77777777" w:rsidR="00766D8F" w:rsidRPr="000C72F6" w:rsidRDefault="00766D8F" w:rsidP="00361970">
                  <w:pPr>
                    <w:jc w:val="left"/>
                    <w:rPr>
                      <w:rFonts w:ascii="Arial" w:hAnsi="Arial" w:cs="Arial"/>
                      <w:sz w:val="18"/>
                      <w:szCs w:val="18"/>
                    </w:rPr>
                  </w:pPr>
                  <w:r w:rsidRPr="003F5B0A">
                    <w:rPr>
                      <w:rFonts w:ascii="Arial" w:hAnsi="Arial" w:cs="Arial"/>
                      <w:sz w:val="18"/>
                      <w:szCs w:val="18"/>
                    </w:rPr>
                    <w:t>Yes</w:t>
                  </w:r>
                </w:p>
              </w:txbxContent>
            </v:textbox>
          </v:shape>
        </w:pict>
      </w:r>
      <w:r>
        <w:rPr>
          <w:noProof/>
          <w:lang w:val="en-US"/>
        </w:rPr>
        <w:pict w14:anchorId="5CB776D0">
          <v:group id="_x0000_s7038" style="position:absolute;margin-left:318.15pt;margin-top:54.4pt;width:55pt;height:18.4pt;z-index:251582464" coordorigin="7071,9255" coordsize="1100,410" wrapcoords="2071 0 2071 20800 20121 20800 20121 0 2071 0">
            <v:rect id="_x0000_s7039" style="position:absolute;left:7221;top:9265;width:840;height:385" strokeweight="1.5pt"/>
            <v:shape id="_x0000_s7040" type="#_x0000_t202" style="position:absolute;left:7071;top:9255;width:1100;height:410" filled="f" stroked="f">
              <v:textbox style="mso-next-textbox:#_x0000_s7040">
                <w:txbxContent>
                  <w:p w14:paraId="2F7B8B4D" w14:textId="77777777" w:rsidR="00766D8F" w:rsidRPr="000C72F6" w:rsidRDefault="00766D8F" w:rsidP="002F69D3">
                    <w:pPr>
                      <w:adjustRightInd w:val="0"/>
                      <w:snapToGrid w:val="0"/>
                      <w:jc w:val="center"/>
                      <w:rPr>
                        <w:rFonts w:ascii="Arial" w:hAnsi="Arial" w:cs="Arial"/>
                        <w:sz w:val="18"/>
                        <w:szCs w:val="18"/>
                      </w:rPr>
                    </w:pPr>
                    <w:r w:rsidRPr="003F5B0A">
                      <w:rPr>
                        <w:rFonts w:ascii="Arial" w:hAnsi="Arial" w:cs="Arial"/>
                        <w:sz w:val="18"/>
                        <w:szCs w:val="18"/>
                      </w:rPr>
                      <w:t>END</w:t>
                    </w:r>
                  </w:p>
                </w:txbxContent>
              </v:textbox>
            </v:shape>
          </v:group>
        </w:pict>
      </w:r>
      <w:ins w:id="155" w:author="堀田菜々子 / HORITA，NANAKO" w:date="2025-03-03T16:19:00Z">
        <w:r>
          <w:rPr>
            <w:noProof/>
            <w:lang w:val="en-US" w:eastAsia="ja-JP"/>
          </w:rPr>
          <w:pict w14:anchorId="39695C10">
            <v:shape id="_x0000_s7280" type="#_x0000_t110" style="position:absolute;margin-left:53.6pt;margin-top:4.35pt;width:168.85pt;height:49.95pt;z-index:251801600;mso-wrap-edited:f" wrapcoords="10549 -309 628 9566 -377 10800 -126 11417 10549 21909 11051 21909 21223 12034 21977 10800 21098 9566 11051 -309 10549 -309" strokeweight="1.5pt">
              <v:textbox style="mso-next-textbox:#_x0000_s7280" inset="0,0,0,0">
                <w:txbxContent>
                  <w:p w14:paraId="4D2A8F46" w14:textId="1BBDCB06" w:rsidR="00B40300" w:rsidRPr="00847AFD" w:rsidRDefault="009372BB" w:rsidP="00B40300">
                    <w:pPr>
                      <w:spacing w:line="220" w:lineRule="exact"/>
                      <w:jc w:val="center"/>
                      <w:rPr>
                        <w:rFonts w:ascii="Arial" w:hAnsi="Arial" w:cs="Arial"/>
                        <w:sz w:val="18"/>
                        <w:szCs w:val="18"/>
                      </w:rPr>
                    </w:pPr>
                    <w:ins w:id="156" w:author="堀田菜々子 / HORITA，NANAKO" w:date="2025-03-03T16:19:00Z">
                      <w:r w:rsidRPr="009372BB">
                        <w:rPr>
                          <w:rFonts w:ascii="Arial" w:hAnsi="Arial" w:cs="Arial"/>
                          <w:sz w:val="18"/>
                          <w:szCs w:val="18"/>
                        </w:rPr>
                        <w:t xml:space="preserve">Is it an issue related to the </w:t>
                      </w:r>
                    </w:ins>
                    <w:ins w:id="157" w:author="堀田菜々子 / HORITA，NANAKO" w:date="2025-03-03T16:20:00Z">
                      <w:r w:rsidR="00361200" w:rsidRPr="00361200">
                        <w:rPr>
                          <w:rFonts w:ascii="Arial" w:hAnsi="Arial" w:cs="Arial"/>
                          <w:sz w:val="18"/>
                          <w:szCs w:val="18"/>
                        </w:rPr>
                        <w:t>ID provider</w:t>
                      </w:r>
                    </w:ins>
                    <w:ins w:id="158" w:author="堀田菜々子 / HORITA，NANAKO" w:date="2025-03-03T16:19:00Z">
                      <w:r w:rsidRPr="009372BB">
                        <w:rPr>
                          <w:rFonts w:ascii="Arial" w:hAnsi="Arial" w:cs="Arial"/>
                          <w:sz w:val="18"/>
                          <w:szCs w:val="18"/>
                        </w:rPr>
                        <w:t>?</w:t>
                      </w:r>
                    </w:ins>
                    <w:del w:id="159" w:author="堀田菜々子 / HORITA，NANAKO" w:date="2025-03-03T16:19:00Z">
                      <w:r w:rsidR="00B40300" w:rsidRPr="00D24E08" w:rsidDel="009372BB">
                        <w:rPr>
                          <w:rFonts w:ascii="Arial" w:hAnsi="Arial" w:cs="Arial"/>
                          <w:sz w:val="18"/>
                          <w:szCs w:val="18"/>
                        </w:rPr>
                        <w:delText>Is the problem resolved?</w:delText>
                      </w:r>
                    </w:del>
                  </w:p>
                </w:txbxContent>
              </v:textbox>
            </v:shape>
          </w:pict>
        </w:r>
      </w:ins>
    </w:p>
    <w:p w14:paraId="5233CBEA" w14:textId="79B83F44" w:rsidR="000A3ADE" w:rsidRDefault="004C7864" w:rsidP="00361970">
      <w:pPr>
        <w:pStyle w:val="default"/>
        <w:jc w:val="left"/>
        <w:rPr>
          <w:ins w:id="160" w:author="堀田菜々子 / HORITA，NANAKO" w:date="2025-03-03T16:17:00Z"/>
          <w:lang w:val="en-US" w:eastAsia="ja-JP"/>
        </w:rPr>
      </w:pPr>
      <w:ins w:id="161" w:author="堀田菜々子 / HORITA，NANAKO" w:date="2025-03-03T16:30:00Z">
        <w:r>
          <w:rPr>
            <w:noProof/>
            <w:lang w:val="en-US" w:eastAsia="ja-JP"/>
          </w:rPr>
          <w:pict w14:anchorId="5BE6F736">
            <v:shape id="_x0000_s7288" type="#_x0000_t32" style="position:absolute;margin-left:38.1pt;margin-top:9.95pt;width:0;height:124.7pt;z-index:251807744" o:connectortype="straight" strokeweight="1.5pt"/>
          </w:pict>
        </w:r>
      </w:ins>
      <w:ins w:id="162" w:author="堀田菜々子 / HORITA，NANAKO" w:date="2025-03-03T16:29:00Z">
        <w:r>
          <w:rPr>
            <w:noProof/>
            <w:lang w:val="en-US" w:eastAsia="ja-JP"/>
          </w:rPr>
          <w:pict w14:anchorId="23DB306A">
            <v:shape id="_x0000_s7291" type="#_x0000_t202" style="position:absolute;margin-left:41.1pt;margin-top:9.95pt;width:39pt;height:24pt;z-index:251810816;mso-wrap-edited:f" wrapcoords="0 0 21600 0 21600 21600 0 21600 0 0" filled="f" stroked="f">
              <v:textbox style="mso-next-textbox:#_x0000_s7291">
                <w:txbxContent>
                  <w:p w14:paraId="56494B69" w14:textId="77777777" w:rsidR="00E7617B" w:rsidRPr="006A0C22" w:rsidRDefault="00E7617B" w:rsidP="00E7617B">
                    <w:pPr>
                      <w:jc w:val="left"/>
                      <w:rPr>
                        <w:rFonts w:ascii="Arial" w:hAnsi="Arial" w:cs="Arial"/>
                        <w:sz w:val="18"/>
                        <w:szCs w:val="16"/>
                      </w:rPr>
                    </w:pPr>
                    <w:r w:rsidRPr="006A0C22">
                      <w:rPr>
                        <w:rFonts w:ascii="Arial" w:hAnsi="Arial" w:cs="Arial"/>
                        <w:sz w:val="18"/>
                        <w:szCs w:val="16"/>
                      </w:rPr>
                      <w:t>No</w:t>
                    </w:r>
                  </w:p>
                </w:txbxContent>
              </v:textbox>
            </v:shape>
          </w:pict>
        </w:r>
      </w:ins>
      <w:ins w:id="163" w:author="堀田菜々子 / HORITA，NANAKO" w:date="2025-03-03T16:26:00Z">
        <w:r>
          <w:rPr>
            <w:noProof/>
            <w:lang w:val="en-US" w:eastAsia="ja-JP"/>
          </w:rPr>
          <w:pict w14:anchorId="46A6B0CD">
            <v:shape id="_x0000_s7290" type="#_x0000_t32" style="position:absolute;margin-left:37.95pt;margin-top:10.8pt;width:15.75pt;height:0;z-index:251809792" o:connectortype="straight" strokeweight="1.5pt"/>
          </w:pict>
        </w:r>
      </w:ins>
    </w:p>
    <w:p w14:paraId="15F7A67A" w14:textId="73789714" w:rsidR="000A3ADE" w:rsidRDefault="004C7864" w:rsidP="00361970">
      <w:pPr>
        <w:pStyle w:val="default"/>
        <w:jc w:val="left"/>
        <w:rPr>
          <w:ins w:id="164" w:author="堀田菜々子 / HORITA，NANAKO" w:date="2025-03-03T16:17:00Z"/>
          <w:lang w:val="en-US" w:eastAsia="ja-JP"/>
        </w:rPr>
      </w:pPr>
      <w:ins w:id="165" w:author="堀田菜々子 / HORITA，NANAKO" w:date="2025-03-03T16:30:00Z">
        <w:r>
          <w:rPr>
            <w:noProof/>
            <w:lang w:val="en-US" w:eastAsia="ja-JP"/>
          </w:rPr>
          <w:pict w14:anchorId="0555E0B5">
            <v:shape id="_x0000_s7293" type="#_x0000_t202" style="position:absolute;margin-left:104.5pt;margin-top:12.15pt;width:39pt;height:24pt;z-index:251812864;mso-wrap-edited:f" wrapcoords="0 0 21600 0 21600 21600 0 21600 0 0" filled="f" stroked="f">
              <v:textbox style="mso-next-textbox:#_x0000_s7293">
                <w:txbxContent>
                  <w:p w14:paraId="3E985B1D" w14:textId="77777777" w:rsidR="00E7617B" w:rsidRPr="000C72F6" w:rsidRDefault="00E7617B" w:rsidP="00E7617B">
                    <w:pPr>
                      <w:jc w:val="left"/>
                      <w:rPr>
                        <w:rFonts w:ascii="Arial" w:hAnsi="Arial" w:cs="Arial"/>
                        <w:sz w:val="18"/>
                        <w:szCs w:val="18"/>
                      </w:rPr>
                    </w:pPr>
                    <w:r w:rsidRPr="003F5B0A">
                      <w:rPr>
                        <w:rFonts w:ascii="Arial" w:hAnsi="Arial" w:cs="Arial"/>
                        <w:sz w:val="18"/>
                        <w:szCs w:val="18"/>
                      </w:rPr>
                      <w:t>Yes</w:t>
                    </w:r>
                  </w:p>
                </w:txbxContent>
              </v:textbox>
            </v:shape>
          </w:pict>
        </w:r>
      </w:ins>
      <w:ins w:id="166" w:author="堀田菜々子 / HORITA，NANAKO" w:date="2025-03-03T16:24:00Z">
        <w:r>
          <w:rPr>
            <w:noProof/>
            <w:lang w:val="en-US"/>
          </w:rPr>
          <w:pict w14:anchorId="482048AB">
            <v:line id="_x0000_s7281" style="position:absolute;flip:x;z-index:251802624;mso-wrap-edited:f" from="138.3pt,17.65pt" to="138.3pt,48.85pt" wrapcoords="0 0 0 16457 0 18514 0 21343 0 21343 0 18514 0 16457 0 0 0 0" strokeweight="1.5pt">
              <v:stroke endarrow="block"/>
            </v:line>
          </w:pict>
        </w:r>
      </w:ins>
    </w:p>
    <w:p w14:paraId="5E0D221E" w14:textId="5F4FEA6E" w:rsidR="000A3ADE" w:rsidRDefault="000A3ADE" w:rsidP="00361970">
      <w:pPr>
        <w:pStyle w:val="default"/>
        <w:jc w:val="left"/>
        <w:rPr>
          <w:ins w:id="167" w:author="堀田菜々子 / HORITA，NANAKO" w:date="2025-03-03T16:17:00Z"/>
          <w:lang w:val="en-US" w:eastAsia="ja-JP"/>
        </w:rPr>
      </w:pPr>
    </w:p>
    <w:p w14:paraId="0FA76679" w14:textId="07C6248A" w:rsidR="000A3ADE" w:rsidRDefault="004C7864" w:rsidP="00361970">
      <w:pPr>
        <w:pStyle w:val="default"/>
        <w:jc w:val="left"/>
        <w:rPr>
          <w:ins w:id="168" w:author="堀田菜々子 / HORITA，NANAKO" w:date="2025-03-03T16:17:00Z"/>
          <w:lang w:val="en-US" w:eastAsia="ja-JP"/>
        </w:rPr>
      </w:pPr>
      <w:ins w:id="169" w:author="堀田菜々子 / HORITA，NANAKO" w:date="2025-03-03T16:29:00Z">
        <w:r>
          <w:rPr>
            <w:noProof/>
            <w:lang w:val="en-US" w:eastAsia="ja-JP"/>
          </w:rPr>
          <w:pict w14:anchorId="23DB306A">
            <v:shape id="_x0000_s7292" type="#_x0000_t202" style="position:absolute;margin-left:216.95pt;margin-top:14.4pt;width:39pt;height:24pt;z-index:251811840;mso-wrap-edited:f" wrapcoords="0 0 21600 0 21600 21600 0 21600 0 0" filled="f" stroked="f">
              <v:textbox style="mso-next-textbox:#_x0000_s7292">
                <w:txbxContent>
                  <w:p w14:paraId="40895108" w14:textId="77777777" w:rsidR="00E7617B" w:rsidRPr="006A0C22" w:rsidRDefault="00E7617B" w:rsidP="00E7617B">
                    <w:pPr>
                      <w:jc w:val="left"/>
                      <w:rPr>
                        <w:rFonts w:ascii="Arial" w:hAnsi="Arial" w:cs="Arial"/>
                        <w:sz w:val="18"/>
                        <w:szCs w:val="16"/>
                      </w:rPr>
                    </w:pPr>
                    <w:r w:rsidRPr="006A0C22">
                      <w:rPr>
                        <w:rFonts w:ascii="Arial" w:hAnsi="Arial" w:cs="Arial"/>
                        <w:sz w:val="18"/>
                        <w:szCs w:val="16"/>
                      </w:rPr>
                      <w:t>No</w:t>
                    </w:r>
                  </w:p>
                </w:txbxContent>
              </v:textbox>
            </v:shape>
          </w:pict>
        </w:r>
      </w:ins>
      <w:ins w:id="170" w:author="堀田菜々子 / HORITA，NANAKO" w:date="2025-03-03T16:24:00Z">
        <w:r>
          <w:rPr>
            <w:noProof/>
            <w:lang w:val="en-US"/>
          </w:rPr>
          <w:pict w14:anchorId="39695C10">
            <v:shape id="_x0000_s7282" type="#_x0000_t110" style="position:absolute;margin-left:53.1pt;margin-top:12.85pt;width:168.85pt;height:49.95pt;z-index:251803648;mso-wrap-edited:f" wrapcoords="10549 -309 628 9566 -377 10800 -126 11417 10549 21909 11051 21909 21223 12034 21977 10800 21098 9566 11051 -309 10549 -309" strokeweight="1.5pt">
              <v:textbox style="mso-next-textbox:#_x0000_s7282" inset="0,0,0,0">
                <w:txbxContent>
                  <w:p w14:paraId="017AFB75" w14:textId="2E45D9FB" w:rsidR="009B736D" w:rsidRPr="00847AFD" w:rsidRDefault="00BB37E0" w:rsidP="009B736D">
                    <w:pPr>
                      <w:spacing w:line="220" w:lineRule="exact"/>
                      <w:jc w:val="center"/>
                      <w:rPr>
                        <w:rFonts w:ascii="Arial" w:hAnsi="Arial" w:cs="Arial"/>
                        <w:sz w:val="18"/>
                        <w:szCs w:val="18"/>
                      </w:rPr>
                    </w:pPr>
                    <w:ins w:id="171" w:author="堀田菜々子 / HORITA，NANAKO" w:date="2025-03-03T16:25:00Z">
                      <w:r w:rsidRPr="00BB37E0">
                        <w:rPr>
                          <w:rFonts w:ascii="Arial" w:hAnsi="Arial" w:cs="Arial"/>
                          <w:sz w:val="18"/>
                          <w:szCs w:val="18"/>
                        </w:rPr>
                        <w:t>Is the ID provider supported?</w:t>
                      </w:r>
                    </w:ins>
                    <w:ins w:id="172" w:author="堀田菜々子 / HORITA，NANAKO" w:date="2025-03-03T16:31:00Z">
                      <w:r w:rsidR="003B63AF" w:rsidRPr="003B63AF">
                        <w:rPr>
                          <w:rFonts w:ascii="Arial" w:hAnsi="Arial" w:cs="Arial"/>
                          <w:sz w:val="18"/>
                          <w:szCs w:val="18"/>
                          <w:vertAlign w:val="superscript"/>
                          <w:rPrChange w:id="173" w:author="堀田菜々子 / HORITA，NANAKO" w:date="2025-03-03T16:31:00Z">
                            <w:rPr>
                              <w:rFonts w:ascii="Arial" w:hAnsi="Arial" w:cs="Arial"/>
                              <w:sz w:val="18"/>
                              <w:szCs w:val="18"/>
                            </w:rPr>
                          </w:rPrChange>
                        </w:rPr>
                        <w:t>#1</w:t>
                      </w:r>
                    </w:ins>
                    <w:del w:id="174" w:author="堀田菜々子 / HORITA，NANAKO" w:date="2025-03-03T16:19:00Z">
                      <w:r w:rsidR="009B736D" w:rsidRPr="00D24E08" w:rsidDel="009372BB">
                        <w:rPr>
                          <w:rFonts w:ascii="Arial" w:hAnsi="Arial" w:cs="Arial"/>
                          <w:sz w:val="18"/>
                          <w:szCs w:val="18"/>
                        </w:rPr>
                        <w:delText>Is the problem resolved?</w:delText>
                      </w:r>
                    </w:del>
                  </w:p>
                </w:txbxContent>
              </v:textbox>
            </v:shape>
          </w:pict>
        </w:r>
      </w:ins>
    </w:p>
    <w:p w14:paraId="31F57996" w14:textId="77777777" w:rsidR="000A3ADE" w:rsidRDefault="000A3ADE" w:rsidP="00361970">
      <w:pPr>
        <w:pStyle w:val="default"/>
        <w:jc w:val="left"/>
        <w:rPr>
          <w:ins w:id="175" w:author="堀田菜々子 / HORITA，NANAKO" w:date="2025-03-03T16:17:00Z"/>
          <w:lang w:val="en-US" w:eastAsia="ja-JP"/>
        </w:rPr>
      </w:pPr>
    </w:p>
    <w:p w14:paraId="43BA175F" w14:textId="7448E10F" w:rsidR="000A3ADE" w:rsidRDefault="004C7864" w:rsidP="00361970">
      <w:pPr>
        <w:pStyle w:val="default"/>
        <w:jc w:val="left"/>
        <w:rPr>
          <w:ins w:id="176" w:author="堀田菜々子 / HORITA，NANAKO" w:date="2025-03-03T16:17:00Z"/>
          <w:lang w:val="en-US" w:eastAsia="ja-JP"/>
        </w:rPr>
      </w:pPr>
      <w:ins w:id="177" w:author="堀田菜々子 / HORITA，NANAKO" w:date="2025-03-03T16:30:00Z">
        <w:r>
          <w:rPr>
            <w:noProof/>
            <w:lang w:val="en-US" w:eastAsia="ja-JP"/>
          </w:rPr>
          <w:pict w14:anchorId="0555E0B5">
            <v:shape id="_x0000_s7294" type="#_x0000_t202" style="position:absolute;margin-left:98.75pt;margin-top:17.8pt;width:39pt;height:24pt;z-index:251813888;mso-wrap-edited:f" wrapcoords="0 0 21600 0 21600 21600 0 21600 0 0" filled="f" stroked="f">
              <v:textbox style="mso-next-textbox:#_x0000_s7294">
                <w:txbxContent>
                  <w:p w14:paraId="61B709C2" w14:textId="77777777" w:rsidR="00E7617B" w:rsidRPr="000C72F6" w:rsidRDefault="00E7617B" w:rsidP="00E7617B">
                    <w:pPr>
                      <w:jc w:val="left"/>
                      <w:rPr>
                        <w:rFonts w:ascii="Arial" w:hAnsi="Arial" w:cs="Arial"/>
                        <w:sz w:val="18"/>
                        <w:szCs w:val="18"/>
                      </w:rPr>
                    </w:pPr>
                    <w:r w:rsidRPr="003F5B0A">
                      <w:rPr>
                        <w:rFonts w:ascii="Arial" w:hAnsi="Arial" w:cs="Arial"/>
                        <w:sz w:val="18"/>
                        <w:szCs w:val="18"/>
                      </w:rPr>
                      <w:t>Yes</w:t>
                    </w:r>
                  </w:p>
                </w:txbxContent>
              </v:textbox>
            </v:shape>
          </w:pict>
        </w:r>
      </w:ins>
      <w:ins w:id="178" w:author="堀田菜々子 / HORITA，NANAKO" w:date="2025-03-03T16:25:00Z">
        <w:r>
          <w:rPr>
            <w:noProof/>
            <w:lang w:val="en-US" w:eastAsia="ja-JP"/>
          </w:rPr>
          <w:pict w14:anchorId="1F5AF89F">
            <v:group id="_x0000_s7284" style="position:absolute;margin-left:223.85pt;margin-top:17.8pt;width:100.75pt;height:20.5pt;z-index:251805696" coordorigin="7071,9255" coordsize="1100,410" wrapcoords="2071 0 2071 20800 20121 20800 20121 0 2071 0">
              <v:rect id="_x0000_s7285" style="position:absolute;left:7221;top:9265;width:840;height:385" strokeweight="1.5pt"/>
              <v:shape id="_x0000_s7286" type="#_x0000_t202" style="position:absolute;left:7071;top:9255;width:1100;height:410" filled="f" stroked="f">
                <v:textbox style="mso-next-textbox:#_x0000_s7286">
                  <w:txbxContent>
                    <w:p w14:paraId="7D024754" w14:textId="1A73AEF5" w:rsidR="00BB37E0" w:rsidRPr="000C72F6" w:rsidRDefault="00BB37E0" w:rsidP="00BB37E0">
                      <w:pPr>
                        <w:adjustRightInd w:val="0"/>
                        <w:snapToGrid w:val="0"/>
                        <w:jc w:val="center"/>
                        <w:rPr>
                          <w:rFonts w:ascii="Arial" w:hAnsi="Arial" w:cs="Arial"/>
                          <w:sz w:val="18"/>
                          <w:szCs w:val="18"/>
                        </w:rPr>
                      </w:pPr>
                      <w:del w:id="179" w:author="堀田菜々子 / HORITA，NANAKO" w:date="2025-03-03T16:26:00Z">
                        <w:r w:rsidRPr="00D24E08" w:rsidDel="006752CC">
                          <w:rPr>
                            <w:rFonts w:ascii="Arial" w:hAnsi="Arial" w:cs="Arial"/>
                            <w:sz w:val="18"/>
                            <w:szCs w:val="18"/>
                          </w:rPr>
                          <w:delText>END</w:delText>
                        </w:r>
                      </w:del>
                      <w:ins w:id="180" w:author="堀田菜々子 / HORITA，NANAKO" w:date="2025-03-03T16:26:00Z">
                        <w:r w:rsidR="006752CC">
                          <w:rPr>
                            <w:rFonts w:ascii="Arial" w:hAnsi="Arial" w:cs="Arial" w:hint="eastAsia"/>
                            <w:sz w:val="18"/>
                            <w:szCs w:val="18"/>
                          </w:rPr>
                          <w:t xml:space="preserve">Not </w:t>
                        </w:r>
                        <w:r w:rsidR="006752CC" w:rsidRPr="006752CC">
                          <w:rPr>
                            <w:rFonts w:ascii="Arial" w:hAnsi="Arial" w:cs="Arial"/>
                            <w:sz w:val="18"/>
                            <w:szCs w:val="18"/>
                          </w:rPr>
                          <w:t>supported</w:t>
                        </w:r>
                      </w:ins>
                    </w:p>
                  </w:txbxContent>
                </v:textbox>
              </v:shape>
            </v:group>
          </w:pict>
        </w:r>
        <w:r>
          <w:rPr>
            <w:noProof/>
            <w:lang w:val="en-US" w:eastAsia="ja-JP"/>
          </w:rPr>
          <w:pict w14:anchorId="4DE32DA5">
            <v:shape id="_x0000_s7287" style="position:absolute;margin-left:222.25pt;margin-top:2.4pt;width:47.4pt;height:15.7pt;z-index:251806720;mso-wrap-edited:f;mso-wrap-distance-top:0;mso-wrap-distance-bottom:0;mso-position-horizontal-relative:text;mso-position-vertical-relative:text;v-text-anchor:top" coordsize="320,340" wrapcoords="-14 -19 -14 0 285 283 306 321 334 321 369 227 369 113 327 -19 -14 -19" path="m,l320,r,340e" filled="f" strokeweight="1.5pt">
              <v:stroke endarrow="block"/>
              <v:path arrowok="t"/>
            </v:shape>
          </w:pict>
        </w:r>
      </w:ins>
    </w:p>
    <w:p w14:paraId="0BE6B41C" w14:textId="67E73EF4" w:rsidR="000A3ADE" w:rsidRDefault="004C7864" w:rsidP="00361970">
      <w:pPr>
        <w:pStyle w:val="default"/>
        <w:jc w:val="left"/>
        <w:rPr>
          <w:ins w:id="181" w:author="堀田菜々子 / HORITA，NANAKO" w:date="2025-03-03T16:17:00Z"/>
          <w:lang w:val="en-US" w:eastAsia="ja-JP"/>
        </w:rPr>
      </w:pPr>
      <w:ins w:id="182" w:author="堀田菜々子 / HORITA，NANAKO" w:date="2025-03-03T16:24:00Z">
        <w:r>
          <w:rPr>
            <w:noProof/>
            <w:lang w:val="en-US" w:eastAsia="ja-JP"/>
          </w:rPr>
          <w:pict w14:anchorId="482048AB">
            <v:line id="_x0000_s7283" style="position:absolute;flip:x;z-index:251804672;mso-wrap-edited:f" from="137.5pt,9.65pt" to="137.5pt,40.85pt" wrapcoords="0 0 0 16457 0 18514 0 21343 0 21343 0 18514 0 16457 0 0 0 0" strokeweight="1.5pt">
              <v:stroke endarrow="block"/>
            </v:line>
          </w:pict>
        </w:r>
      </w:ins>
    </w:p>
    <w:p w14:paraId="395DD6B8" w14:textId="47450D1C" w:rsidR="00D0338D" w:rsidRPr="00C8323D" w:rsidRDefault="004C7864" w:rsidP="00361970">
      <w:pPr>
        <w:pStyle w:val="default"/>
        <w:jc w:val="left"/>
        <w:rPr>
          <w:lang w:val="en-US" w:eastAsia="ja-JP"/>
        </w:rPr>
      </w:pPr>
      <w:ins w:id="183" w:author="堀田菜々子 / HORITA，NANAKO" w:date="2025-03-03T16:26:00Z">
        <w:r>
          <w:rPr>
            <w:noProof/>
            <w:lang w:val="en-US" w:eastAsia="ja-JP"/>
          </w:rPr>
          <w:pict w14:anchorId="347B0E29">
            <v:shape id="_x0000_s7289" type="#_x0000_t32" style="position:absolute;margin-left:37.75pt;margin-top:9.75pt;width:99.2pt;height:.05pt;z-index:251808768" o:connectortype="straight" strokeweight="1.5pt">
              <v:stroke endarrow="block"/>
            </v:shape>
          </w:pict>
        </w:r>
      </w:ins>
    </w:p>
    <w:p w14:paraId="60031F11" w14:textId="26867535" w:rsidR="00D0338D" w:rsidRPr="00C8323D" w:rsidRDefault="004C7864" w:rsidP="00361970">
      <w:pPr>
        <w:pStyle w:val="default"/>
        <w:jc w:val="left"/>
        <w:rPr>
          <w:lang w:val="en-US"/>
        </w:rPr>
      </w:pPr>
      <w:r>
        <w:rPr>
          <w:noProof/>
          <w:lang w:val="en-US"/>
        </w:rPr>
        <w:pict w14:anchorId="4A9A3CBF">
          <v:rect id="_x0000_s6083" style="position:absolute;margin-left:46.4pt;margin-top:3.6pt;width:183.35pt;height:40.7pt;z-index:251558912;mso-wrap-edited:f" wrapcoords="-92 -322 -92 21600 21692 21600 21692 -322 -92 -322" strokeweight="1.5pt">
            <v:textbox style="mso-next-textbox:#_x0000_s6083">
              <w:txbxContent>
                <w:p w14:paraId="00EC7D1D" w14:textId="6D14B11A" w:rsidR="00766D8F" w:rsidRPr="003F5B0A" w:rsidRDefault="00766D8F" w:rsidP="006A0C22">
                  <w:pPr>
                    <w:pStyle w:val="af7"/>
                    <w:tabs>
                      <w:tab w:val="clear" w:pos="4252"/>
                      <w:tab w:val="clear" w:pos="8504"/>
                    </w:tabs>
                    <w:jc w:val="center"/>
                    <w:rPr>
                      <w:rFonts w:ascii="Arial" w:hAnsi="Arial" w:cs="Arial"/>
                      <w:sz w:val="18"/>
                      <w:szCs w:val="18"/>
                    </w:rPr>
                  </w:pPr>
                  <w:r w:rsidRPr="003F5B0A">
                    <w:rPr>
                      <w:rFonts w:ascii="Arial" w:hAnsi="Arial" w:cs="Arial"/>
                      <w:sz w:val="18"/>
                      <w:szCs w:val="18"/>
                    </w:rPr>
                    <w:t>Collect troubleshooting information</w:t>
                  </w:r>
                  <w:r w:rsidRPr="003F5B0A">
                    <w:rPr>
                      <w:rFonts w:ascii="Arial" w:hAnsi="Arial" w:cs="Arial" w:hint="eastAsia"/>
                      <w:sz w:val="18"/>
                      <w:szCs w:val="18"/>
                      <w:lang w:eastAsia="ja-JP"/>
                    </w:rPr>
                    <w:t>.</w:t>
                  </w:r>
                </w:p>
                <w:p w14:paraId="0B8877DD" w14:textId="4465CD64" w:rsidR="00766D8F" w:rsidRPr="000C72F6" w:rsidRDefault="00766D8F" w:rsidP="006A0C22">
                  <w:pPr>
                    <w:pStyle w:val="af7"/>
                    <w:tabs>
                      <w:tab w:val="clear" w:pos="4252"/>
                      <w:tab w:val="clear" w:pos="8504"/>
                    </w:tabs>
                    <w:jc w:val="center"/>
                    <w:rPr>
                      <w:rFonts w:ascii="Arial" w:hAnsi="Arial" w:cs="Arial"/>
                      <w:sz w:val="18"/>
                      <w:szCs w:val="18"/>
                      <w:vertAlign w:val="superscript"/>
                    </w:rPr>
                  </w:pPr>
                  <w:r w:rsidRPr="003F5B0A">
                    <w:rPr>
                      <w:rFonts w:ascii="Arial" w:hAnsi="Arial" w:cs="Arial"/>
                      <w:sz w:val="18"/>
                      <w:szCs w:val="18"/>
                    </w:rPr>
                    <w:t>(</w:t>
                  </w:r>
                  <w:r w:rsidRPr="003F5B0A">
                    <w:rPr>
                      <w:rFonts w:ascii="Arial" w:hAnsi="Arial" w:cs="Arial" w:hint="eastAsia"/>
                      <w:sz w:val="18"/>
                      <w:szCs w:val="18"/>
                      <w:lang w:eastAsia="ja-JP"/>
                    </w:rPr>
                    <w:t xml:space="preserve">For details, </w:t>
                  </w:r>
                  <w:r w:rsidRPr="003F5B0A">
                    <w:rPr>
                      <w:rFonts w:ascii="Arial" w:hAnsi="Arial" w:cs="Arial"/>
                      <w:sz w:val="18"/>
                      <w:szCs w:val="18"/>
                    </w:rPr>
                    <w:t xml:space="preserve">see </w:t>
                  </w:r>
                  <w:r>
                    <w:rPr>
                      <w:rFonts w:ascii="Arial" w:hAnsi="Arial" w:cs="Arial"/>
                      <w:sz w:val="18"/>
                      <w:szCs w:val="18"/>
                    </w:rPr>
                    <w:t>2</w:t>
                  </w:r>
                  <w:r w:rsidRPr="003F5B0A">
                    <w:rPr>
                      <w:rFonts w:ascii="Arial" w:hAnsi="Arial" w:cs="Arial"/>
                      <w:sz w:val="18"/>
                      <w:szCs w:val="18"/>
                    </w:rPr>
                    <w:t>. Collecting Troubleshooting Information</w:t>
                  </w:r>
                  <w:r w:rsidRPr="003F5B0A">
                    <w:rPr>
                      <w:rFonts w:ascii="Arial" w:hAnsi="Arial" w:cs="Arial" w:hint="eastAsia"/>
                      <w:sz w:val="18"/>
                      <w:szCs w:val="18"/>
                      <w:lang w:eastAsia="ja-JP"/>
                    </w:rPr>
                    <w:t>.</w:t>
                  </w:r>
                  <w:r w:rsidRPr="003F5B0A">
                    <w:rPr>
                      <w:rFonts w:ascii="Arial" w:hAnsi="Arial" w:cs="Arial"/>
                      <w:sz w:val="18"/>
                      <w:szCs w:val="18"/>
                    </w:rPr>
                    <w:t>)</w:t>
                  </w:r>
                </w:p>
              </w:txbxContent>
            </v:textbox>
          </v:rect>
        </w:pict>
      </w:r>
    </w:p>
    <w:p w14:paraId="72CBC14A" w14:textId="1DF998C9" w:rsidR="00D0338D" w:rsidRPr="00C8323D" w:rsidRDefault="00D0338D" w:rsidP="00361970">
      <w:pPr>
        <w:pStyle w:val="default"/>
        <w:jc w:val="left"/>
        <w:rPr>
          <w:lang w:val="en-US"/>
        </w:rPr>
      </w:pPr>
    </w:p>
    <w:p w14:paraId="0DC3263A" w14:textId="77777777" w:rsidR="00D0338D" w:rsidRPr="00C8323D" w:rsidRDefault="004C7864" w:rsidP="00361970">
      <w:pPr>
        <w:pStyle w:val="default"/>
        <w:jc w:val="left"/>
        <w:rPr>
          <w:lang w:val="en-US"/>
        </w:rPr>
      </w:pPr>
      <w:r>
        <w:rPr>
          <w:noProof/>
          <w:lang w:val="en-US"/>
        </w:rPr>
        <w:pict w14:anchorId="1A193FAF">
          <v:line id="_x0000_s6076" style="position:absolute;flip:x;z-index:251554816;mso-wrap-edited:f" from="138.7pt,7.65pt" to="138.7pt,24.65pt" wrapcoords="0 0 0 16457 0 18514 0 21343 0 21343 0 18514 0 16457 0 0 0 0" strokeweight="1.5pt">
            <v:stroke endarrow="block"/>
          </v:line>
        </w:pict>
      </w:r>
    </w:p>
    <w:p w14:paraId="129E39BE" w14:textId="77777777" w:rsidR="00D0338D" w:rsidRPr="00C8323D" w:rsidRDefault="004C7864" w:rsidP="00361970">
      <w:pPr>
        <w:pStyle w:val="default"/>
        <w:jc w:val="left"/>
        <w:rPr>
          <w:lang w:val="en-US"/>
        </w:rPr>
      </w:pPr>
      <w:r>
        <w:rPr>
          <w:noProof/>
          <w:lang w:val="en-US"/>
        </w:rPr>
        <w:pict w14:anchorId="55ACDD50">
          <v:shape id="_x0000_s6073" type="#_x0000_t202" style="position:absolute;margin-left:41.1pt;margin-top:6.6pt;width:194pt;height:42.5pt;z-index:251551744;mso-wrap-edited:f" wrapcoords="-83 -322 -83 21600 21683 21600 21683 -322 -83 -322" strokeweight="1.5pt">
            <v:textbox style="mso-next-textbox:#_x0000_s6073">
              <w:txbxContent>
                <w:p w14:paraId="5D0C6693" w14:textId="77777777" w:rsidR="00766D8F" w:rsidRPr="003F5B0A" w:rsidRDefault="00766D8F" w:rsidP="006A0C22">
                  <w:pPr>
                    <w:spacing w:line="0" w:lineRule="atLeast"/>
                    <w:jc w:val="center"/>
                    <w:rPr>
                      <w:rFonts w:ascii="Arial" w:hAnsi="Arial" w:cs="Arial"/>
                      <w:sz w:val="20"/>
                    </w:rPr>
                  </w:pPr>
                  <w:r w:rsidRPr="003F5B0A">
                    <w:rPr>
                      <w:rFonts w:ascii="Arial" w:hAnsi="Arial" w:cs="Arial"/>
                      <w:sz w:val="20"/>
                    </w:rPr>
                    <w:t>Analyze log data</w:t>
                  </w:r>
                  <w:r w:rsidRPr="003F5B0A">
                    <w:rPr>
                      <w:rFonts w:ascii="Arial" w:hAnsi="Arial" w:cs="Arial" w:hint="eastAsia"/>
                      <w:sz w:val="20"/>
                    </w:rPr>
                    <w:t>.</w:t>
                  </w:r>
                </w:p>
                <w:p w14:paraId="3FC80083" w14:textId="77777777" w:rsidR="00766D8F" w:rsidRPr="000C72F6" w:rsidRDefault="00766D8F" w:rsidP="006A0C22">
                  <w:pPr>
                    <w:pStyle w:val="afa"/>
                    <w:adjustRightInd/>
                    <w:spacing w:line="0" w:lineRule="atLeast"/>
                    <w:jc w:val="center"/>
                    <w:textAlignment w:val="auto"/>
                    <w:rPr>
                      <w:rFonts w:ascii="Arial" w:eastAsia="ＭＳ 明朝" w:hAnsi="Arial" w:cs="Arial"/>
                      <w:kern w:val="2"/>
                      <w:szCs w:val="18"/>
                    </w:rPr>
                  </w:pPr>
                  <w:r w:rsidRPr="003F5B0A">
                    <w:rPr>
                      <w:rFonts w:ascii="Arial" w:eastAsia="ＭＳ 明朝" w:hAnsi="Arial" w:cs="Arial"/>
                      <w:kern w:val="2"/>
                      <w:szCs w:val="18"/>
                    </w:rPr>
                    <w:t xml:space="preserve">- Analyze the log files by referring to the </w:t>
                  </w:r>
                  <w:r>
                    <w:rPr>
                      <w:rFonts w:ascii="Arial" w:eastAsia="ＭＳ 明朝" w:hAnsi="Arial" w:cs="Arial"/>
                      <w:kern w:val="2"/>
                      <w:szCs w:val="18"/>
                    </w:rPr>
                    <w:t>Common Services</w:t>
                  </w:r>
                  <w:r w:rsidRPr="003F5B0A">
                    <w:rPr>
                      <w:rFonts w:ascii="Arial" w:eastAsia="ＭＳ 明朝" w:hAnsi="Arial" w:cs="Arial"/>
                      <w:kern w:val="2"/>
                      <w:szCs w:val="18"/>
                    </w:rPr>
                    <w:t xml:space="preserve"> </w:t>
                  </w:r>
                  <w:r w:rsidRPr="003F5B0A">
                    <w:rPr>
                      <w:rFonts w:ascii="Arial" w:hAnsi="Arial" w:cs="Arial"/>
                      <w:szCs w:val="18"/>
                    </w:rPr>
                    <w:t>Log Analysis Guide</w:t>
                  </w:r>
                  <w:r w:rsidRPr="003F5B0A">
                    <w:rPr>
                      <w:rFonts w:ascii="Arial" w:hAnsi="Arial" w:cs="Arial" w:hint="eastAsia"/>
                      <w:szCs w:val="18"/>
                    </w:rPr>
                    <w:t>.</w:t>
                  </w:r>
                </w:p>
              </w:txbxContent>
            </v:textbox>
          </v:shape>
        </w:pict>
      </w:r>
    </w:p>
    <w:p w14:paraId="5B19EA1D" w14:textId="77777777" w:rsidR="00D0338D" w:rsidRPr="00C8323D" w:rsidRDefault="00D0338D" w:rsidP="00361970">
      <w:pPr>
        <w:pStyle w:val="default"/>
        <w:jc w:val="left"/>
        <w:rPr>
          <w:lang w:val="en-US"/>
        </w:rPr>
      </w:pPr>
    </w:p>
    <w:p w14:paraId="0C374E4E" w14:textId="77777777" w:rsidR="00D0338D" w:rsidRPr="00C8323D" w:rsidRDefault="004C7864" w:rsidP="00361970">
      <w:pPr>
        <w:pStyle w:val="default"/>
        <w:jc w:val="left"/>
        <w:rPr>
          <w:lang w:val="en-US"/>
        </w:rPr>
      </w:pPr>
      <w:r>
        <w:rPr>
          <w:noProof/>
          <w:lang w:val="en-US" w:eastAsia="ja-JP" w:bidi="th-TH"/>
        </w:rPr>
        <w:pict w14:anchorId="63B31D81">
          <v:line id="_x0000_s6150" style="position:absolute;flip:x;z-index:251611136;mso-wrap-edited:f" from="138.7pt,12.6pt" to="138.7pt,29.6pt" wrapcoords="0 0 0 16457 0 18514 0 21343 0 21343 0 18514 0 16457 0 0 0 0" strokeweight="1.5pt">
            <v:stroke endarrow="block"/>
          </v:line>
        </w:pict>
      </w:r>
    </w:p>
    <w:p w14:paraId="40C3ABCD" w14:textId="77777777" w:rsidR="00D0338D" w:rsidRPr="00C8323D" w:rsidRDefault="004C7864" w:rsidP="00361970">
      <w:pPr>
        <w:pStyle w:val="default"/>
        <w:jc w:val="left"/>
        <w:rPr>
          <w:lang w:val="en-US"/>
        </w:rPr>
      </w:pPr>
      <w:r>
        <w:rPr>
          <w:noProof/>
          <w:lang w:val="en-US" w:eastAsia="ja-JP" w:bidi="th-TH"/>
        </w:rPr>
        <w:pict w14:anchorId="697FB6BA">
          <v:rect id="_x0000_s6081" style="position:absolute;margin-left:74.35pt;margin-top:12.05pt;width:127.5pt;height:31.2pt;z-index:251610112" strokeweight="1.5pt">
            <v:textbox style="mso-next-textbox:#_x0000_s6081">
              <w:txbxContent>
                <w:p w14:paraId="0517126C" w14:textId="77777777" w:rsidR="00766D8F" w:rsidRDefault="00766D8F" w:rsidP="006A66CA">
                  <w:pPr>
                    <w:spacing w:line="200" w:lineRule="exact"/>
                    <w:jc w:val="center"/>
                  </w:pPr>
                  <w:r w:rsidRPr="003F5B0A">
                    <w:rPr>
                      <w:rFonts w:ascii="Arial" w:hAnsi="Arial" w:cs="Arial"/>
                      <w:sz w:val="18"/>
                      <w:szCs w:val="18"/>
                    </w:rPr>
                    <w:t>Ask the support department to investigate</w:t>
                  </w:r>
                  <w:r w:rsidRPr="003F5B0A">
                    <w:rPr>
                      <w:rFonts w:ascii="Arial" w:hAnsi="Arial" w:cs="Arial" w:hint="eastAsia"/>
                      <w:sz w:val="18"/>
                      <w:szCs w:val="18"/>
                    </w:rPr>
                    <w:t>.</w:t>
                  </w:r>
                </w:p>
              </w:txbxContent>
            </v:textbox>
          </v:rect>
        </w:pict>
      </w:r>
    </w:p>
    <w:p w14:paraId="2DA2AA6B" w14:textId="37DEBDA8" w:rsidR="00D0338D" w:rsidRPr="00C8323D" w:rsidRDefault="00D0338D" w:rsidP="00361970">
      <w:pPr>
        <w:pStyle w:val="default"/>
        <w:jc w:val="left"/>
        <w:rPr>
          <w:lang w:val="en-US"/>
        </w:rPr>
      </w:pPr>
    </w:p>
    <w:p w14:paraId="771E998A" w14:textId="77777777" w:rsidR="000B4B8F" w:rsidRPr="00C8323D" w:rsidRDefault="000B4B8F" w:rsidP="00361970">
      <w:pPr>
        <w:pStyle w:val="default"/>
        <w:jc w:val="left"/>
        <w:rPr>
          <w:lang w:val="en-US"/>
        </w:rPr>
      </w:pPr>
    </w:p>
    <w:p w14:paraId="5470A7A2" w14:textId="77777777" w:rsidR="00D0338D" w:rsidRPr="00C8323D" w:rsidRDefault="00D0338D" w:rsidP="00361970">
      <w:pPr>
        <w:pStyle w:val="default"/>
        <w:jc w:val="left"/>
        <w:rPr>
          <w:lang w:val="en-US"/>
        </w:rPr>
      </w:pPr>
    </w:p>
    <w:p w14:paraId="00DBC6C0" w14:textId="44D1D6C7" w:rsidR="009C7CA1" w:rsidRPr="00C8323D" w:rsidRDefault="0047373C" w:rsidP="00C84715">
      <w:pPr>
        <w:pStyle w:val="a6"/>
        <w:ind w:left="210"/>
      </w:pPr>
      <w:r w:rsidRPr="00C8323D">
        <w:t>Figure</w:t>
      </w:r>
      <w:r w:rsidR="00D0338D" w:rsidRPr="00C8323D">
        <w:t xml:space="preserve"> </w:t>
      </w:r>
      <w:r w:rsidR="009C1310">
        <w:t>1</w:t>
      </w:r>
      <w:r w:rsidR="002C6525" w:rsidRPr="00F107BA">
        <w:noBreakHyphen/>
      </w:r>
      <w:r w:rsidR="009C1310">
        <w:t>5</w:t>
      </w:r>
      <w:r w:rsidRPr="00C8323D">
        <w:t xml:space="preserve"> Flow of response to </w:t>
      </w:r>
      <w:r w:rsidR="007439A2" w:rsidRPr="00C8323D">
        <w:rPr>
          <w:rFonts w:hint="eastAsia"/>
          <w:lang w:eastAsia="ja-JP"/>
        </w:rPr>
        <w:t xml:space="preserve">an </w:t>
      </w:r>
      <w:r w:rsidRPr="00C8323D">
        <w:t xml:space="preserve">error during </w:t>
      </w:r>
      <w:r w:rsidR="00A54B21">
        <w:t>Common Services</w:t>
      </w:r>
      <w:r w:rsidRPr="00C8323D">
        <w:t xml:space="preserve"> operation</w:t>
      </w:r>
    </w:p>
    <w:p w14:paraId="2A5C8F3C" w14:textId="7ABC027A" w:rsidR="006F7C9F" w:rsidRDefault="006F7C9F" w:rsidP="003A4FB2">
      <w:pPr>
        <w:pStyle w:val="default"/>
        <w:jc w:val="left"/>
        <w:rPr>
          <w:ins w:id="184" w:author="堀田菜々子 / HORITA，NANAKO" w:date="2025-03-03T16:31:00Z"/>
          <w:lang w:val="en-US" w:eastAsia="ja-JP"/>
        </w:rPr>
      </w:pPr>
    </w:p>
    <w:p w14:paraId="32591A76" w14:textId="5119B946" w:rsidR="003B63AF" w:rsidRDefault="003B63AF" w:rsidP="003A4FB2">
      <w:pPr>
        <w:pStyle w:val="default"/>
        <w:jc w:val="left"/>
        <w:rPr>
          <w:ins w:id="185" w:author="堀田菜々子 / HORITA，NANAKO" w:date="2025-03-03T16:32:00Z"/>
          <w:lang w:val="en-US" w:eastAsia="ja-JP"/>
        </w:rPr>
      </w:pPr>
      <w:ins w:id="186" w:author="堀田菜々子 / HORITA，NANAKO" w:date="2025-03-03T16:31:00Z">
        <w:r>
          <w:rPr>
            <w:rFonts w:hint="eastAsia"/>
            <w:lang w:val="en-US" w:eastAsia="ja-JP"/>
          </w:rPr>
          <w:t xml:space="preserve">#1 </w:t>
        </w:r>
      </w:ins>
      <w:ins w:id="187" w:author="堀田菜々子 / HORITA，NANAKO" w:date="2025-03-04T14:33:00Z">
        <w:r w:rsidR="00CF50BA" w:rsidRPr="00CF50BA">
          <w:rPr>
            <w:lang w:val="en-US" w:eastAsia="ja-JP"/>
          </w:rPr>
          <w:t>Support will only be available if all of the following conditions are met in the event of a failure with the ID provider.</w:t>
        </w:r>
        <w:r w:rsidR="00F53807" w:rsidRPr="00F53807">
          <w:rPr>
            <w:lang w:val="en-US" w:eastAsia="ja-JP"/>
          </w:rPr>
          <w:t xml:space="preserve"> In other cases, support will not be available, so please refer to the documentation for Keycloak or the ID provider to resolve the issue.</w:t>
        </w:r>
      </w:ins>
    </w:p>
    <w:p w14:paraId="49A7011A" w14:textId="77777777" w:rsidR="00DA25FF" w:rsidRDefault="00DA25FF" w:rsidP="003A4FB2">
      <w:pPr>
        <w:pStyle w:val="default"/>
        <w:jc w:val="left"/>
        <w:rPr>
          <w:ins w:id="188" w:author="堀田菜々子 / HORITA，NANAKO" w:date="2025-03-03T16:32:00Z"/>
          <w:lang w:val="en-US" w:eastAsia="ja-JP"/>
        </w:rPr>
      </w:pPr>
    </w:p>
    <w:p w14:paraId="02376890" w14:textId="295C2BE3" w:rsidR="00DA25FF" w:rsidRDefault="00DA25FF" w:rsidP="00DA25FF">
      <w:pPr>
        <w:pStyle w:val="default"/>
        <w:numPr>
          <w:ilvl w:val="0"/>
          <w:numId w:val="129"/>
        </w:numPr>
        <w:jc w:val="left"/>
        <w:rPr>
          <w:ins w:id="189" w:author="堀田菜々子 / HORITA，NANAKO" w:date="2025-03-03T16:33:00Z"/>
          <w:lang w:val="en-US" w:eastAsia="ja-JP"/>
        </w:rPr>
      </w:pPr>
      <w:ins w:id="190" w:author="堀田菜々子 / HORITA，NANAKO" w:date="2025-03-03T16:33:00Z">
        <w:r w:rsidRPr="00DA25FF">
          <w:rPr>
            <w:lang w:val="en-US" w:eastAsia="ja-JP"/>
          </w:rPr>
          <w:t xml:space="preserve">It is </w:t>
        </w:r>
      </w:ins>
      <w:ins w:id="191" w:author="堀田菜々子 / HORITA，NANAKO" w:date="2025-03-03T16:38:00Z">
        <w:r w:rsidR="0087654E">
          <w:rPr>
            <w:rFonts w:hint="eastAsia"/>
            <w:lang w:val="en-US" w:eastAsia="ja-JP"/>
          </w:rPr>
          <w:t>the</w:t>
        </w:r>
      </w:ins>
      <w:ins w:id="192" w:author="堀田菜々子 / HORITA，NANAKO" w:date="2025-03-03T16:33:00Z">
        <w:r w:rsidRPr="00DA25FF">
          <w:rPr>
            <w:lang w:val="en-US" w:eastAsia="ja-JP"/>
          </w:rPr>
          <w:t xml:space="preserve"> ID provider supported by Common Services. </w:t>
        </w:r>
      </w:ins>
    </w:p>
    <w:p w14:paraId="0A3B57CF" w14:textId="77777777" w:rsidR="006A5239" w:rsidRDefault="006A5239" w:rsidP="00DA25FF">
      <w:pPr>
        <w:pStyle w:val="default"/>
        <w:ind w:leftChars="310" w:left="651"/>
        <w:jc w:val="left"/>
        <w:rPr>
          <w:ins w:id="193" w:author="堀田菜々子 / HORITA，NANAKO" w:date="2025-03-03T16:33:00Z"/>
          <w:lang w:val="en-US" w:eastAsia="ja-JP"/>
        </w:rPr>
      </w:pPr>
      <w:ins w:id="194" w:author="堀田菜々子 / HORITA，NANAKO" w:date="2025-03-03T16:33:00Z">
        <w:r w:rsidRPr="006A5239">
          <w:rPr>
            <w:lang w:val="en-US" w:eastAsia="ja-JP"/>
          </w:rPr>
          <w:t xml:space="preserve">As of April 2025, only AD FS is supported. </w:t>
        </w:r>
      </w:ins>
    </w:p>
    <w:p w14:paraId="524E889E" w14:textId="271A38CB" w:rsidR="00DA25FF" w:rsidRDefault="006A5239" w:rsidP="00DA25FF">
      <w:pPr>
        <w:pStyle w:val="default"/>
        <w:ind w:leftChars="310" w:left="651"/>
        <w:jc w:val="left"/>
        <w:rPr>
          <w:ins w:id="195" w:author="堀田菜々子 / HORITA，NANAKO" w:date="2025-03-03T16:36:00Z"/>
        </w:rPr>
      </w:pPr>
      <w:ins w:id="196" w:author="堀田菜々子 / HORITA，NANAKO" w:date="2025-03-03T16:33:00Z">
        <w:r w:rsidRPr="006A5239">
          <w:rPr>
            <w:lang w:val="en-US" w:eastAsia="ja-JP"/>
          </w:rPr>
          <w:t xml:space="preserve">For details, </w:t>
        </w:r>
      </w:ins>
      <w:ins w:id="197" w:author="堀田菜々子 / HORITA，NANAKO" w:date="2025-03-03T16:35:00Z">
        <w:r w:rsidR="00DF2363">
          <w:rPr>
            <w:rFonts w:hint="eastAsia"/>
            <w:lang w:val="en-US" w:eastAsia="ja-JP"/>
          </w:rPr>
          <w:t>see</w:t>
        </w:r>
      </w:ins>
      <w:ins w:id="198" w:author="堀田菜々子 / HORITA，NANAKO" w:date="2025-03-03T16:33:00Z">
        <w:r w:rsidRPr="006A5239">
          <w:rPr>
            <w:lang w:val="en-US" w:eastAsia="ja-JP"/>
          </w:rPr>
          <w:t xml:space="preserve"> the manual </w:t>
        </w:r>
      </w:ins>
      <w:ins w:id="199" w:author="堀田菜々子 / HORITA，NANAKO" w:date="2025-03-03T16:34:00Z">
        <w:r w:rsidR="00A2016F">
          <w:t>"</w:t>
        </w:r>
      </w:ins>
      <w:ins w:id="200" w:author="堀田菜々子 / HORITA，NANAKO" w:date="2025-03-03T16:36:00Z">
        <w:r w:rsidR="0045153E" w:rsidRPr="0045153E">
          <w:rPr>
            <w:i/>
            <w:iCs/>
            <w:lang w:val="en-US"/>
            <w:rPrChange w:id="201" w:author="堀田菜々子 / HORITA，NANAKO" w:date="2025-03-03T16:36:00Z">
              <w:rPr>
                <w:lang w:val="en-US"/>
              </w:rPr>
            </w:rPrChange>
          </w:rPr>
          <w:t>Supported identity providers (AD FS)</w:t>
        </w:r>
      </w:ins>
      <w:ins w:id="202" w:author="堀田菜々子 / HORITA，NANAKO" w:date="2025-03-03T16:34:00Z">
        <w:r w:rsidR="00A2016F">
          <w:t>"</w:t>
        </w:r>
        <w:r w:rsidR="00A2016F" w:rsidRPr="007844E2">
          <w:t xml:space="preserve"> in the </w:t>
        </w:r>
        <w:r w:rsidR="00A2016F" w:rsidRPr="007844E2">
          <w:rPr>
            <w:i/>
            <w:iCs/>
          </w:rPr>
          <w:t>Hitachi Ops Center Installation and Configuration Guid</w:t>
        </w:r>
        <w:r w:rsidR="00A2016F">
          <w:rPr>
            <w:i/>
            <w:iCs/>
          </w:rPr>
          <w:t>e</w:t>
        </w:r>
        <w:r w:rsidR="00A2016F" w:rsidRPr="007844E2">
          <w:t>.</w:t>
        </w:r>
      </w:ins>
    </w:p>
    <w:p w14:paraId="5BA1E197" w14:textId="77777777" w:rsidR="0045153E" w:rsidRDefault="0045153E">
      <w:pPr>
        <w:pStyle w:val="default"/>
        <w:jc w:val="left"/>
        <w:rPr>
          <w:ins w:id="203" w:author="堀田菜々子 / HORITA，NANAKO" w:date="2025-03-03T16:33:00Z"/>
          <w:lang w:val="en-US" w:eastAsia="ja-JP"/>
        </w:rPr>
        <w:pPrChange w:id="204" w:author="堀田菜々子 / HORITA，NANAKO" w:date="2025-03-03T16:36:00Z">
          <w:pPr>
            <w:pStyle w:val="default"/>
            <w:numPr>
              <w:numId w:val="129"/>
            </w:numPr>
            <w:ind w:left="440" w:hanging="440"/>
            <w:jc w:val="left"/>
          </w:pPr>
        </w:pPrChange>
      </w:pPr>
    </w:p>
    <w:p w14:paraId="5BEF01ED" w14:textId="1D359DFB" w:rsidR="00DA25FF" w:rsidRDefault="004C7490" w:rsidP="00DA25FF">
      <w:pPr>
        <w:pStyle w:val="default"/>
        <w:numPr>
          <w:ilvl w:val="0"/>
          <w:numId w:val="129"/>
        </w:numPr>
        <w:jc w:val="left"/>
        <w:rPr>
          <w:ins w:id="205" w:author="堀田菜々子 / HORITA，NANAKO" w:date="2025-03-03T16:37:00Z"/>
          <w:lang w:val="en-US" w:eastAsia="ja-JP"/>
        </w:rPr>
      </w:pPr>
      <w:ins w:id="206" w:author="堀田菜々子 / HORITA，NANAKO" w:date="2025-03-03T16:37:00Z">
        <w:r w:rsidRPr="004C7490">
          <w:rPr>
            <w:lang w:val="en-US" w:eastAsia="ja-JP"/>
          </w:rPr>
          <w:t>The ID provider is registered from the Hitachi Ops Center Portal. </w:t>
        </w:r>
      </w:ins>
    </w:p>
    <w:p w14:paraId="2FEE447D" w14:textId="4E4D5773" w:rsidR="004C7490" w:rsidRPr="00C8323D" w:rsidRDefault="002100DC">
      <w:pPr>
        <w:pStyle w:val="default"/>
        <w:ind w:leftChars="310" w:left="651"/>
        <w:jc w:val="left"/>
        <w:rPr>
          <w:lang w:val="en-US" w:eastAsia="ja-JP"/>
        </w:rPr>
        <w:pPrChange w:id="207" w:author="堀田菜々子 / HORITA，NANAKO" w:date="2025-03-03T16:37:00Z">
          <w:pPr>
            <w:pStyle w:val="default"/>
            <w:jc w:val="left"/>
          </w:pPr>
        </w:pPrChange>
      </w:pPr>
      <w:ins w:id="208" w:author="堀田菜々子 / HORITA，NANAKO" w:date="2025-03-03T16:37:00Z">
        <w:r w:rsidRPr="002100DC">
          <w:rPr>
            <w:lang w:val="en-US" w:eastAsia="ja-JP"/>
          </w:rPr>
          <w:t xml:space="preserve">It is not registered from the embedded Keycloak, and the ID provider is displayed on the ID provider </w:t>
        </w:r>
        <w:r>
          <w:rPr>
            <w:rFonts w:hint="eastAsia"/>
            <w:lang w:val="en-US" w:eastAsia="ja-JP"/>
          </w:rPr>
          <w:t>window</w:t>
        </w:r>
        <w:r w:rsidRPr="002100DC">
          <w:rPr>
            <w:lang w:val="en-US" w:eastAsia="ja-JP"/>
          </w:rPr>
          <w:t xml:space="preserve"> of the Hitachi Ops Center Portal.</w:t>
        </w:r>
      </w:ins>
    </w:p>
    <w:p w14:paraId="47B0DB10" w14:textId="77777777" w:rsidR="009C7CA1" w:rsidRPr="00C8323D" w:rsidRDefault="00DB204C" w:rsidP="00361970">
      <w:pPr>
        <w:pStyle w:val="default"/>
        <w:jc w:val="left"/>
        <w:rPr>
          <w:lang w:val="en-US"/>
        </w:rPr>
      </w:pPr>
      <w:r w:rsidRPr="00C8323D">
        <w:rPr>
          <w:lang w:val="en-US"/>
        </w:rPr>
        <w:br w:type="page"/>
      </w:r>
    </w:p>
    <w:p w14:paraId="66D0DC2D" w14:textId="2BDFBD04" w:rsidR="00DB204C" w:rsidRPr="00C8323D" w:rsidRDefault="0047373C" w:rsidP="00361970">
      <w:pPr>
        <w:pStyle w:val="1"/>
        <w:jc w:val="left"/>
        <w:rPr>
          <w:lang w:val="en-US"/>
        </w:rPr>
      </w:pPr>
      <w:bookmarkStart w:id="209" w:name="_Ref404691287"/>
      <w:bookmarkStart w:id="210" w:name="_Ref404691289"/>
      <w:bookmarkStart w:id="211" w:name="_Toc23164997"/>
      <w:bookmarkStart w:id="212" w:name="_Toc191909578"/>
      <w:r w:rsidRPr="00C8323D">
        <w:rPr>
          <w:lang w:val="en-US"/>
        </w:rPr>
        <w:t>Collecting Troubleshooting Information</w:t>
      </w:r>
      <w:bookmarkEnd w:id="209"/>
      <w:bookmarkEnd w:id="210"/>
      <w:bookmarkEnd w:id="211"/>
      <w:bookmarkEnd w:id="212"/>
    </w:p>
    <w:p w14:paraId="759B86F5" w14:textId="683016EA" w:rsidR="00DB204C" w:rsidRPr="00C8323D" w:rsidRDefault="0047373C" w:rsidP="006A0C22">
      <w:pPr>
        <w:pStyle w:val="2"/>
        <w:ind w:hanging="1286"/>
        <w:rPr>
          <w:lang w:val="en-US"/>
        </w:rPr>
      </w:pPr>
      <w:bookmarkStart w:id="213" w:name="_Ref406746811"/>
      <w:bookmarkStart w:id="214" w:name="_Toc23164998"/>
      <w:bookmarkStart w:id="215" w:name="_Toc191909579"/>
      <w:r w:rsidRPr="00C8323D">
        <w:rPr>
          <w:lang w:val="en-US"/>
        </w:rPr>
        <w:t>Information required for troubleshooting</w:t>
      </w:r>
      <w:bookmarkEnd w:id="213"/>
      <w:bookmarkEnd w:id="214"/>
      <w:bookmarkEnd w:id="215"/>
    </w:p>
    <w:p w14:paraId="6A955252" w14:textId="77777777" w:rsidR="0047373C" w:rsidRPr="0074537A" w:rsidRDefault="0047373C" w:rsidP="00361970">
      <w:pPr>
        <w:jc w:val="left"/>
      </w:pPr>
      <w:r w:rsidRPr="0074537A">
        <w:t>This section describes the informa</w:t>
      </w:r>
      <w:r w:rsidR="006C6151" w:rsidRPr="0074537A">
        <w:t xml:space="preserve">tion you need to collect when an error </w:t>
      </w:r>
      <w:r w:rsidRPr="0074537A">
        <w:t xml:space="preserve">occurs. For details </w:t>
      </w:r>
      <w:r w:rsidR="00CA5893" w:rsidRPr="0074537A">
        <w:t xml:space="preserve">about </w:t>
      </w:r>
      <w:r w:rsidRPr="0074537A">
        <w:t xml:space="preserve">the various log files, see </w:t>
      </w:r>
      <w:r w:rsidRPr="0074537A">
        <w:rPr>
          <w:i/>
        </w:rPr>
        <w:t>4. Detailed log file information</w:t>
      </w:r>
      <w:r w:rsidRPr="0074537A">
        <w:t xml:space="preserve"> in the </w:t>
      </w:r>
      <w:r w:rsidR="0074537A" w:rsidRPr="0074537A">
        <w:rPr>
          <w:i/>
        </w:rPr>
        <w:t>Common Services</w:t>
      </w:r>
      <w:r w:rsidRPr="0074537A">
        <w:rPr>
          <w:i/>
        </w:rPr>
        <w:t xml:space="preserve"> Log Analysis Guide</w:t>
      </w:r>
      <w:r w:rsidRPr="0074537A">
        <w:t>.</w:t>
      </w:r>
    </w:p>
    <w:p w14:paraId="7D841496" w14:textId="5C823E33" w:rsidR="00645468" w:rsidRPr="0074537A" w:rsidRDefault="0047373C" w:rsidP="00361970">
      <w:pPr>
        <w:pStyle w:val="default"/>
        <w:jc w:val="left"/>
        <w:rPr>
          <w:lang w:val="en-US"/>
        </w:rPr>
      </w:pPr>
      <w:r w:rsidRPr="0074537A">
        <w:rPr>
          <w:lang w:val="en-US"/>
        </w:rPr>
        <w:t xml:space="preserve">To ensure that the support division has all </w:t>
      </w:r>
      <w:r w:rsidR="009F5254" w:rsidRPr="0074537A">
        <w:rPr>
          <w:rFonts w:hint="eastAsia"/>
          <w:lang w:val="en-US" w:eastAsia="ja-JP"/>
        </w:rPr>
        <w:t xml:space="preserve">of </w:t>
      </w:r>
      <w:r w:rsidRPr="0074537A">
        <w:rPr>
          <w:lang w:val="en-US"/>
        </w:rPr>
        <w:t xml:space="preserve">the information it needs to accurately diagnose the </w:t>
      </w:r>
      <w:r w:rsidR="001D0E8E" w:rsidRPr="0074537A">
        <w:rPr>
          <w:lang w:val="en-US"/>
        </w:rPr>
        <w:t>problem</w:t>
      </w:r>
      <w:r w:rsidRPr="0074537A">
        <w:rPr>
          <w:lang w:val="en-US"/>
        </w:rPr>
        <w:t xml:space="preserve">, submit all </w:t>
      </w:r>
      <w:r w:rsidR="009F5254" w:rsidRPr="0074537A">
        <w:rPr>
          <w:rFonts w:hint="eastAsia"/>
          <w:lang w:val="en-US" w:eastAsia="ja-JP"/>
        </w:rPr>
        <w:t xml:space="preserve">of </w:t>
      </w:r>
      <w:r w:rsidRPr="0074537A">
        <w:rPr>
          <w:lang w:val="en-US"/>
        </w:rPr>
        <w:t xml:space="preserve">the mandatory notification items listed in </w:t>
      </w:r>
      <w:r w:rsidR="009532A8" w:rsidRPr="0074537A">
        <w:rPr>
          <w:lang w:val="en-US"/>
        </w:rPr>
        <w:fldChar w:fldCharType="begin"/>
      </w:r>
      <w:r w:rsidR="009532A8" w:rsidRPr="0074537A">
        <w:rPr>
          <w:lang w:val="en-US"/>
        </w:rPr>
        <w:instrText xml:space="preserve"> REF _Ref406749493 \r \h </w:instrText>
      </w:r>
      <w:r w:rsidR="00C8323D" w:rsidRPr="0074537A">
        <w:rPr>
          <w:lang w:val="en-US"/>
        </w:rPr>
        <w:instrText xml:space="preserve"> \* MERGEFORMAT </w:instrText>
      </w:r>
      <w:r w:rsidR="009532A8" w:rsidRPr="0074537A">
        <w:rPr>
          <w:lang w:val="en-US"/>
        </w:rPr>
      </w:r>
      <w:r w:rsidR="009532A8" w:rsidRPr="0074537A">
        <w:rPr>
          <w:lang w:val="en-US"/>
        </w:rPr>
        <w:fldChar w:fldCharType="separate"/>
      </w:r>
      <w:r w:rsidR="00FC26E3">
        <w:rPr>
          <w:lang w:val="en-US"/>
        </w:rPr>
        <w:t>1)</w:t>
      </w:r>
      <w:r w:rsidR="009532A8" w:rsidRPr="0074537A">
        <w:rPr>
          <w:lang w:val="en-US"/>
        </w:rPr>
        <w:fldChar w:fldCharType="end"/>
      </w:r>
      <w:r w:rsidRPr="0074537A">
        <w:rPr>
          <w:lang w:val="en-US"/>
        </w:rPr>
        <w:t xml:space="preserve"> below. </w:t>
      </w:r>
      <w:r w:rsidR="00237B92" w:rsidRPr="0074537A">
        <w:rPr>
          <w:lang w:val="en-US"/>
        </w:rPr>
        <w:t xml:space="preserve">In addition, </w:t>
      </w:r>
      <w:r w:rsidRPr="0074537A">
        <w:rPr>
          <w:lang w:val="en-US"/>
        </w:rPr>
        <w:t xml:space="preserve">copy and attach screenshots of the </w:t>
      </w:r>
      <w:r w:rsidR="0074537A" w:rsidRPr="0074537A">
        <w:rPr>
          <w:lang w:val="en-US"/>
        </w:rPr>
        <w:t>Common Services</w:t>
      </w:r>
      <w:r w:rsidRPr="0074537A">
        <w:rPr>
          <w:lang w:val="en-US"/>
        </w:rPr>
        <w:t xml:space="preserve"> interface showing the operations you performed. </w:t>
      </w:r>
    </w:p>
    <w:p w14:paraId="4F16C7E9" w14:textId="50F1ED8E" w:rsidR="00645468" w:rsidRPr="0074537A" w:rsidRDefault="0047373C" w:rsidP="00361970">
      <w:pPr>
        <w:pStyle w:val="default"/>
        <w:ind w:left="210" w:hangingChars="100" w:hanging="210"/>
        <w:jc w:val="left"/>
        <w:rPr>
          <w:lang w:val="en-US"/>
        </w:rPr>
      </w:pPr>
      <w:r w:rsidRPr="0074537A">
        <w:rPr>
          <w:lang w:val="en-US"/>
        </w:rPr>
        <w:t xml:space="preserve">For an example of error reporting, see </w:t>
      </w:r>
      <w:r w:rsidR="00645468" w:rsidRPr="0074537A">
        <w:rPr>
          <w:i/>
          <w:lang w:val="en-US"/>
        </w:rPr>
        <w:fldChar w:fldCharType="begin"/>
      </w:r>
      <w:r w:rsidR="00645468" w:rsidRPr="0074537A">
        <w:rPr>
          <w:i/>
          <w:lang w:val="en-US"/>
        </w:rPr>
        <w:instrText xml:space="preserve"> REF _Ref266950709 \h  \* MERGEFORMAT </w:instrText>
      </w:r>
      <w:r w:rsidR="00645468" w:rsidRPr="0074537A">
        <w:rPr>
          <w:i/>
          <w:lang w:val="en-US"/>
        </w:rPr>
      </w:r>
      <w:r w:rsidR="00645468" w:rsidRPr="0074537A">
        <w:rPr>
          <w:i/>
          <w:lang w:val="en-US"/>
        </w:rPr>
        <w:fldChar w:fldCharType="separate"/>
      </w:r>
      <w:r w:rsidR="004E178B" w:rsidRPr="004E178B">
        <w:rPr>
          <w:i/>
          <w:lang w:val="en-US"/>
        </w:rPr>
        <w:t xml:space="preserve">Figure </w:t>
      </w:r>
      <w:r w:rsidR="004E178B" w:rsidRPr="004E178B">
        <w:rPr>
          <w:i/>
          <w:noProof/>
          <w:lang w:val="en-US"/>
        </w:rPr>
        <w:t>2-1</w:t>
      </w:r>
      <w:r w:rsidR="00645468" w:rsidRPr="0074537A">
        <w:rPr>
          <w:i/>
          <w:lang w:val="en-US"/>
        </w:rPr>
        <w:fldChar w:fldCharType="end"/>
      </w:r>
      <w:r w:rsidR="00BD1303" w:rsidRPr="0074537A">
        <w:rPr>
          <w:i/>
          <w:lang w:val="en-US" w:eastAsia="ja-JP"/>
        </w:rPr>
        <w:t xml:space="preserve"> </w:t>
      </w:r>
      <w:r w:rsidR="00645468" w:rsidRPr="0074537A">
        <w:rPr>
          <w:i/>
          <w:lang w:val="en-US"/>
        </w:rPr>
        <w:fldChar w:fldCharType="begin"/>
      </w:r>
      <w:r w:rsidR="00645468" w:rsidRPr="0074537A">
        <w:rPr>
          <w:i/>
          <w:lang w:val="en-US"/>
        </w:rPr>
        <w:instrText xml:space="preserve"> REF _Ref266950713 \h  \* MERGEFORMAT </w:instrText>
      </w:r>
      <w:r w:rsidR="00645468" w:rsidRPr="0074537A">
        <w:rPr>
          <w:i/>
          <w:lang w:val="en-US"/>
        </w:rPr>
      </w:r>
      <w:r w:rsidR="00645468" w:rsidRPr="0074537A">
        <w:rPr>
          <w:i/>
          <w:lang w:val="en-US"/>
        </w:rPr>
        <w:fldChar w:fldCharType="separate"/>
      </w:r>
      <w:r w:rsidR="004E178B" w:rsidRPr="004E178B">
        <w:rPr>
          <w:i/>
          <w:lang w:val="en-US"/>
        </w:rPr>
        <w:t>Example of error reporting</w:t>
      </w:r>
      <w:r w:rsidR="00645468" w:rsidRPr="0074537A">
        <w:rPr>
          <w:i/>
          <w:lang w:val="en-US"/>
        </w:rPr>
        <w:fldChar w:fldCharType="end"/>
      </w:r>
      <w:r w:rsidRPr="0074537A">
        <w:rPr>
          <w:lang w:val="en-US"/>
        </w:rPr>
        <w:t>.</w:t>
      </w:r>
    </w:p>
    <w:p w14:paraId="38001494" w14:textId="77777777" w:rsidR="0047373C" w:rsidRPr="00A54B21" w:rsidRDefault="0047373C" w:rsidP="00361970">
      <w:pPr>
        <w:jc w:val="left"/>
        <w:rPr>
          <w:highlight w:val="yellow"/>
        </w:rPr>
      </w:pPr>
    </w:p>
    <w:p w14:paraId="762250EC" w14:textId="1911D84D" w:rsidR="0047373C" w:rsidRPr="0074537A" w:rsidRDefault="0047373C" w:rsidP="00361970">
      <w:pPr>
        <w:pStyle w:val="default"/>
        <w:numPr>
          <w:ilvl w:val="0"/>
          <w:numId w:val="43"/>
        </w:numPr>
        <w:jc w:val="left"/>
        <w:rPr>
          <w:u w:val="single"/>
          <w:lang w:val="en-US"/>
        </w:rPr>
      </w:pPr>
      <w:bookmarkStart w:id="216" w:name="_Ref406749493"/>
      <w:r w:rsidRPr="0074537A">
        <w:rPr>
          <w:u w:val="single"/>
          <w:lang w:val="en-US"/>
        </w:rPr>
        <w:t>Mandatory Notification Items</w:t>
      </w:r>
      <w:bookmarkEnd w:id="216"/>
    </w:p>
    <w:p w14:paraId="1D8761CD" w14:textId="77777777" w:rsidR="0047373C" w:rsidRPr="0074537A" w:rsidRDefault="0047373C" w:rsidP="00361970">
      <w:pPr>
        <w:pStyle w:val="default"/>
        <w:numPr>
          <w:ilvl w:val="0"/>
          <w:numId w:val="3"/>
        </w:numPr>
        <w:ind w:left="1069"/>
        <w:jc w:val="left"/>
        <w:rPr>
          <w:lang w:val="en-US"/>
        </w:rPr>
      </w:pPr>
      <w:r w:rsidRPr="0074537A">
        <w:rPr>
          <w:lang w:val="en-US"/>
        </w:rPr>
        <w:t>Event that occurred</w:t>
      </w:r>
    </w:p>
    <w:p w14:paraId="6DBFB6E2" w14:textId="77777777" w:rsidR="0047373C" w:rsidRPr="0074537A" w:rsidRDefault="0047373C" w:rsidP="00361970">
      <w:pPr>
        <w:pStyle w:val="default"/>
        <w:numPr>
          <w:ilvl w:val="0"/>
          <w:numId w:val="3"/>
        </w:numPr>
        <w:ind w:left="1069"/>
        <w:jc w:val="left"/>
        <w:rPr>
          <w:lang w:val="en-US"/>
        </w:rPr>
      </w:pPr>
      <w:r w:rsidRPr="0074537A">
        <w:rPr>
          <w:lang w:val="en-US"/>
        </w:rPr>
        <w:t>Time of occurrence</w:t>
      </w:r>
    </w:p>
    <w:p w14:paraId="6ED7EBE4" w14:textId="77777777" w:rsidR="0047373C" w:rsidRPr="0074537A" w:rsidRDefault="0047373C" w:rsidP="00361970">
      <w:pPr>
        <w:pStyle w:val="default"/>
        <w:numPr>
          <w:ilvl w:val="0"/>
          <w:numId w:val="3"/>
        </w:numPr>
        <w:ind w:left="1069"/>
        <w:jc w:val="left"/>
        <w:rPr>
          <w:lang w:val="en-US"/>
        </w:rPr>
      </w:pPr>
      <w:r w:rsidRPr="0074537A">
        <w:rPr>
          <w:lang w:val="en-US"/>
        </w:rPr>
        <w:t>System configuration drawing (</w:t>
      </w:r>
      <w:r w:rsidR="00350BC1" w:rsidRPr="0074537A">
        <w:rPr>
          <w:rFonts w:hint="eastAsia"/>
          <w:lang w:val="en-US" w:eastAsia="ja-JP"/>
        </w:rPr>
        <w:t>s</w:t>
      </w:r>
      <w:r w:rsidRPr="0074537A">
        <w:rPr>
          <w:lang w:val="en-US"/>
        </w:rPr>
        <w:t>erver OS, network configuration, etc.)</w:t>
      </w:r>
    </w:p>
    <w:p w14:paraId="6C818A54" w14:textId="77777777" w:rsidR="0047373C" w:rsidRPr="0074537A" w:rsidRDefault="0047373C" w:rsidP="00361970">
      <w:pPr>
        <w:pStyle w:val="default"/>
        <w:numPr>
          <w:ilvl w:val="0"/>
          <w:numId w:val="3"/>
        </w:numPr>
        <w:ind w:left="1069"/>
        <w:jc w:val="left"/>
        <w:rPr>
          <w:lang w:val="en-US"/>
        </w:rPr>
      </w:pPr>
      <w:r w:rsidRPr="0074537A">
        <w:rPr>
          <w:lang w:val="en-US"/>
        </w:rPr>
        <w:t>Details of operations performed (window transitions, buttons clicked, etc.)</w:t>
      </w:r>
    </w:p>
    <w:p w14:paraId="40A4A623" w14:textId="77777777" w:rsidR="0047373C" w:rsidRPr="0074537A" w:rsidRDefault="0047373C" w:rsidP="00361970">
      <w:pPr>
        <w:pStyle w:val="default"/>
        <w:numPr>
          <w:ilvl w:val="0"/>
          <w:numId w:val="3"/>
        </w:numPr>
        <w:ind w:left="1069"/>
        <w:jc w:val="left"/>
        <w:rPr>
          <w:lang w:val="en-US"/>
        </w:rPr>
      </w:pPr>
      <w:r w:rsidRPr="0074537A">
        <w:rPr>
          <w:lang w:val="en-US"/>
        </w:rPr>
        <w:t xml:space="preserve">Hitachi </w:t>
      </w:r>
      <w:r w:rsidR="008F6C6F">
        <w:rPr>
          <w:lang w:val="en-US"/>
        </w:rPr>
        <w:t>Ops Center</w:t>
      </w:r>
      <w:bookmarkStart w:id="217" w:name="_Hlk39768311"/>
      <w:r w:rsidR="008F6C6F">
        <w:rPr>
          <w:lang w:val="en-US"/>
        </w:rPr>
        <w:t xml:space="preserve"> (</w:t>
      </w:r>
      <w:r w:rsidR="008F6C6F" w:rsidRPr="008F6C6F">
        <w:rPr>
          <w:lang w:val="en-US"/>
        </w:rPr>
        <w:t>HPE XP Intelligent Management Suite</w:t>
      </w:r>
      <w:r w:rsidR="008F6C6F">
        <w:rPr>
          <w:lang w:val="en-US"/>
        </w:rPr>
        <w:t>)</w:t>
      </w:r>
      <w:r w:rsidRPr="0074537A">
        <w:rPr>
          <w:lang w:val="en-US"/>
        </w:rPr>
        <w:t xml:space="preserve"> </w:t>
      </w:r>
      <w:bookmarkEnd w:id="217"/>
      <w:r w:rsidRPr="0074537A">
        <w:rPr>
          <w:lang w:val="en-US"/>
        </w:rPr>
        <w:t>information</w:t>
      </w:r>
    </w:p>
    <w:p w14:paraId="07865CAB" w14:textId="77777777" w:rsidR="0047373C" w:rsidRPr="0074537A" w:rsidRDefault="0047373C" w:rsidP="00361970">
      <w:pPr>
        <w:pStyle w:val="default"/>
        <w:numPr>
          <w:ilvl w:val="0"/>
          <w:numId w:val="37"/>
        </w:numPr>
        <w:jc w:val="left"/>
        <w:rPr>
          <w:lang w:val="en-US"/>
        </w:rPr>
      </w:pPr>
      <w:r w:rsidRPr="0074537A">
        <w:rPr>
          <w:lang w:val="en-US"/>
        </w:rPr>
        <w:t>OS (including service pack)</w:t>
      </w:r>
    </w:p>
    <w:p w14:paraId="489DB854" w14:textId="77777777" w:rsidR="0047373C" w:rsidRPr="0074537A" w:rsidRDefault="0047373C" w:rsidP="00361970">
      <w:pPr>
        <w:pStyle w:val="default"/>
        <w:numPr>
          <w:ilvl w:val="0"/>
          <w:numId w:val="37"/>
        </w:numPr>
        <w:jc w:val="left"/>
        <w:rPr>
          <w:lang w:val="en-US"/>
        </w:rPr>
      </w:pPr>
      <w:r w:rsidRPr="0074537A">
        <w:rPr>
          <w:lang w:val="en-US"/>
        </w:rPr>
        <w:t xml:space="preserve">Hitachi </w:t>
      </w:r>
      <w:r w:rsidR="008F6C6F">
        <w:rPr>
          <w:lang w:val="en-US"/>
        </w:rPr>
        <w:t>Ops Center (</w:t>
      </w:r>
      <w:r w:rsidR="008F6C6F" w:rsidRPr="008F6C6F">
        <w:rPr>
          <w:lang w:val="en-US"/>
        </w:rPr>
        <w:t>HPE XP Intelligent Management Suite</w:t>
      </w:r>
      <w:r w:rsidR="008F6C6F">
        <w:rPr>
          <w:lang w:val="en-US"/>
        </w:rPr>
        <w:t>)</w:t>
      </w:r>
      <w:r w:rsidRPr="0074537A">
        <w:rPr>
          <w:lang w:val="en-US"/>
        </w:rPr>
        <w:t xml:space="preserve"> version</w:t>
      </w:r>
    </w:p>
    <w:p w14:paraId="65B54ECC" w14:textId="77777777" w:rsidR="0047373C" w:rsidRPr="0074537A" w:rsidRDefault="0047373C" w:rsidP="00361970">
      <w:pPr>
        <w:pStyle w:val="default"/>
        <w:numPr>
          <w:ilvl w:val="0"/>
          <w:numId w:val="37"/>
        </w:numPr>
        <w:jc w:val="left"/>
        <w:rPr>
          <w:lang w:val="en-US"/>
        </w:rPr>
      </w:pPr>
      <w:r w:rsidRPr="0074537A">
        <w:rPr>
          <w:lang w:val="en-US"/>
        </w:rPr>
        <w:t>Java version</w:t>
      </w:r>
    </w:p>
    <w:p w14:paraId="779CD19B" w14:textId="77777777" w:rsidR="0047373C" w:rsidRPr="0074537A" w:rsidRDefault="0047373C" w:rsidP="00361970">
      <w:pPr>
        <w:pStyle w:val="default"/>
        <w:numPr>
          <w:ilvl w:val="0"/>
          <w:numId w:val="37"/>
        </w:numPr>
        <w:jc w:val="left"/>
        <w:rPr>
          <w:lang w:val="en-US"/>
        </w:rPr>
      </w:pPr>
      <w:r w:rsidRPr="0074537A">
        <w:rPr>
          <w:lang w:val="en-US"/>
        </w:rPr>
        <w:t xml:space="preserve">Data collected by </w:t>
      </w:r>
      <w:r w:rsidR="00350BC1" w:rsidRPr="0074537A">
        <w:rPr>
          <w:rFonts w:hint="eastAsia"/>
          <w:lang w:val="en-US" w:eastAsia="ja-JP"/>
        </w:rPr>
        <w:t xml:space="preserve">the </w:t>
      </w:r>
      <w:r w:rsidRPr="0074537A">
        <w:rPr>
          <w:lang w:val="en-US"/>
        </w:rPr>
        <w:t>log file collection command</w:t>
      </w:r>
      <w:r w:rsidR="0074537A" w:rsidRPr="0074537A">
        <w:rPr>
          <w:lang w:val="en-US"/>
        </w:rPr>
        <w:t xml:space="preserve"> (csgetras)</w:t>
      </w:r>
      <w:r w:rsidRPr="0074537A">
        <w:rPr>
          <w:lang w:val="en-US"/>
        </w:rPr>
        <w:t xml:space="preserve"> </w:t>
      </w:r>
    </w:p>
    <w:p w14:paraId="56221DEB" w14:textId="77777777" w:rsidR="0047373C" w:rsidRPr="0074537A" w:rsidRDefault="0047373C" w:rsidP="00361970">
      <w:pPr>
        <w:pStyle w:val="default"/>
        <w:numPr>
          <w:ilvl w:val="0"/>
          <w:numId w:val="3"/>
        </w:numPr>
        <w:ind w:left="1069"/>
        <w:jc w:val="left"/>
        <w:rPr>
          <w:lang w:val="en-US"/>
        </w:rPr>
      </w:pPr>
      <w:r w:rsidRPr="0074537A">
        <w:rPr>
          <w:lang w:val="en-US"/>
        </w:rPr>
        <w:t>Web Client information</w:t>
      </w:r>
    </w:p>
    <w:p w14:paraId="75E2AEE3" w14:textId="77777777" w:rsidR="0047373C" w:rsidRPr="0074537A" w:rsidRDefault="0047373C" w:rsidP="00361970">
      <w:pPr>
        <w:pStyle w:val="default"/>
        <w:numPr>
          <w:ilvl w:val="0"/>
          <w:numId w:val="36"/>
        </w:numPr>
        <w:jc w:val="left"/>
        <w:rPr>
          <w:lang w:val="en-US"/>
        </w:rPr>
      </w:pPr>
      <w:r w:rsidRPr="0074537A">
        <w:rPr>
          <w:lang w:val="en-US"/>
        </w:rPr>
        <w:t>OS (including service pack)</w:t>
      </w:r>
    </w:p>
    <w:p w14:paraId="145C3799" w14:textId="77777777" w:rsidR="0047373C" w:rsidRPr="0074537A" w:rsidRDefault="0047373C" w:rsidP="00361970">
      <w:pPr>
        <w:pStyle w:val="default"/>
        <w:numPr>
          <w:ilvl w:val="0"/>
          <w:numId w:val="36"/>
        </w:numPr>
        <w:jc w:val="left"/>
        <w:rPr>
          <w:lang w:val="en-US"/>
        </w:rPr>
      </w:pPr>
      <w:r w:rsidRPr="0074537A">
        <w:rPr>
          <w:lang w:val="en-US"/>
        </w:rPr>
        <w:t>Web browser type and version (including service pack)</w:t>
      </w:r>
    </w:p>
    <w:p w14:paraId="04F12395" w14:textId="77777777" w:rsidR="0047373C" w:rsidRPr="00A54B21" w:rsidRDefault="0047373C" w:rsidP="00361970">
      <w:pPr>
        <w:pStyle w:val="default"/>
        <w:jc w:val="left"/>
        <w:rPr>
          <w:highlight w:val="yellow"/>
          <w:lang w:val="en-US"/>
        </w:rPr>
      </w:pPr>
    </w:p>
    <w:p w14:paraId="31EED0E3" w14:textId="77777777" w:rsidR="0047373C" w:rsidRPr="0074537A" w:rsidRDefault="0047373C" w:rsidP="00361970">
      <w:pPr>
        <w:pStyle w:val="default"/>
        <w:jc w:val="left"/>
        <w:rPr>
          <w:lang w:val="en-US"/>
        </w:rPr>
      </w:pPr>
      <w:r w:rsidRPr="0074537A">
        <w:rPr>
          <w:lang w:val="en-US"/>
        </w:rPr>
        <w:t xml:space="preserve">    The following information is mandatory </w:t>
      </w:r>
      <w:r w:rsidR="00350BC1" w:rsidRPr="0074537A">
        <w:rPr>
          <w:rFonts w:hint="eastAsia"/>
          <w:lang w:val="en-US" w:eastAsia="ja-JP"/>
        </w:rPr>
        <w:t xml:space="preserve">if </w:t>
      </w:r>
      <w:r w:rsidRPr="0074537A">
        <w:rPr>
          <w:lang w:val="en-US"/>
        </w:rPr>
        <w:t>the fault occurs during CLI execution:</w:t>
      </w:r>
    </w:p>
    <w:p w14:paraId="24C290E6" w14:textId="484F16DE" w:rsidR="0047373C" w:rsidRPr="0074537A" w:rsidRDefault="0047373C" w:rsidP="00361970">
      <w:pPr>
        <w:pStyle w:val="default"/>
        <w:numPr>
          <w:ilvl w:val="0"/>
          <w:numId w:val="3"/>
        </w:numPr>
        <w:ind w:left="1069"/>
        <w:jc w:val="left"/>
        <w:rPr>
          <w:lang w:val="en-US"/>
        </w:rPr>
      </w:pPr>
      <w:r w:rsidRPr="0074537A">
        <w:rPr>
          <w:lang w:val="en-US"/>
        </w:rPr>
        <w:t xml:space="preserve">Commands entered </w:t>
      </w:r>
      <w:r w:rsidR="00350BC1" w:rsidRPr="0074537A">
        <w:rPr>
          <w:rFonts w:hint="eastAsia"/>
          <w:lang w:val="en-US" w:eastAsia="ja-JP"/>
        </w:rPr>
        <w:t xml:space="preserve">in </w:t>
      </w:r>
      <w:r w:rsidRPr="0074537A">
        <w:rPr>
          <w:lang w:val="en-US"/>
        </w:rPr>
        <w:t>the command line</w:t>
      </w:r>
    </w:p>
    <w:p w14:paraId="573D7E1A" w14:textId="77777777" w:rsidR="0047373C" w:rsidRPr="0074537A" w:rsidRDefault="0047373C" w:rsidP="00361970">
      <w:pPr>
        <w:pStyle w:val="default"/>
        <w:numPr>
          <w:ilvl w:val="0"/>
          <w:numId w:val="3"/>
        </w:numPr>
        <w:ind w:left="1069"/>
        <w:jc w:val="left"/>
        <w:rPr>
          <w:lang w:val="en-US"/>
        </w:rPr>
      </w:pPr>
      <w:r w:rsidRPr="0074537A">
        <w:rPr>
          <w:lang w:val="en-US"/>
        </w:rPr>
        <w:t>Executed batch files, if any</w:t>
      </w:r>
    </w:p>
    <w:p w14:paraId="4ACE3619" w14:textId="7F1FF565" w:rsidR="005D3A66" w:rsidRPr="005D3A66" w:rsidRDefault="00693654" w:rsidP="006A0C22">
      <w:pPr>
        <w:pStyle w:val="default"/>
        <w:ind w:left="210"/>
        <w:jc w:val="left"/>
        <w:rPr>
          <w:lang w:val="en-US"/>
        </w:rPr>
      </w:pPr>
      <w:r>
        <w:rPr>
          <w:lang w:val="en-US"/>
        </w:rPr>
        <w:br w:type="page"/>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4"/>
      </w:tblGrid>
      <w:tr w:rsidR="00645468" w:rsidRPr="00C8323D" w14:paraId="1520AF1B" w14:textId="77777777" w:rsidTr="00C02D24">
        <w:tc>
          <w:tcPr>
            <w:tcW w:w="9264" w:type="dxa"/>
            <w:shd w:val="clear" w:color="auto" w:fill="auto"/>
          </w:tcPr>
          <w:p w14:paraId="63FE465B" w14:textId="1D2D14FF" w:rsidR="0047373C" w:rsidRPr="00A86D9E" w:rsidRDefault="00645468" w:rsidP="00361970">
            <w:pPr>
              <w:pStyle w:val="default"/>
              <w:spacing w:line="0" w:lineRule="atLeast"/>
              <w:jc w:val="left"/>
              <w:rPr>
                <w:lang w:val="en-US" w:eastAsia="ja-JP"/>
              </w:rPr>
            </w:pPr>
            <w:r w:rsidRPr="00A54B21">
              <w:rPr>
                <w:highlight w:val="yellow"/>
                <w:lang w:val="en-US"/>
              </w:rPr>
              <w:br w:type="page"/>
            </w:r>
            <w:r w:rsidR="008F12FF">
              <w:rPr>
                <w:lang w:val="en-US"/>
              </w:rPr>
              <w:t>-</w:t>
            </w:r>
            <w:r w:rsidR="0047373C" w:rsidRPr="00A86D9E">
              <w:rPr>
                <w:rFonts w:eastAsia="ＭＳ Ｐゴシック"/>
                <w:lang w:val="en-US" w:eastAsia="ja-JP"/>
              </w:rPr>
              <w:t xml:space="preserve"> Event: </w:t>
            </w:r>
            <w:r w:rsidR="00DA40DC">
              <w:rPr>
                <w:rFonts w:eastAsia="ＭＳ Ｐゴシック"/>
                <w:lang w:val="en-US" w:eastAsia="ja-JP"/>
              </w:rPr>
              <w:t xml:space="preserve">A </w:t>
            </w:r>
            <w:r w:rsidR="00DA40DC">
              <w:rPr>
                <w:lang w:val="en-US" w:eastAsia="ja-JP"/>
              </w:rPr>
              <w:t>p</w:t>
            </w:r>
            <w:r w:rsidR="00DA40DC" w:rsidRPr="00425B79">
              <w:rPr>
                <w:lang w:val="en-US" w:eastAsia="ja-JP"/>
              </w:rPr>
              <w:t xml:space="preserve">roduct registered in Ops Center </w:t>
            </w:r>
            <w:r w:rsidR="00DA40DC">
              <w:rPr>
                <w:lang w:val="en-US" w:eastAsia="ja-JP"/>
              </w:rPr>
              <w:t xml:space="preserve">is </w:t>
            </w:r>
            <w:r w:rsidR="00DA40DC" w:rsidRPr="00425B79">
              <w:rPr>
                <w:lang w:val="en-US" w:eastAsia="ja-JP"/>
              </w:rPr>
              <w:t xml:space="preserve">not displayed on the </w:t>
            </w:r>
            <w:r w:rsidR="008E7F0F" w:rsidRPr="008E7F0F">
              <w:rPr>
                <w:lang w:val="en-US" w:eastAsia="ja-JP"/>
              </w:rPr>
              <w:t>Inventory</w:t>
            </w:r>
            <w:r w:rsidR="00DA40DC" w:rsidRPr="00425B79">
              <w:rPr>
                <w:lang w:val="en-US" w:eastAsia="ja-JP"/>
              </w:rPr>
              <w:t xml:space="preserve"> tab.</w:t>
            </w:r>
          </w:p>
          <w:p w14:paraId="2CDDF2C4" w14:textId="77777777" w:rsidR="0047373C" w:rsidRPr="0098064E" w:rsidRDefault="0047373C" w:rsidP="00361970">
            <w:pPr>
              <w:pStyle w:val="default"/>
              <w:spacing w:line="0" w:lineRule="atLeast"/>
              <w:jc w:val="left"/>
              <w:rPr>
                <w:lang w:val="en-US" w:eastAsia="ja-JP"/>
              </w:rPr>
            </w:pPr>
            <w:r w:rsidRPr="0098064E">
              <w:rPr>
                <w:lang w:val="en-US" w:eastAsia="ja-JP"/>
              </w:rPr>
              <w:t xml:space="preserve">Time of occurrence: </w:t>
            </w:r>
            <w:r w:rsidR="00350BC1" w:rsidRPr="0098064E">
              <w:rPr>
                <w:rFonts w:hint="eastAsia"/>
                <w:lang w:val="en-US" w:eastAsia="ja-JP"/>
              </w:rPr>
              <w:t>Around</w:t>
            </w:r>
            <w:r w:rsidRPr="0098064E">
              <w:rPr>
                <w:lang w:val="en-US" w:eastAsia="ja-JP"/>
              </w:rPr>
              <w:t xml:space="preserve"> 15:55, </w:t>
            </w:r>
            <w:r w:rsidR="00A702AD" w:rsidRPr="0098064E">
              <w:rPr>
                <w:lang w:val="en-US" w:eastAsia="ja-JP"/>
              </w:rPr>
              <w:t>May</w:t>
            </w:r>
            <w:r w:rsidRPr="0098064E">
              <w:rPr>
                <w:lang w:val="en-US" w:eastAsia="ja-JP"/>
              </w:rPr>
              <w:t xml:space="preserve"> 20, 20</w:t>
            </w:r>
            <w:r w:rsidR="00A702AD" w:rsidRPr="0098064E">
              <w:rPr>
                <w:lang w:val="en-US" w:eastAsia="ja-JP"/>
              </w:rPr>
              <w:t>20</w:t>
            </w:r>
          </w:p>
          <w:p w14:paraId="59B71DA5" w14:textId="77777777" w:rsidR="0047373C" w:rsidRPr="008F6C6F" w:rsidRDefault="00A702AD" w:rsidP="00361970">
            <w:pPr>
              <w:pStyle w:val="default"/>
              <w:spacing w:line="0" w:lineRule="atLeast"/>
              <w:jc w:val="left"/>
              <w:rPr>
                <w:lang w:val="en-US" w:eastAsia="ja-JP"/>
              </w:rPr>
            </w:pPr>
            <w:r w:rsidRPr="008F6C6F">
              <w:rPr>
                <w:lang w:val="en-US" w:eastAsia="ja-JP"/>
              </w:rPr>
              <w:t xml:space="preserve"> </w:t>
            </w:r>
            <w:r w:rsidR="0047373C" w:rsidRPr="008F6C6F">
              <w:rPr>
                <w:lang w:val="en-US" w:eastAsia="ja-JP"/>
              </w:rPr>
              <w:t>[</w:t>
            </w:r>
            <w:r w:rsidR="0098064E" w:rsidRPr="008F6C6F">
              <w:rPr>
                <w:lang w:val="en-US" w:eastAsia="ja-JP"/>
              </w:rPr>
              <w:t>Common Services</w:t>
            </w:r>
            <w:r w:rsidR="00350BC1" w:rsidRPr="008F6C6F">
              <w:rPr>
                <w:rFonts w:hint="eastAsia"/>
                <w:lang w:val="en-US" w:eastAsia="ja-JP"/>
              </w:rPr>
              <w:t xml:space="preserve"> s</w:t>
            </w:r>
            <w:r w:rsidR="0047373C" w:rsidRPr="008F6C6F">
              <w:rPr>
                <w:lang w:val="en-US" w:eastAsia="ja-JP"/>
              </w:rPr>
              <w:t>erver]</w:t>
            </w:r>
          </w:p>
          <w:p w14:paraId="60F937FA" w14:textId="77777777" w:rsidR="0047373C" w:rsidRPr="008F6C6F" w:rsidRDefault="0047373C" w:rsidP="00361970">
            <w:pPr>
              <w:pStyle w:val="default"/>
              <w:spacing w:line="0" w:lineRule="atLeast"/>
              <w:jc w:val="left"/>
              <w:rPr>
                <w:lang w:val="en-US" w:eastAsia="ja-JP"/>
              </w:rPr>
            </w:pPr>
            <w:r w:rsidRPr="008F6C6F">
              <w:rPr>
                <w:lang w:val="en-US" w:eastAsia="ja-JP"/>
              </w:rPr>
              <w:t xml:space="preserve">OS: </w:t>
            </w:r>
            <w:r w:rsidR="008F6C6F" w:rsidRPr="008F6C6F">
              <w:rPr>
                <w:lang w:val="en-US" w:eastAsia="ja-JP"/>
              </w:rPr>
              <w:t>Red Hat Enterprise Linux 7.6</w:t>
            </w:r>
          </w:p>
          <w:p w14:paraId="53E56762" w14:textId="77777777" w:rsidR="0047373C" w:rsidRPr="008F6C6F" w:rsidRDefault="0047373C" w:rsidP="00361970">
            <w:pPr>
              <w:pStyle w:val="default"/>
              <w:spacing w:line="0" w:lineRule="atLeast"/>
              <w:jc w:val="left"/>
              <w:rPr>
                <w:lang w:val="en-US" w:eastAsia="ja-JP"/>
              </w:rPr>
            </w:pPr>
            <w:r w:rsidRPr="008F6C6F">
              <w:rPr>
                <w:lang w:val="en-US" w:eastAsia="ja-JP"/>
              </w:rPr>
              <w:t xml:space="preserve">Hitachi </w:t>
            </w:r>
            <w:r w:rsidR="008F6C6F" w:rsidRPr="008F6C6F">
              <w:rPr>
                <w:lang w:val="en-US" w:eastAsia="ja-JP"/>
              </w:rPr>
              <w:t>Ops Center Common Services</w:t>
            </w:r>
            <w:r w:rsidRPr="008F6C6F">
              <w:rPr>
                <w:lang w:val="en-US" w:eastAsia="ja-JP"/>
              </w:rPr>
              <w:t xml:space="preserve">: </w:t>
            </w:r>
            <w:r w:rsidR="008F6C6F" w:rsidRPr="008F6C6F">
              <w:rPr>
                <w:lang w:val="en-US" w:eastAsia="ja-JP"/>
              </w:rPr>
              <w:t>10</w:t>
            </w:r>
            <w:r w:rsidRPr="008F6C6F">
              <w:rPr>
                <w:lang w:val="en-US" w:eastAsia="ja-JP"/>
              </w:rPr>
              <w:t>.</w:t>
            </w:r>
            <w:r w:rsidR="008F6C6F" w:rsidRPr="008F6C6F">
              <w:rPr>
                <w:lang w:val="en-US" w:eastAsia="ja-JP"/>
              </w:rPr>
              <w:t>0</w:t>
            </w:r>
            <w:r w:rsidRPr="008F6C6F">
              <w:rPr>
                <w:lang w:val="en-US" w:eastAsia="ja-JP"/>
              </w:rPr>
              <w:t>.</w:t>
            </w:r>
            <w:r w:rsidR="008F6C6F" w:rsidRPr="008F6C6F">
              <w:rPr>
                <w:lang w:val="en-US" w:eastAsia="ja-JP"/>
              </w:rPr>
              <w:t>0</w:t>
            </w:r>
            <w:r w:rsidRPr="008F6C6F">
              <w:rPr>
                <w:lang w:val="en-US" w:eastAsia="ja-JP"/>
              </w:rPr>
              <w:t>-0</w:t>
            </w:r>
            <w:r w:rsidR="008F6C6F" w:rsidRPr="008F6C6F">
              <w:rPr>
                <w:lang w:val="en-US" w:eastAsia="ja-JP"/>
              </w:rPr>
              <w:t>1</w:t>
            </w:r>
          </w:p>
          <w:p w14:paraId="22BBF438" w14:textId="77777777" w:rsidR="0047373C" w:rsidRPr="008F6C6F" w:rsidRDefault="0047373C" w:rsidP="00361970">
            <w:pPr>
              <w:pStyle w:val="default"/>
              <w:spacing w:line="0" w:lineRule="atLeast"/>
              <w:jc w:val="left"/>
              <w:rPr>
                <w:lang w:val="en-US" w:eastAsia="ja-JP"/>
              </w:rPr>
            </w:pPr>
            <w:r w:rsidRPr="008F6C6F">
              <w:rPr>
                <w:lang w:val="en-US" w:eastAsia="ja-JP"/>
              </w:rPr>
              <w:t>JAVA version: 1.</w:t>
            </w:r>
            <w:r w:rsidR="008F6C6F" w:rsidRPr="008F6C6F">
              <w:rPr>
                <w:lang w:val="en-US" w:eastAsia="ja-JP"/>
              </w:rPr>
              <w:t>8</w:t>
            </w:r>
            <w:r w:rsidRPr="008F6C6F">
              <w:rPr>
                <w:lang w:val="en-US" w:eastAsia="ja-JP"/>
              </w:rPr>
              <w:t>.0_</w:t>
            </w:r>
            <w:r w:rsidR="008F6C6F" w:rsidRPr="008F6C6F">
              <w:rPr>
                <w:lang w:val="en-US" w:eastAsia="ja-JP"/>
              </w:rPr>
              <w:t>222</w:t>
            </w:r>
          </w:p>
          <w:p w14:paraId="1F94C51D" w14:textId="77777777" w:rsidR="0047373C" w:rsidRPr="008F6C6F" w:rsidRDefault="008F6C6F" w:rsidP="00361970">
            <w:pPr>
              <w:pStyle w:val="default"/>
              <w:spacing w:line="0" w:lineRule="atLeast"/>
              <w:jc w:val="left"/>
              <w:rPr>
                <w:lang w:val="en-US" w:eastAsia="ja-JP"/>
              </w:rPr>
            </w:pPr>
            <w:r w:rsidRPr="008F6C6F">
              <w:rPr>
                <w:lang w:val="en-US" w:eastAsia="ja-JP"/>
              </w:rPr>
              <w:t xml:space="preserve"> </w:t>
            </w:r>
            <w:r w:rsidR="0047373C" w:rsidRPr="008F6C6F">
              <w:rPr>
                <w:lang w:val="en-US" w:eastAsia="ja-JP"/>
              </w:rPr>
              <w:t xml:space="preserve">[Web </w:t>
            </w:r>
            <w:r w:rsidR="00350BC1" w:rsidRPr="008F6C6F">
              <w:rPr>
                <w:rFonts w:hint="eastAsia"/>
                <w:lang w:val="en-US" w:eastAsia="ja-JP"/>
              </w:rPr>
              <w:t>c</w:t>
            </w:r>
            <w:r w:rsidR="0047373C" w:rsidRPr="008F6C6F">
              <w:rPr>
                <w:lang w:val="en-US" w:eastAsia="ja-JP"/>
              </w:rPr>
              <w:t>lient]</w:t>
            </w:r>
          </w:p>
          <w:p w14:paraId="295AA8ED" w14:textId="77777777" w:rsidR="0047373C" w:rsidRPr="008F6C6F" w:rsidRDefault="0047373C" w:rsidP="00361970">
            <w:pPr>
              <w:pStyle w:val="default"/>
              <w:spacing w:line="0" w:lineRule="atLeast"/>
              <w:jc w:val="left"/>
              <w:rPr>
                <w:lang w:val="en-US" w:eastAsia="ja-JP"/>
              </w:rPr>
            </w:pPr>
            <w:r w:rsidRPr="008F6C6F">
              <w:rPr>
                <w:lang w:val="en-US" w:eastAsia="ja-JP"/>
              </w:rPr>
              <w:t>OS: Windows</w:t>
            </w:r>
            <w:r w:rsidR="00E275B3" w:rsidRPr="008F6C6F">
              <w:rPr>
                <w:rFonts w:hint="eastAsia"/>
                <w:lang w:val="en-US" w:eastAsia="ja-JP"/>
              </w:rPr>
              <w:t xml:space="preserve"> </w:t>
            </w:r>
            <w:r w:rsidR="008F6C6F">
              <w:rPr>
                <w:lang w:val="en-US" w:eastAsia="ja-JP"/>
              </w:rPr>
              <w:t xml:space="preserve">Server </w:t>
            </w:r>
            <w:r w:rsidR="008F6C6F" w:rsidRPr="008F6C6F">
              <w:rPr>
                <w:lang w:val="en-US" w:eastAsia="ja-JP"/>
              </w:rPr>
              <w:t>2019 no</w:t>
            </w:r>
            <w:r w:rsidRPr="008F6C6F">
              <w:rPr>
                <w:lang w:val="en-US" w:eastAsia="ja-JP"/>
              </w:rPr>
              <w:t>SP</w:t>
            </w:r>
          </w:p>
          <w:p w14:paraId="65DDCFD8" w14:textId="5E9E5754" w:rsidR="003C3101" w:rsidRPr="008F6C6F" w:rsidRDefault="0047373C" w:rsidP="00361970">
            <w:pPr>
              <w:pStyle w:val="default"/>
              <w:spacing w:line="0" w:lineRule="atLeast"/>
              <w:jc w:val="left"/>
              <w:rPr>
                <w:lang w:val="en-US" w:eastAsia="ja-JP"/>
              </w:rPr>
            </w:pPr>
            <w:r w:rsidRPr="008F6C6F">
              <w:rPr>
                <w:lang w:val="en-US" w:eastAsia="ja-JP"/>
              </w:rPr>
              <w:t>Browser: IE11</w:t>
            </w:r>
          </w:p>
          <w:p w14:paraId="241B12E8" w14:textId="77777777" w:rsidR="0047373C" w:rsidRPr="00A54B21" w:rsidRDefault="0047373C" w:rsidP="00361970">
            <w:pPr>
              <w:pStyle w:val="default"/>
              <w:spacing w:line="0" w:lineRule="atLeast"/>
              <w:jc w:val="left"/>
              <w:rPr>
                <w:highlight w:val="yellow"/>
                <w:lang w:val="en-US" w:eastAsia="ja-JP"/>
              </w:rPr>
            </w:pPr>
          </w:p>
          <w:p w14:paraId="3DB12619" w14:textId="0D279176" w:rsidR="0047373C" w:rsidRPr="00A86D9E" w:rsidRDefault="008F12FF" w:rsidP="00361970">
            <w:pPr>
              <w:pStyle w:val="default"/>
              <w:spacing w:line="0" w:lineRule="atLeast"/>
              <w:jc w:val="left"/>
              <w:rPr>
                <w:lang w:val="en-US" w:eastAsia="ja-JP"/>
              </w:rPr>
            </w:pPr>
            <w:r>
              <w:rPr>
                <w:rFonts w:eastAsia="ＭＳ Ｐゴシック" w:cs="Arial"/>
                <w:lang w:val="en-US" w:eastAsia="ja-JP"/>
              </w:rPr>
              <w:t>-</w:t>
            </w:r>
            <w:r w:rsidR="0047373C" w:rsidRPr="00A86D9E">
              <w:rPr>
                <w:rFonts w:eastAsia="ＭＳ Ｐゴシック"/>
                <w:lang w:val="en-US" w:eastAsia="ja-JP"/>
              </w:rPr>
              <w:t xml:space="preserve"> </w:t>
            </w:r>
            <w:r w:rsidR="0047373C" w:rsidRPr="00A86D9E">
              <w:rPr>
                <w:lang w:val="en-US" w:eastAsia="ja-JP"/>
              </w:rPr>
              <w:t>Operations</w:t>
            </w:r>
          </w:p>
          <w:p w14:paraId="12A919FA" w14:textId="77777777" w:rsidR="008F56D8" w:rsidRPr="00B72414" w:rsidRDefault="008F56D8" w:rsidP="008F56D8">
            <w:pPr>
              <w:pStyle w:val="default"/>
              <w:spacing w:line="0" w:lineRule="atLeast"/>
              <w:jc w:val="left"/>
              <w:rPr>
                <w:lang w:val="en-US" w:eastAsia="ja-JP"/>
              </w:rPr>
            </w:pPr>
            <w:r w:rsidRPr="00B72414">
              <w:rPr>
                <w:lang w:val="en-US" w:eastAsia="ja-JP"/>
              </w:rPr>
              <w:t xml:space="preserve">(1) Register </w:t>
            </w:r>
            <w:r>
              <w:rPr>
                <w:lang w:val="en-US" w:eastAsia="ja-JP"/>
              </w:rPr>
              <w:t>the p</w:t>
            </w:r>
            <w:r w:rsidRPr="00B72414">
              <w:rPr>
                <w:lang w:val="en-US" w:eastAsia="ja-JP"/>
              </w:rPr>
              <w:t xml:space="preserve">roduct to Ops Center with the </w:t>
            </w:r>
            <w:r w:rsidRPr="0095095F">
              <w:rPr>
                <w:rFonts w:ascii="Courier New" w:hAnsi="Courier New" w:cs="Courier New"/>
                <w:lang w:val="en-US" w:eastAsia="ja-JP"/>
              </w:rPr>
              <w:t>setupcommonservice</w:t>
            </w:r>
            <w:r w:rsidRPr="00B72414">
              <w:rPr>
                <w:lang w:val="en-US" w:eastAsia="ja-JP"/>
              </w:rPr>
              <w:t xml:space="preserve"> command</w:t>
            </w:r>
            <w:r>
              <w:rPr>
                <w:lang w:val="en-US" w:eastAsia="ja-JP"/>
              </w:rPr>
              <w:t>.</w:t>
            </w:r>
          </w:p>
          <w:p w14:paraId="7C564104" w14:textId="77777777" w:rsidR="008F56D8" w:rsidRPr="00B72414" w:rsidRDefault="008F56D8" w:rsidP="008F56D8">
            <w:pPr>
              <w:pStyle w:val="default"/>
              <w:spacing w:line="0" w:lineRule="atLeast"/>
              <w:jc w:val="left"/>
              <w:rPr>
                <w:lang w:val="en-US" w:eastAsia="ja-JP"/>
              </w:rPr>
            </w:pPr>
            <w:r w:rsidRPr="00B72414">
              <w:rPr>
                <w:lang w:val="en-US" w:eastAsia="ja-JP"/>
              </w:rPr>
              <w:t>(2) Login to Ops Center with administrator privilege</w:t>
            </w:r>
            <w:r>
              <w:rPr>
                <w:lang w:val="en-US" w:eastAsia="ja-JP"/>
              </w:rPr>
              <w:t>.</w:t>
            </w:r>
          </w:p>
          <w:p w14:paraId="0D83D21F" w14:textId="2D323CA5" w:rsidR="00645468" w:rsidRPr="00C8323D" w:rsidRDefault="008F56D8" w:rsidP="001D0C60">
            <w:pPr>
              <w:pStyle w:val="default"/>
              <w:spacing w:line="0" w:lineRule="atLeast"/>
              <w:jc w:val="left"/>
              <w:rPr>
                <w:rFonts w:ascii="ＭＳ Ｐゴシック" w:eastAsia="ＭＳ Ｐゴシック"/>
                <w:lang w:val="en-US" w:eastAsia="ja-JP"/>
              </w:rPr>
            </w:pPr>
            <w:r w:rsidRPr="00B72414">
              <w:rPr>
                <w:lang w:val="en-US" w:eastAsia="ja-JP"/>
              </w:rPr>
              <w:t>(3) Display the Products tab</w:t>
            </w:r>
            <w:r>
              <w:rPr>
                <w:lang w:val="en-US" w:eastAsia="ja-JP"/>
              </w:rPr>
              <w:t>.</w:t>
            </w:r>
          </w:p>
        </w:tc>
      </w:tr>
    </w:tbl>
    <w:p w14:paraId="21EA48FF" w14:textId="4C7A9417" w:rsidR="00621E9F" w:rsidRPr="00621E9F" w:rsidRDefault="0047373C" w:rsidP="00A90FF4">
      <w:pPr>
        <w:pStyle w:val="a6"/>
        <w:ind w:left="210"/>
      </w:pPr>
      <w:bookmarkStart w:id="218" w:name="_Ref266950709"/>
      <w:r w:rsidRPr="00C8323D">
        <w:t>Figure</w:t>
      </w:r>
      <w:r w:rsidR="00645468" w:rsidRPr="00C8323D">
        <w:t xml:space="preserve"> </w:t>
      </w:r>
      <w:r w:rsidR="00013362">
        <w:t>2</w:t>
      </w:r>
      <w:r w:rsidRPr="00C8323D">
        <w:t>-</w:t>
      </w:r>
      <w:r w:rsidR="00645468" w:rsidRPr="00C8323D">
        <w:fldChar w:fldCharType="begin"/>
      </w:r>
      <w:r w:rsidR="00645468" w:rsidRPr="00C8323D">
        <w:instrText xml:space="preserve"> SEQ </w:instrText>
      </w:r>
      <w:r w:rsidR="00645468" w:rsidRPr="00C8323D">
        <w:instrText>図</w:instrText>
      </w:r>
      <w:r w:rsidR="00645468" w:rsidRPr="00C8323D">
        <w:instrText xml:space="preserve"> \* ARABIC \s 1 </w:instrText>
      </w:r>
      <w:r w:rsidR="00645468" w:rsidRPr="00C8323D">
        <w:fldChar w:fldCharType="separate"/>
      </w:r>
      <w:r w:rsidR="00FC26E3">
        <w:rPr>
          <w:noProof/>
        </w:rPr>
        <w:t>1</w:t>
      </w:r>
      <w:r w:rsidR="00645468" w:rsidRPr="00C8323D">
        <w:fldChar w:fldCharType="end"/>
      </w:r>
      <w:bookmarkEnd w:id="218"/>
      <w:r w:rsidR="00645468" w:rsidRPr="00C8323D">
        <w:t xml:space="preserve"> </w:t>
      </w:r>
      <w:bookmarkStart w:id="219" w:name="_Ref266950713"/>
      <w:r w:rsidRPr="00C8323D">
        <w:t>Example of error reporting</w:t>
      </w:r>
      <w:bookmarkEnd w:id="219"/>
    </w:p>
    <w:p w14:paraId="33FF1C3B" w14:textId="77777777" w:rsidR="00621E9F" w:rsidRPr="00C8323D" w:rsidRDefault="00621E9F" w:rsidP="00621E9F">
      <w:pPr>
        <w:pStyle w:val="a2"/>
        <w:ind w:leftChars="0" w:left="0"/>
        <w:jc w:val="left"/>
      </w:pPr>
    </w:p>
    <w:p w14:paraId="5CEAC2BF" w14:textId="489794F8" w:rsidR="004A108D" w:rsidRPr="00C8323D" w:rsidRDefault="001C68BF" w:rsidP="006A0C22">
      <w:pPr>
        <w:pStyle w:val="2"/>
        <w:ind w:hanging="1286"/>
        <w:rPr>
          <w:lang w:val="en-US"/>
        </w:rPr>
      </w:pPr>
      <w:bookmarkStart w:id="220" w:name="_Toc355695912"/>
      <w:bookmarkStart w:id="221" w:name="_Toc23164999"/>
      <w:bookmarkStart w:id="222" w:name="_Toc191909580"/>
      <w:r w:rsidRPr="00C8323D">
        <w:rPr>
          <w:lang w:val="en-US"/>
        </w:rPr>
        <w:t>Information collection method</w:t>
      </w:r>
      <w:bookmarkEnd w:id="220"/>
      <w:bookmarkEnd w:id="221"/>
      <w:bookmarkEnd w:id="222"/>
    </w:p>
    <w:p w14:paraId="353E05E2" w14:textId="1594E4B7" w:rsidR="004A108D" w:rsidRPr="00C8323D" w:rsidRDefault="00947820" w:rsidP="009E5CEB">
      <w:pPr>
        <w:pStyle w:val="3"/>
        <w:rPr>
          <w:lang w:val="en-US"/>
        </w:rPr>
      </w:pPr>
      <w:bookmarkStart w:id="223" w:name="_Ref266950888"/>
      <w:bookmarkStart w:id="224" w:name="_Ref266950891"/>
      <w:bookmarkStart w:id="225" w:name="_Toc336956528"/>
      <w:bookmarkStart w:id="226" w:name="_Toc355695913"/>
      <w:bookmarkStart w:id="227" w:name="_Toc23165000"/>
      <w:bookmarkStart w:id="228" w:name="_Toc191909581"/>
      <w:r>
        <w:rPr>
          <w:lang w:val="en-US"/>
        </w:rPr>
        <w:t>The method for</w:t>
      </w:r>
      <w:r w:rsidR="00151A7A">
        <w:rPr>
          <w:lang w:val="en-US"/>
        </w:rPr>
        <w:t xml:space="preserve"> collecting log files</w:t>
      </w:r>
      <w:r w:rsidR="001C68BF" w:rsidRPr="00C8323D">
        <w:rPr>
          <w:lang w:val="en-US"/>
        </w:rPr>
        <w:t xml:space="preserve"> (</w:t>
      </w:r>
      <w:r w:rsidR="007B6F3E">
        <w:rPr>
          <w:lang w:val="en-US"/>
        </w:rPr>
        <w:t>csgetras</w:t>
      </w:r>
      <w:r w:rsidR="001C68BF" w:rsidRPr="00C8323D">
        <w:rPr>
          <w:lang w:val="en-US"/>
        </w:rPr>
        <w:t>)</w:t>
      </w:r>
      <w:bookmarkEnd w:id="223"/>
      <w:bookmarkEnd w:id="224"/>
      <w:bookmarkEnd w:id="225"/>
      <w:bookmarkEnd w:id="226"/>
      <w:bookmarkEnd w:id="227"/>
      <w:bookmarkEnd w:id="228"/>
    </w:p>
    <w:p w14:paraId="2774898B" w14:textId="432D2D9E" w:rsidR="004A108D" w:rsidRPr="00C8323D" w:rsidRDefault="001C68BF" w:rsidP="006A0C22">
      <w:pPr>
        <w:pStyle w:val="4"/>
        <w:ind w:hanging="3275"/>
        <w:rPr>
          <w:lang w:val="en-US"/>
        </w:rPr>
      </w:pPr>
      <w:bookmarkStart w:id="229" w:name="_Toc23165001"/>
      <w:bookmarkStart w:id="230" w:name="_Toc191909582"/>
      <w:r w:rsidRPr="00C8323D">
        <w:rPr>
          <w:lang w:val="en-US"/>
        </w:rPr>
        <w:t>Overview</w:t>
      </w:r>
      <w:bookmarkEnd w:id="229"/>
      <w:bookmarkEnd w:id="230"/>
    </w:p>
    <w:p w14:paraId="4A83F341" w14:textId="77777777" w:rsidR="00A07448" w:rsidRDefault="00A07448" w:rsidP="00A07448">
      <w:pPr>
        <w:pStyle w:val="default"/>
        <w:ind w:left="424"/>
        <w:jc w:val="left"/>
        <w:rPr>
          <w:lang w:val="en-US" w:eastAsia="ja-JP"/>
        </w:rPr>
      </w:pPr>
      <w:bookmarkStart w:id="231" w:name="_Toc336956530"/>
      <w:bookmarkStart w:id="232" w:name="_Toc355695915"/>
      <w:r>
        <w:rPr>
          <w:lang w:val="en-US" w:eastAsia="ja-JP"/>
        </w:rPr>
        <w:t>I</w:t>
      </w:r>
      <w:r w:rsidRPr="006E1201">
        <w:rPr>
          <w:lang w:val="en-US" w:eastAsia="ja-JP"/>
        </w:rPr>
        <w:t xml:space="preserve">n the directory specified in the </w:t>
      </w:r>
      <w:r w:rsidRPr="0095095F">
        <w:rPr>
          <w:rFonts w:ascii="Courier New" w:hAnsi="Courier New" w:cs="Courier New"/>
          <w:lang w:val="en-US" w:eastAsia="ja-JP"/>
        </w:rPr>
        <w:t>dir</w:t>
      </w:r>
      <w:r w:rsidRPr="006E1201">
        <w:rPr>
          <w:lang w:val="en-US" w:eastAsia="ja-JP"/>
        </w:rPr>
        <w:t xml:space="preserve"> option of this command</w:t>
      </w:r>
      <w:r>
        <w:rPr>
          <w:lang w:val="en-US" w:eastAsia="ja-JP"/>
        </w:rPr>
        <w:t>,</w:t>
      </w:r>
      <w:r w:rsidRPr="006E1201">
        <w:rPr>
          <w:lang w:val="en-US" w:eastAsia="ja-JP"/>
        </w:rPr>
        <w:t xml:space="preserve"> </w:t>
      </w:r>
      <w:r>
        <w:rPr>
          <w:lang w:val="en-US" w:eastAsia="ja-JP"/>
        </w:rPr>
        <w:t>c</w:t>
      </w:r>
      <w:r w:rsidRPr="006E1201">
        <w:rPr>
          <w:lang w:val="en-US" w:eastAsia="ja-JP"/>
        </w:rPr>
        <w:t>reate an archive file (</w:t>
      </w:r>
      <w:r w:rsidRPr="0095095F">
        <w:rPr>
          <w:rFonts w:ascii="Courier New" w:hAnsi="Courier New" w:cs="Courier New"/>
          <w:lang w:val="en-US" w:eastAsia="ja-JP"/>
        </w:rPr>
        <w:t>Common_csgetras.jar</w:t>
      </w:r>
      <w:r w:rsidRPr="006E1201">
        <w:rPr>
          <w:lang w:val="en-US" w:eastAsia="ja-JP"/>
        </w:rPr>
        <w:t xml:space="preserve">) that collects and compresses </w:t>
      </w:r>
      <w:r>
        <w:rPr>
          <w:lang w:val="en-US" w:eastAsia="ja-JP"/>
        </w:rPr>
        <w:t>error</w:t>
      </w:r>
      <w:r w:rsidRPr="006E1201">
        <w:rPr>
          <w:lang w:val="en-US" w:eastAsia="ja-JP"/>
        </w:rPr>
        <w:t xml:space="preserve"> information.</w:t>
      </w:r>
    </w:p>
    <w:p w14:paraId="4317EEF0" w14:textId="77777777" w:rsidR="00A07448" w:rsidRDefault="00A07448" w:rsidP="00A07448">
      <w:pPr>
        <w:pStyle w:val="default"/>
        <w:ind w:left="424"/>
        <w:jc w:val="left"/>
        <w:rPr>
          <w:highlight w:val="yellow"/>
          <w:lang w:val="en-US" w:eastAsia="ja-JP"/>
        </w:rPr>
      </w:pPr>
      <w:r>
        <w:rPr>
          <w:lang w:val="en-US" w:eastAsia="ja-JP"/>
        </w:rPr>
        <w:t>I</w:t>
      </w:r>
      <w:r w:rsidRPr="006E1201">
        <w:rPr>
          <w:lang w:val="en-US" w:eastAsia="ja-JP"/>
        </w:rPr>
        <w:t xml:space="preserve">f the directory specified in the </w:t>
      </w:r>
      <w:r w:rsidRPr="0095095F">
        <w:rPr>
          <w:rFonts w:ascii="Courier New" w:hAnsi="Courier New" w:cs="Courier New"/>
          <w:lang w:val="en-US" w:eastAsia="ja-JP"/>
        </w:rPr>
        <w:t>dir</w:t>
      </w:r>
      <w:r w:rsidRPr="006E1201">
        <w:rPr>
          <w:lang w:val="en-US" w:eastAsia="ja-JP"/>
        </w:rPr>
        <w:t xml:space="preserve"> option</w:t>
      </w:r>
      <w:r>
        <w:rPr>
          <w:lang w:val="en-US" w:eastAsia="ja-JP"/>
        </w:rPr>
        <w:t xml:space="preserve"> </w:t>
      </w:r>
      <w:r w:rsidRPr="006E1201">
        <w:rPr>
          <w:lang w:val="en-US" w:eastAsia="ja-JP"/>
        </w:rPr>
        <w:t>does not exist</w:t>
      </w:r>
      <w:r>
        <w:rPr>
          <w:lang w:val="en-US" w:eastAsia="ja-JP"/>
        </w:rPr>
        <w:t>,</w:t>
      </w:r>
      <w:r w:rsidRPr="006E1201">
        <w:rPr>
          <w:lang w:val="en-US" w:eastAsia="ja-JP"/>
        </w:rPr>
        <w:t xml:space="preserve"> </w:t>
      </w:r>
      <w:r>
        <w:rPr>
          <w:lang w:val="en-US" w:eastAsia="ja-JP"/>
        </w:rPr>
        <w:t>c</w:t>
      </w:r>
      <w:r w:rsidRPr="006E1201">
        <w:rPr>
          <w:lang w:val="en-US" w:eastAsia="ja-JP"/>
        </w:rPr>
        <w:t>reate</w:t>
      </w:r>
      <w:r>
        <w:rPr>
          <w:lang w:val="en-US" w:eastAsia="ja-JP"/>
        </w:rPr>
        <w:t xml:space="preserve"> it</w:t>
      </w:r>
      <w:r w:rsidRPr="006E1201">
        <w:rPr>
          <w:lang w:val="en-US" w:eastAsia="ja-JP"/>
        </w:rPr>
        <w:t>.</w:t>
      </w:r>
    </w:p>
    <w:p w14:paraId="6B75B1ED" w14:textId="77777777" w:rsidR="00201172" w:rsidRPr="00C8323D" w:rsidRDefault="00201172" w:rsidP="00361970">
      <w:pPr>
        <w:pStyle w:val="default"/>
        <w:tabs>
          <w:tab w:val="left" w:pos="869"/>
        </w:tabs>
        <w:jc w:val="left"/>
        <w:rPr>
          <w:lang w:val="en-US"/>
        </w:rPr>
      </w:pPr>
    </w:p>
    <w:p w14:paraId="1D37CD68" w14:textId="384FCAEC" w:rsidR="004A108D" w:rsidRPr="00C8323D" w:rsidRDefault="00201172" w:rsidP="006A0C22">
      <w:pPr>
        <w:pStyle w:val="4"/>
        <w:ind w:hanging="3275"/>
        <w:rPr>
          <w:lang w:val="en-US"/>
        </w:rPr>
      </w:pPr>
      <w:bookmarkStart w:id="233" w:name="_Toc23165002"/>
      <w:bookmarkStart w:id="234" w:name="_Toc191909583"/>
      <w:r w:rsidRPr="00C8323D">
        <w:rPr>
          <w:lang w:val="en-US"/>
        </w:rPr>
        <w:t>Objectives</w:t>
      </w:r>
      <w:bookmarkEnd w:id="231"/>
      <w:bookmarkEnd w:id="232"/>
      <w:bookmarkEnd w:id="233"/>
      <w:bookmarkEnd w:id="234"/>
    </w:p>
    <w:p w14:paraId="00CFCF73" w14:textId="77777777" w:rsidR="004A108D" w:rsidRPr="00C8323D" w:rsidRDefault="00D7169F" w:rsidP="00361970">
      <w:pPr>
        <w:pStyle w:val="default"/>
        <w:ind w:leftChars="202" w:left="424"/>
        <w:jc w:val="left"/>
        <w:rPr>
          <w:lang w:val="en-US" w:eastAsia="ja-JP"/>
        </w:rPr>
      </w:pPr>
      <w:r w:rsidRPr="00201172">
        <w:rPr>
          <w:rFonts w:hint="eastAsia"/>
          <w:lang w:val="en-US" w:eastAsia="ja-JP"/>
        </w:rPr>
        <w:t xml:space="preserve">To </w:t>
      </w:r>
      <w:r w:rsidR="001C68BF" w:rsidRPr="00201172">
        <w:rPr>
          <w:lang w:val="en-US"/>
        </w:rPr>
        <w:t xml:space="preserve">collect the log files, databases, and other information required to analyze </w:t>
      </w:r>
      <w:r w:rsidR="00A54B21" w:rsidRPr="00201172">
        <w:rPr>
          <w:lang w:val="en-US"/>
        </w:rPr>
        <w:t>Common Services</w:t>
      </w:r>
      <w:r w:rsidR="001C68BF" w:rsidRPr="00201172">
        <w:rPr>
          <w:lang w:val="en-US"/>
        </w:rPr>
        <w:t xml:space="preserve"> errors from the operating environment in a single operation</w:t>
      </w:r>
      <w:r w:rsidRPr="00201172">
        <w:rPr>
          <w:rFonts w:hint="eastAsia"/>
          <w:lang w:val="en-US" w:eastAsia="ja-JP"/>
        </w:rPr>
        <w:t>, to ensure smooth customer support.</w:t>
      </w:r>
    </w:p>
    <w:p w14:paraId="3F5618E3" w14:textId="77777777" w:rsidR="004A108D" w:rsidRPr="00C8323D" w:rsidRDefault="004A108D" w:rsidP="00361970">
      <w:pPr>
        <w:pStyle w:val="default"/>
        <w:jc w:val="left"/>
        <w:rPr>
          <w:lang w:val="en-US"/>
        </w:rPr>
      </w:pPr>
    </w:p>
    <w:p w14:paraId="65059973" w14:textId="1891039E" w:rsidR="004A108D" w:rsidRPr="00C8323D" w:rsidRDefault="001C68BF" w:rsidP="006A0C22">
      <w:pPr>
        <w:pStyle w:val="4"/>
        <w:ind w:hanging="3275"/>
        <w:rPr>
          <w:lang w:val="en-US"/>
        </w:rPr>
      </w:pPr>
      <w:bookmarkStart w:id="235" w:name="_Toc336956531"/>
      <w:bookmarkStart w:id="236" w:name="_Toc355695916"/>
      <w:bookmarkStart w:id="237" w:name="_Toc23165003"/>
      <w:bookmarkStart w:id="238" w:name="_Toc191909584"/>
      <w:r w:rsidRPr="00C8323D">
        <w:rPr>
          <w:lang w:val="en-US"/>
        </w:rPr>
        <w:t>Prerequisites</w:t>
      </w:r>
      <w:bookmarkEnd w:id="235"/>
      <w:bookmarkEnd w:id="236"/>
      <w:bookmarkEnd w:id="237"/>
      <w:bookmarkEnd w:id="238"/>
    </w:p>
    <w:p w14:paraId="22DCC60B" w14:textId="2B9A705E" w:rsidR="001C68BF" w:rsidRPr="00201172" w:rsidRDefault="001C68BF" w:rsidP="00361970">
      <w:pPr>
        <w:pStyle w:val="default"/>
        <w:numPr>
          <w:ilvl w:val="0"/>
          <w:numId w:val="3"/>
        </w:numPr>
        <w:ind w:left="709" w:hanging="283"/>
        <w:jc w:val="left"/>
        <w:rPr>
          <w:lang w:val="en-US"/>
        </w:rPr>
      </w:pPr>
      <w:r w:rsidRPr="00201172">
        <w:rPr>
          <w:lang w:val="en-US"/>
        </w:rPr>
        <w:t xml:space="preserve">The logged-in user must have </w:t>
      </w:r>
      <w:r w:rsidR="00D7169F" w:rsidRPr="00201172">
        <w:rPr>
          <w:rFonts w:hint="eastAsia"/>
          <w:lang w:val="en-US" w:eastAsia="ja-JP"/>
        </w:rPr>
        <w:t xml:space="preserve">the </w:t>
      </w:r>
      <w:r w:rsidR="00E85AD2">
        <w:rPr>
          <w:lang w:val="en-US"/>
        </w:rPr>
        <w:t>root</w:t>
      </w:r>
      <w:r w:rsidR="00E85AD2" w:rsidRPr="00201172">
        <w:rPr>
          <w:lang w:val="en-US"/>
        </w:rPr>
        <w:t xml:space="preserve"> </w:t>
      </w:r>
      <w:r w:rsidR="00D7169F" w:rsidRPr="00201172">
        <w:rPr>
          <w:rFonts w:hint="eastAsia"/>
          <w:lang w:val="en-US" w:eastAsia="ja-JP"/>
        </w:rPr>
        <w:t xml:space="preserve">permission </w:t>
      </w:r>
      <w:r w:rsidRPr="00201172">
        <w:rPr>
          <w:lang w:val="en-US"/>
        </w:rPr>
        <w:t xml:space="preserve">or </w:t>
      </w:r>
      <w:r w:rsidR="00D7169F" w:rsidRPr="00201172">
        <w:rPr>
          <w:rFonts w:hint="eastAsia"/>
          <w:lang w:val="en-US" w:eastAsia="ja-JP"/>
        </w:rPr>
        <w:t xml:space="preserve">an </w:t>
      </w:r>
      <w:r w:rsidRPr="00201172">
        <w:rPr>
          <w:lang w:val="en-US"/>
        </w:rPr>
        <w:t>equivalent permission.</w:t>
      </w:r>
    </w:p>
    <w:p w14:paraId="0AA651BE" w14:textId="77777777" w:rsidR="001C68BF" w:rsidRPr="00201172" w:rsidRDefault="00A54B21" w:rsidP="00361970">
      <w:pPr>
        <w:pStyle w:val="default"/>
        <w:numPr>
          <w:ilvl w:val="0"/>
          <w:numId w:val="3"/>
        </w:numPr>
        <w:ind w:left="709" w:hanging="283"/>
        <w:jc w:val="left"/>
        <w:rPr>
          <w:lang w:val="en-US"/>
        </w:rPr>
      </w:pPr>
      <w:r w:rsidRPr="00201172">
        <w:rPr>
          <w:lang w:val="en-US" w:eastAsia="ja-JP"/>
        </w:rPr>
        <w:t>Common Services</w:t>
      </w:r>
      <w:r w:rsidR="00D7169F" w:rsidRPr="00201172">
        <w:rPr>
          <w:rFonts w:hint="eastAsia"/>
          <w:lang w:val="en-US" w:eastAsia="ja-JP"/>
        </w:rPr>
        <w:t xml:space="preserve"> must be </w:t>
      </w:r>
      <w:r w:rsidR="00D7169F" w:rsidRPr="00201172">
        <w:rPr>
          <w:lang w:val="en-US" w:eastAsia="ja-JP"/>
        </w:rPr>
        <w:t>installed</w:t>
      </w:r>
      <w:r w:rsidR="00D7169F" w:rsidRPr="00201172">
        <w:rPr>
          <w:rFonts w:hint="eastAsia"/>
          <w:lang w:val="en-US" w:eastAsia="ja-JP"/>
        </w:rPr>
        <w:t xml:space="preserve"> on the </w:t>
      </w:r>
      <w:r w:rsidR="001C68BF" w:rsidRPr="00201172">
        <w:rPr>
          <w:lang w:val="en-US"/>
        </w:rPr>
        <w:t xml:space="preserve">machine </w:t>
      </w:r>
      <w:r w:rsidR="00D7169F" w:rsidRPr="00201172">
        <w:rPr>
          <w:rFonts w:hint="eastAsia"/>
          <w:lang w:val="en-US" w:eastAsia="ja-JP"/>
        </w:rPr>
        <w:t>where the command is used</w:t>
      </w:r>
      <w:r w:rsidR="001C68BF" w:rsidRPr="00201172">
        <w:rPr>
          <w:lang w:val="en-US"/>
        </w:rPr>
        <w:t>.</w:t>
      </w:r>
    </w:p>
    <w:p w14:paraId="299A8CEA" w14:textId="77777777" w:rsidR="001C68BF" w:rsidRPr="00201172" w:rsidRDefault="001C68BF" w:rsidP="00361970">
      <w:pPr>
        <w:pStyle w:val="default"/>
        <w:numPr>
          <w:ilvl w:val="0"/>
          <w:numId w:val="3"/>
        </w:numPr>
        <w:ind w:left="709" w:hanging="283"/>
        <w:jc w:val="left"/>
        <w:rPr>
          <w:lang w:val="en-US"/>
        </w:rPr>
      </w:pPr>
      <w:r w:rsidRPr="00201172">
        <w:rPr>
          <w:lang w:val="en-US"/>
        </w:rPr>
        <w:t>Java must be available in the environment where the command is used.</w:t>
      </w:r>
    </w:p>
    <w:p w14:paraId="291CAAE6" w14:textId="77777777" w:rsidR="00D55C00" w:rsidRPr="00C8323D" w:rsidRDefault="00D55C00" w:rsidP="00361970">
      <w:pPr>
        <w:pStyle w:val="default"/>
        <w:jc w:val="left"/>
        <w:rPr>
          <w:lang w:val="en-US"/>
        </w:rPr>
      </w:pPr>
    </w:p>
    <w:p w14:paraId="4BD514BE" w14:textId="3F30B8D2" w:rsidR="004A108D" w:rsidRPr="00C8323D" w:rsidRDefault="001C68BF" w:rsidP="006A0C22">
      <w:pPr>
        <w:pStyle w:val="4"/>
        <w:ind w:hanging="3275"/>
        <w:rPr>
          <w:lang w:val="en-US"/>
        </w:rPr>
      </w:pPr>
      <w:bookmarkStart w:id="239" w:name="_Toc336956532"/>
      <w:bookmarkStart w:id="240" w:name="_Toc355695917"/>
      <w:bookmarkStart w:id="241" w:name="_Toc23165004"/>
      <w:bookmarkStart w:id="242" w:name="_Toc191909585"/>
      <w:r w:rsidRPr="00C8323D">
        <w:rPr>
          <w:lang w:val="en-US"/>
        </w:rPr>
        <w:t>Us</w:t>
      </w:r>
      <w:r w:rsidR="0062096C">
        <w:rPr>
          <w:lang w:val="en-US"/>
        </w:rPr>
        <w:t>age</w:t>
      </w:r>
      <w:bookmarkEnd w:id="239"/>
      <w:bookmarkEnd w:id="240"/>
      <w:bookmarkEnd w:id="241"/>
      <w:bookmarkEnd w:id="242"/>
    </w:p>
    <w:p w14:paraId="48899909" w14:textId="77777777" w:rsidR="004A108D" w:rsidRPr="00C8323D" w:rsidRDefault="000B4FC2" w:rsidP="00361970">
      <w:pPr>
        <w:pStyle w:val="default"/>
        <w:ind w:leftChars="135" w:left="283"/>
        <w:jc w:val="left"/>
        <w:rPr>
          <w:lang w:val="en-US" w:eastAsia="ja-JP"/>
        </w:rPr>
      </w:pPr>
      <w:r>
        <w:rPr>
          <w:lang w:val="en-US"/>
        </w:rPr>
        <w:t xml:space="preserve">(1) </w:t>
      </w:r>
      <w:r w:rsidR="001C68BF" w:rsidRPr="00C8323D">
        <w:rPr>
          <w:lang w:val="en-US"/>
        </w:rPr>
        <w:t>Example</w:t>
      </w:r>
    </w:p>
    <w:p w14:paraId="61C0CA34" w14:textId="77777777" w:rsidR="00565FBA" w:rsidRPr="00C8323D" w:rsidRDefault="001C68BF" w:rsidP="00361970">
      <w:pPr>
        <w:pStyle w:val="default"/>
        <w:numPr>
          <w:ilvl w:val="0"/>
          <w:numId w:val="3"/>
        </w:numPr>
        <w:ind w:left="709" w:hanging="283"/>
        <w:jc w:val="left"/>
        <w:rPr>
          <w:lang w:val="en-US"/>
        </w:rPr>
      </w:pPr>
      <w:r w:rsidRPr="00C8323D">
        <w:rPr>
          <w:lang w:val="en-US"/>
        </w:rPr>
        <w:t xml:space="preserve">In </w:t>
      </w:r>
      <w:r w:rsidR="00201172">
        <w:rPr>
          <w:rFonts w:hint="eastAsia"/>
          <w:lang w:val="en-US" w:eastAsia="ja-JP"/>
        </w:rPr>
        <w:t>Linux</w:t>
      </w:r>
      <w:r w:rsidRPr="00C8323D">
        <w:rPr>
          <w:lang w:val="en-US"/>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61"/>
      </w:tblGrid>
      <w:tr w:rsidR="00565FBA" w:rsidRPr="00C8323D" w14:paraId="5285EBCC" w14:textId="77777777" w:rsidTr="00365498">
        <w:tc>
          <w:tcPr>
            <w:tcW w:w="9552" w:type="dxa"/>
          </w:tcPr>
          <w:p w14:paraId="3C1A2839" w14:textId="6CF6F412" w:rsidR="00565FBA" w:rsidRPr="00C8323D" w:rsidRDefault="00201172" w:rsidP="006638C5">
            <w:pPr>
              <w:pStyle w:val="default"/>
              <w:jc w:val="left"/>
              <w:rPr>
                <w:lang w:val="en-US" w:eastAsia="ja-JP"/>
              </w:rPr>
            </w:pPr>
            <w:r>
              <w:rPr>
                <w:rFonts w:hint="eastAsia"/>
                <w:i/>
                <w:lang w:val="en-US" w:eastAsia="ja-JP"/>
              </w:rPr>
              <w:t>&lt;</w:t>
            </w:r>
            <w:r>
              <w:rPr>
                <w:i/>
                <w:lang w:val="en-US" w:eastAsia="ja-JP"/>
              </w:rPr>
              <w:t>install-dir</w:t>
            </w:r>
            <w:r w:rsidR="00F64801">
              <w:rPr>
                <w:i/>
                <w:lang w:val="en-US" w:eastAsia="ja-JP"/>
              </w:rPr>
              <w:t>ectory</w:t>
            </w:r>
            <w:r>
              <w:rPr>
                <w:i/>
                <w:lang w:val="en-US" w:eastAsia="ja-JP"/>
              </w:rPr>
              <w:t>&gt;</w:t>
            </w:r>
            <w:r w:rsidRPr="003C73F7">
              <w:rPr>
                <w:iCs/>
                <w:lang w:val="en-US" w:eastAsia="ja-JP"/>
              </w:rPr>
              <w:t>/utility/bin/</w:t>
            </w:r>
            <w:r w:rsidRPr="003C73F7">
              <w:rPr>
                <w:rFonts w:hint="eastAsia"/>
                <w:iCs/>
                <w:lang w:val="en-US"/>
              </w:rPr>
              <w:t>csgetras.sh -dir</w:t>
            </w:r>
            <w:r w:rsidRPr="00201172">
              <w:rPr>
                <w:rFonts w:hint="eastAsia"/>
                <w:i/>
                <w:lang w:val="en-US"/>
              </w:rPr>
              <w:t xml:space="preserve"> </w:t>
            </w:r>
            <w:r w:rsidR="00E431DE" w:rsidRPr="006E1201">
              <w:rPr>
                <w:lang w:val="en-US" w:eastAsia="ja-JP"/>
              </w:rPr>
              <w:t>&lt;</w:t>
            </w:r>
            <w:r w:rsidR="00E431DE" w:rsidRPr="006E1201">
              <w:rPr>
                <w:i/>
                <w:iCs/>
                <w:lang w:val="en-US" w:eastAsia="ja-JP"/>
              </w:rPr>
              <w:t>output-directory</w:t>
            </w:r>
            <w:r w:rsidR="00E431DE" w:rsidRPr="006E1201">
              <w:rPr>
                <w:lang w:val="en-US" w:eastAsia="ja-JP"/>
              </w:rPr>
              <w:t>&gt;</w:t>
            </w:r>
          </w:p>
        </w:tc>
      </w:tr>
    </w:tbl>
    <w:p w14:paraId="76B3C9D2" w14:textId="4B954459" w:rsidR="004A108D" w:rsidRPr="00C8323D" w:rsidRDefault="004A108D" w:rsidP="00361970">
      <w:pPr>
        <w:pStyle w:val="default"/>
        <w:jc w:val="left"/>
        <w:rPr>
          <w:lang w:val="en-US"/>
        </w:rPr>
      </w:pPr>
    </w:p>
    <w:p w14:paraId="6A527FE3" w14:textId="02FE26BA" w:rsidR="000B4FC2" w:rsidRPr="00C8323D" w:rsidRDefault="006D28E7" w:rsidP="006A0C22">
      <w:pPr>
        <w:pStyle w:val="default"/>
        <w:ind w:leftChars="100" w:left="210"/>
        <w:jc w:val="left"/>
        <w:rPr>
          <w:lang w:val="en-US" w:eastAsia="ja-JP"/>
        </w:rPr>
      </w:pPr>
      <w:r>
        <w:rPr>
          <w:lang w:val="en-US"/>
        </w:rPr>
        <w:br w:type="page"/>
      </w:r>
      <w:r w:rsidR="000B4FC2">
        <w:rPr>
          <w:lang w:val="en-US"/>
        </w:rPr>
        <w:lastRenderedPageBreak/>
        <w:t xml:space="preserve">(2) </w:t>
      </w:r>
      <w:r w:rsidR="0028640E">
        <w:rPr>
          <w:rFonts w:hint="eastAsia"/>
          <w:lang w:val="en-US" w:eastAsia="ja-JP"/>
        </w:rPr>
        <w:t>O</w:t>
      </w:r>
      <w:r w:rsidR="0028640E">
        <w:rPr>
          <w:lang w:val="en-US" w:eastAsia="ja-JP"/>
        </w:rPr>
        <w:t>ption</w:t>
      </w:r>
    </w:p>
    <w:p w14:paraId="7A011861" w14:textId="77777777" w:rsidR="00201172" w:rsidRPr="00201172" w:rsidRDefault="00201172" w:rsidP="00201172">
      <w:pPr>
        <w:pStyle w:val="default"/>
        <w:ind w:leftChars="202" w:left="424"/>
        <w:jc w:val="left"/>
        <w:rPr>
          <w:lang w:val="en-US"/>
        </w:rPr>
      </w:pPr>
      <w:r>
        <w:rPr>
          <w:lang w:val="en-US"/>
        </w:rPr>
        <w:t xml:space="preserve">- </w:t>
      </w:r>
      <w:r w:rsidRPr="00201172">
        <w:rPr>
          <w:lang w:val="en-US"/>
        </w:rPr>
        <w:t>dir</w:t>
      </w:r>
    </w:p>
    <w:p w14:paraId="2DCEFE39" w14:textId="77777777" w:rsidR="00032A8E" w:rsidRPr="00CA6B79" w:rsidRDefault="00032A8E" w:rsidP="00032A8E">
      <w:pPr>
        <w:pStyle w:val="default"/>
        <w:ind w:leftChars="302" w:left="634"/>
        <w:jc w:val="left"/>
        <w:rPr>
          <w:lang w:val="en-US"/>
        </w:rPr>
      </w:pPr>
      <w:r w:rsidRPr="00CA6B79">
        <w:rPr>
          <w:lang w:val="en-US"/>
        </w:rPr>
        <w:t xml:space="preserve">Specify an absolute path to the directory on the local disk where the collected maintenance information is to be </w:t>
      </w:r>
      <w:r>
        <w:rPr>
          <w:lang w:val="en-US"/>
        </w:rPr>
        <w:t>saved</w:t>
      </w:r>
      <w:r w:rsidRPr="00CA6B79">
        <w:rPr>
          <w:lang w:val="en-US"/>
        </w:rPr>
        <w:t>.</w:t>
      </w:r>
    </w:p>
    <w:p w14:paraId="78FB938A" w14:textId="77777777" w:rsidR="00032A8E" w:rsidRDefault="00032A8E" w:rsidP="00032A8E">
      <w:pPr>
        <w:pStyle w:val="default"/>
        <w:ind w:leftChars="302" w:left="634"/>
        <w:jc w:val="left"/>
        <w:rPr>
          <w:lang w:val="en-US"/>
        </w:rPr>
      </w:pPr>
      <w:r w:rsidRPr="00CA6B79">
        <w:rPr>
          <w:lang w:val="en-US"/>
        </w:rPr>
        <w:t>ASCII printable character code excluding some special characters can be specified for the path.</w:t>
      </w:r>
    </w:p>
    <w:p w14:paraId="6658163B" w14:textId="77777777" w:rsidR="00032A8E" w:rsidRDefault="00032A8E" w:rsidP="00032A8E">
      <w:pPr>
        <w:pStyle w:val="default"/>
        <w:ind w:leftChars="302" w:left="634"/>
        <w:jc w:val="left"/>
        <w:rPr>
          <w:lang w:val="en-US"/>
        </w:rPr>
      </w:pPr>
      <w:r>
        <w:rPr>
          <w:lang w:val="en-US"/>
        </w:rPr>
        <w:t>S</w:t>
      </w:r>
      <w:r w:rsidRPr="00CA6B79">
        <w:rPr>
          <w:lang w:val="en-US"/>
        </w:rPr>
        <w:t>pecial characters that cannot be specified</w:t>
      </w:r>
      <w:r>
        <w:rPr>
          <w:lang w:val="en-US"/>
        </w:rPr>
        <w:t xml:space="preserve"> are as follows: </w:t>
      </w:r>
      <w:r w:rsidRPr="00201172">
        <w:rPr>
          <w:rFonts w:hint="eastAsia"/>
          <w:lang w:val="en-US"/>
        </w:rPr>
        <w:t>\ / : , ; * ? " &lt; &gt; | $ % &amp; ' `</w:t>
      </w:r>
    </w:p>
    <w:p w14:paraId="5C59D470" w14:textId="77777777" w:rsidR="00032A8E" w:rsidRDefault="00032A8E" w:rsidP="00032A8E">
      <w:pPr>
        <w:pStyle w:val="default"/>
        <w:ind w:leftChars="302" w:left="634"/>
        <w:jc w:val="left"/>
        <w:rPr>
          <w:lang w:val="en-US"/>
        </w:rPr>
      </w:pPr>
      <w:r>
        <w:rPr>
          <w:lang w:val="en-US"/>
        </w:rPr>
        <w:t>For Linux</w:t>
      </w:r>
      <w:r w:rsidRPr="00CA6B79">
        <w:rPr>
          <w:lang w:val="en-US"/>
        </w:rPr>
        <w:t xml:space="preserve">, </w:t>
      </w:r>
      <w:r>
        <w:rPr>
          <w:lang w:val="en-US"/>
        </w:rPr>
        <w:t>a slash</w:t>
      </w:r>
      <w:r w:rsidRPr="00CA6B79">
        <w:rPr>
          <w:lang w:val="en-US"/>
        </w:rPr>
        <w:t xml:space="preserve"> (/) can be used as a path separator</w:t>
      </w:r>
      <w:r>
        <w:rPr>
          <w:lang w:val="en-US"/>
        </w:rPr>
        <w:t xml:space="preserve">, but </w:t>
      </w:r>
      <w:r w:rsidRPr="00CA6B79">
        <w:rPr>
          <w:lang w:val="en-US"/>
        </w:rPr>
        <w:t xml:space="preserve">a space </w:t>
      </w:r>
      <w:r>
        <w:rPr>
          <w:lang w:val="en-US"/>
        </w:rPr>
        <w:t xml:space="preserve">cannot be used </w:t>
      </w:r>
      <w:r w:rsidRPr="00CA6B79">
        <w:rPr>
          <w:lang w:val="en-US"/>
        </w:rPr>
        <w:t>in the path.</w:t>
      </w:r>
    </w:p>
    <w:p w14:paraId="7D37A1F4" w14:textId="77777777" w:rsidR="00032A8E" w:rsidRDefault="00032A8E" w:rsidP="00032A8E">
      <w:pPr>
        <w:pStyle w:val="default"/>
        <w:ind w:leftChars="302" w:left="634"/>
        <w:jc w:val="left"/>
        <w:rPr>
          <w:lang w:val="en-US"/>
        </w:rPr>
      </w:pPr>
      <w:r w:rsidRPr="00377A6E">
        <w:rPr>
          <w:lang w:val="en-US"/>
        </w:rPr>
        <w:t>If it is specified so that the output destination cannot be specified in the backup directory, an error message is displayed and the process ends.</w:t>
      </w:r>
    </w:p>
    <w:p w14:paraId="5EBA672C" w14:textId="77777777" w:rsidR="000B4FC2" w:rsidRDefault="000B4FC2" w:rsidP="00201172">
      <w:pPr>
        <w:pStyle w:val="default"/>
        <w:ind w:leftChars="302" w:left="634"/>
        <w:jc w:val="left"/>
        <w:rPr>
          <w:lang w:val="en-US"/>
        </w:rPr>
      </w:pPr>
    </w:p>
    <w:p w14:paraId="3014ECEF" w14:textId="2C5A2173" w:rsidR="000B4FC2" w:rsidRDefault="000B4FC2" w:rsidP="000B4FC2">
      <w:pPr>
        <w:pStyle w:val="default"/>
        <w:ind w:leftChars="135" w:left="283"/>
        <w:jc w:val="left"/>
        <w:rPr>
          <w:lang w:val="en-US" w:eastAsia="ja-JP"/>
        </w:rPr>
      </w:pPr>
      <w:r>
        <w:rPr>
          <w:lang w:val="en-US"/>
        </w:rPr>
        <w:t>(</w:t>
      </w:r>
      <w:r w:rsidR="00621E9F">
        <w:rPr>
          <w:rFonts w:hint="eastAsia"/>
          <w:lang w:val="en-US" w:eastAsia="ja-JP"/>
        </w:rPr>
        <w:t>3</w:t>
      </w:r>
      <w:r>
        <w:rPr>
          <w:lang w:val="en-US"/>
        </w:rPr>
        <w:t xml:space="preserve">) </w:t>
      </w:r>
      <w:r w:rsidR="00745C5B">
        <w:rPr>
          <w:lang w:val="en-US"/>
        </w:rPr>
        <w:t>Return value</w:t>
      </w:r>
    </w:p>
    <w:p w14:paraId="2DD26085" w14:textId="16D13E71" w:rsidR="003C73F7" w:rsidRPr="00C8323D" w:rsidRDefault="003C73F7" w:rsidP="00C84715">
      <w:pPr>
        <w:pStyle w:val="a6"/>
        <w:ind w:left="210"/>
      </w:pPr>
      <w:r w:rsidRPr="00C8323D">
        <w:t xml:space="preserve">Table </w:t>
      </w:r>
      <w:r w:rsidR="00F2545A">
        <w:t>2</w:t>
      </w:r>
      <w:r w:rsidRPr="00C8323D">
        <w:t>-</w:t>
      </w:r>
      <w:r w:rsidRPr="00C8323D">
        <w:fldChar w:fldCharType="begin"/>
      </w:r>
      <w:r w:rsidRPr="00C8323D">
        <w:instrText xml:space="preserve"> SEQ </w:instrText>
      </w:r>
      <w:r w:rsidRPr="00C8323D">
        <w:instrText>表</w:instrText>
      </w:r>
      <w:r w:rsidRPr="00C8323D">
        <w:instrText xml:space="preserve"> \* ARABIC \s 1 </w:instrText>
      </w:r>
      <w:r w:rsidRPr="00C8323D">
        <w:fldChar w:fldCharType="separate"/>
      </w:r>
      <w:r w:rsidR="00FC26E3">
        <w:rPr>
          <w:noProof/>
        </w:rPr>
        <w:t>1</w:t>
      </w:r>
      <w:r w:rsidRPr="00C8323D">
        <w:fldChar w:fldCharType="end"/>
      </w:r>
      <w:r w:rsidRPr="00C8323D">
        <w:t xml:space="preserve"> </w:t>
      </w:r>
      <w:r w:rsidR="009A01C5" w:rsidRPr="00377A6E">
        <w:t xml:space="preserve">Return value </w:t>
      </w:r>
      <w:r w:rsidR="009A01C5">
        <w:t>for the</w:t>
      </w:r>
      <w:r w:rsidR="009A01C5" w:rsidRPr="00377A6E">
        <w:t xml:space="preserve"> </w:t>
      </w:r>
      <w:r w:rsidR="009A01C5" w:rsidRPr="0095095F">
        <w:rPr>
          <w:rFonts w:ascii="Courier New" w:hAnsi="Courier New" w:cs="Courier New"/>
        </w:rPr>
        <w:t>csgetras</w:t>
      </w:r>
      <w:r w:rsidR="009A01C5" w:rsidRPr="00377A6E">
        <w:t xml:space="preserve"> command</w:t>
      </w:r>
      <w:r w:rsidR="009A01C5" w:rsidDel="009A01C5">
        <w:t xml:space="preserve"> </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2693"/>
        <w:gridCol w:w="5511"/>
      </w:tblGrid>
      <w:tr w:rsidR="000B4FC2" w:rsidRPr="00C8323D" w14:paraId="232A5C5F" w14:textId="77777777" w:rsidTr="00080339">
        <w:tc>
          <w:tcPr>
            <w:tcW w:w="2693" w:type="dxa"/>
            <w:shd w:val="clear" w:color="auto" w:fill="D9D9D9"/>
          </w:tcPr>
          <w:p w14:paraId="7ACDA408" w14:textId="021BA69B" w:rsidR="000B4FC2" w:rsidRPr="00C8323D" w:rsidRDefault="0077694F" w:rsidP="00E61B96">
            <w:pPr>
              <w:pStyle w:val="default"/>
              <w:spacing w:line="0" w:lineRule="atLeast"/>
              <w:jc w:val="left"/>
              <w:rPr>
                <w:lang w:val="en-US"/>
              </w:rPr>
            </w:pPr>
            <w:r>
              <w:rPr>
                <w:rFonts w:hint="eastAsia"/>
                <w:lang w:val="en-US" w:eastAsia="ja-JP"/>
              </w:rPr>
              <w:t>R</w:t>
            </w:r>
            <w:r>
              <w:rPr>
                <w:lang w:val="en-US" w:eastAsia="ja-JP"/>
              </w:rPr>
              <w:t>etrun value</w:t>
            </w:r>
          </w:p>
        </w:tc>
        <w:tc>
          <w:tcPr>
            <w:tcW w:w="5511" w:type="dxa"/>
            <w:shd w:val="clear" w:color="auto" w:fill="D9D9D9"/>
          </w:tcPr>
          <w:p w14:paraId="3E1ABF51" w14:textId="79D3478B" w:rsidR="000B4FC2" w:rsidRPr="00C8323D" w:rsidRDefault="0077694F" w:rsidP="00E61B96">
            <w:pPr>
              <w:pStyle w:val="default"/>
              <w:spacing w:line="0" w:lineRule="atLeast"/>
              <w:jc w:val="left"/>
              <w:rPr>
                <w:lang w:val="en-US"/>
              </w:rPr>
            </w:pPr>
            <w:r>
              <w:rPr>
                <w:rFonts w:hint="eastAsia"/>
                <w:lang w:val="en-US" w:eastAsia="ja-JP"/>
              </w:rPr>
              <w:t>R</w:t>
            </w:r>
            <w:r>
              <w:rPr>
                <w:lang w:val="en-US" w:eastAsia="ja-JP"/>
              </w:rPr>
              <w:t>esult</w:t>
            </w:r>
          </w:p>
        </w:tc>
      </w:tr>
      <w:tr w:rsidR="00131CA1" w:rsidRPr="00C8323D" w14:paraId="7DC1F262" w14:textId="77777777" w:rsidTr="000B4FC2">
        <w:tc>
          <w:tcPr>
            <w:tcW w:w="2693" w:type="dxa"/>
            <w:shd w:val="clear" w:color="auto" w:fill="auto"/>
          </w:tcPr>
          <w:p w14:paraId="2B26691A" w14:textId="77777777" w:rsidR="00131CA1" w:rsidRPr="00C8323D" w:rsidRDefault="00131CA1" w:rsidP="00131CA1">
            <w:pPr>
              <w:pStyle w:val="default"/>
              <w:spacing w:line="0" w:lineRule="atLeast"/>
              <w:jc w:val="left"/>
              <w:rPr>
                <w:lang w:val="en-US" w:eastAsia="ja-JP"/>
              </w:rPr>
            </w:pPr>
            <w:r>
              <w:rPr>
                <w:lang w:val="en-US" w:eastAsia="ja-JP"/>
              </w:rPr>
              <w:t>0</w:t>
            </w:r>
          </w:p>
        </w:tc>
        <w:tc>
          <w:tcPr>
            <w:tcW w:w="5511" w:type="dxa"/>
            <w:shd w:val="clear" w:color="auto" w:fill="auto"/>
          </w:tcPr>
          <w:p w14:paraId="7B9AD3F2" w14:textId="396CAB64" w:rsidR="00131CA1" w:rsidRPr="00C8323D" w:rsidRDefault="00131CA1" w:rsidP="00131CA1">
            <w:pPr>
              <w:pStyle w:val="default"/>
              <w:spacing w:line="0" w:lineRule="atLeast"/>
              <w:jc w:val="left"/>
              <w:rPr>
                <w:lang w:val="en-US"/>
              </w:rPr>
            </w:pPr>
            <w:r w:rsidRPr="00377A6E">
              <w:rPr>
                <w:lang w:val="en-US" w:eastAsia="ja-JP"/>
              </w:rPr>
              <w:t>Successful completion</w:t>
            </w:r>
          </w:p>
        </w:tc>
      </w:tr>
      <w:tr w:rsidR="00131CA1" w:rsidRPr="00C8323D" w14:paraId="3C4D86BA" w14:textId="77777777" w:rsidTr="000B4FC2">
        <w:tc>
          <w:tcPr>
            <w:tcW w:w="2693" w:type="dxa"/>
            <w:shd w:val="clear" w:color="auto" w:fill="auto"/>
          </w:tcPr>
          <w:p w14:paraId="147C8307" w14:textId="77777777" w:rsidR="00131CA1" w:rsidRPr="00C8323D" w:rsidRDefault="00131CA1" w:rsidP="00131CA1">
            <w:pPr>
              <w:pStyle w:val="default"/>
              <w:spacing w:line="0" w:lineRule="atLeast"/>
              <w:jc w:val="left"/>
              <w:rPr>
                <w:lang w:val="en-US" w:eastAsia="ja-JP"/>
              </w:rPr>
            </w:pPr>
            <w:r>
              <w:rPr>
                <w:rFonts w:hint="eastAsia"/>
                <w:lang w:val="en-US" w:eastAsia="ja-JP"/>
              </w:rPr>
              <w:t>1</w:t>
            </w:r>
          </w:p>
        </w:tc>
        <w:tc>
          <w:tcPr>
            <w:tcW w:w="5511" w:type="dxa"/>
            <w:shd w:val="clear" w:color="auto" w:fill="auto"/>
          </w:tcPr>
          <w:p w14:paraId="07BB6CE7" w14:textId="18F7EA88" w:rsidR="00131CA1" w:rsidRPr="00C8323D" w:rsidRDefault="00131CA1" w:rsidP="00131CA1">
            <w:pPr>
              <w:pStyle w:val="default"/>
              <w:spacing w:line="0" w:lineRule="atLeast"/>
              <w:jc w:val="left"/>
              <w:rPr>
                <w:lang w:val="en-US"/>
              </w:rPr>
            </w:pPr>
            <w:r w:rsidRPr="00377A6E">
              <w:rPr>
                <w:lang w:val="en-US"/>
              </w:rPr>
              <w:t>Argument error</w:t>
            </w:r>
          </w:p>
        </w:tc>
      </w:tr>
      <w:tr w:rsidR="00131CA1" w:rsidRPr="00C8323D" w14:paraId="3ADF0487" w14:textId="77777777" w:rsidTr="000B4FC2">
        <w:tc>
          <w:tcPr>
            <w:tcW w:w="2693" w:type="dxa"/>
            <w:shd w:val="clear" w:color="auto" w:fill="auto"/>
          </w:tcPr>
          <w:p w14:paraId="053658E1" w14:textId="77777777" w:rsidR="00131CA1" w:rsidRPr="00C8323D" w:rsidRDefault="00131CA1" w:rsidP="00131CA1">
            <w:pPr>
              <w:pStyle w:val="default"/>
              <w:tabs>
                <w:tab w:val="left" w:pos="2750"/>
              </w:tabs>
              <w:spacing w:line="0" w:lineRule="atLeast"/>
              <w:jc w:val="left"/>
              <w:rPr>
                <w:lang w:val="en-US" w:eastAsia="ja-JP"/>
              </w:rPr>
            </w:pPr>
            <w:r>
              <w:rPr>
                <w:rFonts w:hint="eastAsia"/>
                <w:lang w:val="en-US" w:eastAsia="ja-JP"/>
              </w:rPr>
              <w:t>2</w:t>
            </w:r>
          </w:p>
        </w:tc>
        <w:tc>
          <w:tcPr>
            <w:tcW w:w="5511" w:type="dxa"/>
            <w:shd w:val="clear" w:color="auto" w:fill="auto"/>
          </w:tcPr>
          <w:p w14:paraId="10FC51E9" w14:textId="79ED16A7" w:rsidR="00131CA1" w:rsidRPr="00C8323D" w:rsidRDefault="00131CA1" w:rsidP="00131CA1">
            <w:pPr>
              <w:pStyle w:val="default"/>
              <w:spacing w:line="0" w:lineRule="atLeast"/>
              <w:jc w:val="left"/>
              <w:rPr>
                <w:lang w:val="en-US"/>
              </w:rPr>
            </w:pPr>
            <w:r w:rsidRPr="00377A6E">
              <w:rPr>
                <w:lang w:val="en-US"/>
              </w:rPr>
              <w:t>Collection target definition file not exist</w:t>
            </w:r>
            <w:r>
              <w:rPr>
                <w:lang w:val="en-US"/>
              </w:rPr>
              <w:t>ing</w:t>
            </w:r>
          </w:p>
        </w:tc>
      </w:tr>
      <w:tr w:rsidR="00131CA1" w:rsidRPr="00C8323D" w14:paraId="398A195D" w14:textId="77777777" w:rsidTr="000B4FC2">
        <w:tc>
          <w:tcPr>
            <w:tcW w:w="2693" w:type="dxa"/>
            <w:shd w:val="clear" w:color="auto" w:fill="auto"/>
          </w:tcPr>
          <w:p w14:paraId="18BD8151" w14:textId="77777777" w:rsidR="00131CA1" w:rsidRPr="00C8323D" w:rsidRDefault="00131CA1" w:rsidP="00131CA1">
            <w:pPr>
              <w:pStyle w:val="default"/>
              <w:spacing w:line="0" w:lineRule="atLeast"/>
              <w:jc w:val="left"/>
              <w:rPr>
                <w:lang w:val="en-US" w:eastAsia="ja-JP"/>
              </w:rPr>
            </w:pPr>
            <w:r>
              <w:rPr>
                <w:rFonts w:hint="eastAsia"/>
                <w:lang w:val="en-US" w:eastAsia="ja-JP"/>
              </w:rPr>
              <w:t>2</w:t>
            </w:r>
            <w:r>
              <w:rPr>
                <w:lang w:val="en-US" w:eastAsia="ja-JP"/>
              </w:rPr>
              <w:t>55</w:t>
            </w:r>
          </w:p>
        </w:tc>
        <w:tc>
          <w:tcPr>
            <w:tcW w:w="5511" w:type="dxa"/>
            <w:shd w:val="clear" w:color="auto" w:fill="auto"/>
          </w:tcPr>
          <w:p w14:paraId="3916C4D6" w14:textId="178B0E2A" w:rsidR="00131CA1" w:rsidRPr="00C8323D" w:rsidRDefault="00131CA1" w:rsidP="00131CA1">
            <w:pPr>
              <w:pStyle w:val="default"/>
              <w:spacing w:line="0" w:lineRule="atLeast"/>
              <w:jc w:val="left"/>
              <w:rPr>
                <w:lang w:val="en-US"/>
              </w:rPr>
            </w:pPr>
            <w:r w:rsidRPr="00377A6E">
              <w:rPr>
                <w:lang w:val="en-US"/>
              </w:rPr>
              <w:t xml:space="preserve">Abnormal </w:t>
            </w:r>
            <w:r>
              <w:rPr>
                <w:lang w:val="en-US"/>
              </w:rPr>
              <w:t>completion</w:t>
            </w:r>
            <w:r w:rsidRPr="00377A6E">
              <w:rPr>
                <w:lang w:val="en-US"/>
              </w:rPr>
              <w:t xml:space="preserve"> other than </w:t>
            </w:r>
            <w:r>
              <w:rPr>
                <w:lang w:val="en-US"/>
              </w:rPr>
              <w:t xml:space="preserve">the </w:t>
            </w:r>
            <w:r w:rsidRPr="00377A6E">
              <w:rPr>
                <w:lang w:val="en-US"/>
              </w:rPr>
              <w:t>above</w:t>
            </w:r>
          </w:p>
        </w:tc>
      </w:tr>
    </w:tbl>
    <w:p w14:paraId="01FBD38A" w14:textId="77777777" w:rsidR="000B4FC2" w:rsidRDefault="000B4FC2" w:rsidP="00201172">
      <w:pPr>
        <w:pStyle w:val="default"/>
        <w:ind w:leftChars="302" w:left="634"/>
        <w:jc w:val="left"/>
        <w:rPr>
          <w:lang w:val="en-US"/>
        </w:rPr>
      </w:pPr>
    </w:p>
    <w:p w14:paraId="34EF04F0" w14:textId="66BCCEFD" w:rsidR="000B4FC2" w:rsidRDefault="000B4FC2" w:rsidP="000B4FC2">
      <w:pPr>
        <w:pStyle w:val="default"/>
        <w:ind w:leftChars="135" w:left="283"/>
        <w:jc w:val="left"/>
        <w:rPr>
          <w:lang w:val="en-US" w:eastAsia="ja-JP"/>
        </w:rPr>
      </w:pPr>
      <w:r>
        <w:rPr>
          <w:lang w:val="en-US"/>
        </w:rPr>
        <w:t>(</w:t>
      </w:r>
      <w:r w:rsidR="00621E9F">
        <w:rPr>
          <w:lang w:val="en-US"/>
        </w:rPr>
        <w:t>4</w:t>
      </w:r>
      <w:r>
        <w:rPr>
          <w:lang w:val="en-US"/>
        </w:rPr>
        <w:t xml:space="preserve">) </w:t>
      </w:r>
      <w:r w:rsidR="007C0B16">
        <w:rPr>
          <w:rFonts w:hint="eastAsia"/>
          <w:lang w:val="en-US" w:eastAsia="ja-JP"/>
        </w:rPr>
        <w:t>M</w:t>
      </w:r>
      <w:r w:rsidR="007C0B16">
        <w:rPr>
          <w:lang w:val="en-US" w:eastAsia="ja-JP"/>
        </w:rPr>
        <w:t xml:space="preserve">essage </w:t>
      </w:r>
      <w:r w:rsidR="007C0B16">
        <w:rPr>
          <w:rFonts w:hint="eastAsia"/>
          <w:lang w:val="en-US" w:eastAsia="ja-JP"/>
        </w:rPr>
        <w:t>I</w:t>
      </w:r>
      <w:r w:rsidR="007C0B16">
        <w:rPr>
          <w:lang w:val="en-US" w:eastAsia="ja-JP"/>
        </w:rPr>
        <w:t>D</w:t>
      </w:r>
    </w:p>
    <w:p w14:paraId="509D40AF" w14:textId="72B1B32C" w:rsidR="003C73F7" w:rsidRPr="00C8323D" w:rsidRDefault="003C73F7" w:rsidP="00C84715">
      <w:pPr>
        <w:pStyle w:val="a6"/>
        <w:ind w:left="210"/>
      </w:pPr>
      <w:r w:rsidRPr="00C8323D">
        <w:t xml:space="preserve">Table </w:t>
      </w:r>
      <w:r w:rsidR="00F2545A">
        <w:t>2</w:t>
      </w:r>
      <w:r w:rsidRPr="00C8323D">
        <w:t>-</w:t>
      </w:r>
      <w:r w:rsidRPr="00C8323D">
        <w:fldChar w:fldCharType="begin"/>
      </w:r>
      <w:r w:rsidRPr="00C8323D">
        <w:instrText xml:space="preserve"> SEQ </w:instrText>
      </w:r>
      <w:r w:rsidRPr="00C8323D">
        <w:instrText>表</w:instrText>
      </w:r>
      <w:r w:rsidRPr="00C8323D">
        <w:instrText xml:space="preserve"> \* ARABIC \s 1 </w:instrText>
      </w:r>
      <w:r w:rsidRPr="00C8323D">
        <w:fldChar w:fldCharType="separate"/>
      </w:r>
      <w:r w:rsidR="00FC26E3">
        <w:rPr>
          <w:noProof/>
        </w:rPr>
        <w:t>2</w:t>
      </w:r>
      <w:r w:rsidRPr="00C8323D">
        <w:fldChar w:fldCharType="end"/>
      </w:r>
      <w:r w:rsidRPr="00C8323D">
        <w:t xml:space="preserve"> </w:t>
      </w:r>
      <w:r w:rsidR="0016347A" w:rsidRPr="00BB1969">
        <w:t xml:space="preserve">Message ID output by the </w:t>
      </w:r>
      <w:r w:rsidR="0016347A" w:rsidRPr="0095095F">
        <w:rPr>
          <w:rFonts w:ascii="Courier New" w:hAnsi="Courier New" w:cs="Courier New"/>
        </w:rPr>
        <w:t>csgetras</w:t>
      </w:r>
      <w:r w:rsidR="0016347A" w:rsidRPr="00BB1969">
        <w:t xml:space="preserve"> command</w:t>
      </w:r>
      <w:r w:rsidR="0016347A" w:rsidDel="0016347A">
        <w:t xml:space="preserve"> </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1702"/>
        <w:gridCol w:w="3543"/>
        <w:gridCol w:w="4395"/>
      </w:tblGrid>
      <w:tr w:rsidR="000B4FC2" w:rsidRPr="00C8323D" w14:paraId="77F2DD42" w14:textId="77777777" w:rsidTr="00080339">
        <w:tc>
          <w:tcPr>
            <w:tcW w:w="1702" w:type="dxa"/>
            <w:shd w:val="clear" w:color="auto" w:fill="D9D9D9"/>
          </w:tcPr>
          <w:p w14:paraId="3BC74DB8" w14:textId="2F9B23D6" w:rsidR="000B4FC2" w:rsidRPr="00C8323D" w:rsidRDefault="0077694F" w:rsidP="00E61B96">
            <w:pPr>
              <w:pStyle w:val="default"/>
              <w:spacing w:line="0" w:lineRule="atLeast"/>
              <w:jc w:val="left"/>
              <w:rPr>
                <w:lang w:val="en-US" w:eastAsia="ja-JP"/>
              </w:rPr>
            </w:pPr>
            <w:r>
              <w:rPr>
                <w:rFonts w:hint="eastAsia"/>
                <w:lang w:val="en-US" w:eastAsia="ja-JP"/>
              </w:rPr>
              <w:t>M</w:t>
            </w:r>
            <w:r>
              <w:rPr>
                <w:lang w:val="en-US" w:eastAsia="ja-JP"/>
              </w:rPr>
              <w:t>essage ID</w:t>
            </w:r>
          </w:p>
        </w:tc>
        <w:tc>
          <w:tcPr>
            <w:tcW w:w="3543" w:type="dxa"/>
            <w:shd w:val="clear" w:color="auto" w:fill="D9D9D9"/>
          </w:tcPr>
          <w:p w14:paraId="67FD6502" w14:textId="6DBA9996" w:rsidR="000B4FC2" w:rsidRPr="00C8323D" w:rsidRDefault="0077694F" w:rsidP="00E61B96">
            <w:pPr>
              <w:pStyle w:val="default"/>
              <w:spacing w:line="0" w:lineRule="atLeast"/>
              <w:jc w:val="left"/>
              <w:rPr>
                <w:lang w:val="en-US"/>
              </w:rPr>
            </w:pPr>
            <w:r>
              <w:rPr>
                <w:rFonts w:hint="eastAsia"/>
                <w:lang w:val="en-US" w:eastAsia="ja-JP"/>
              </w:rPr>
              <w:t>D</w:t>
            </w:r>
            <w:r>
              <w:rPr>
                <w:lang w:val="en-US" w:eastAsia="ja-JP"/>
              </w:rPr>
              <w:t>escription</w:t>
            </w:r>
          </w:p>
        </w:tc>
        <w:tc>
          <w:tcPr>
            <w:tcW w:w="4395" w:type="dxa"/>
            <w:shd w:val="clear" w:color="auto" w:fill="D9D9D9"/>
          </w:tcPr>
          <w:p w14:paraId="7F18DD68" w14:textId="2AA30F52" w:rsidR="000B4FC2" w:rsidRPr="00C8323D" w:rsidRDefault="0077694F" w:rsidP="00E61B96">
            <w:pPr>
              <w:pStyle w:val="default"/>
              <w:spacing w:line="0" w:lineRule="atLeast"/>
              <w:jc w:val="left"/>
              <w:rPr>
                <w:lang w:val="en-US" w:eastAsia="ja-JP"/>
              </w:rPr>
            </w:pPr>
            <w:r>
              <w:rPr>
                <w:rFonts w:hint="eastAsia"/>
                <w:lang w:val="en-US" w:eastAsia="ja-JP"/>
              </w:rPr>
              <w:t>W</w:t>
            </w:r>
            <w:r>
              <w:rPr>
                <w:lang w:val="en-US" w:eastAsia="ja-JP"/>
              </w:rPr>
              <w:t>orkaround</w:t>
            </w:r>
          </w:p>
        </w:tc>
      </w:tr>
      <w:tr w:rsidR="007B0C88" w:rsidRPr="00C8323D" w14:paraId="18A6CED7" w14:textId="77777777" w:rsidTr="000F4C12">
        <w:tc>
          <w:tcPr>
            <w:tcW w:w="1702" w:type="dxa"/>
            <w:shd w:val="clear" w:color="auto" w:fill="auto"/>
          </w:tcPr>
          <w:p w14:paraId="3B1F1E32" w14:textId="77777777" w:rsidR="007B0C88" w:rsidRPr="00C8323D" w:rsidRDefault="007B0C88" w:rsidP="007B0C88">
            <w:pPr>
              <w:pStyle w:val="default"/>
              <w:spacing w:line="0" w:lineRule="atLeast"/>
              <w:jc w:val="left"/>
              <w:rPr>
                <w:lang w:val="en-US" w:eastAsia="ja-JP"/>
              </w:rPr>
            </w:pPr>
            <w:r>
              <w:rPr>
                <w:rFonts w:hint="eastAsia"/>
                <w:lang w:val="en-US" w:eastAsia="ja-JP"/>
              </w:rPr>
              <w:t>K</w:t>
            </w:r>
            <w:r>
              <w:rPr>
                <w:lang w:val="en-US" w:eastAsia="ja-JP"/>
              </w:rPr>
              <w:t>AOP60001-I</w:t>
            </w:r>
          </w:p>
        </w:tc>
        <w:tc>
          <w:tcPr>
            <w:tcW w:w="3543" w:type="dxa"/>
            <w:shd w:val="clear" w:color="auto" w:fill="auto"/>
          </w:tcPr>
          <w:p w14:paraId="33D62953" w14:textId="77777777" w:rsidR="007B0C88" w:rsidRPr="00C8323D" w:rsidRDefault="007B0C88" w:rsidP="007B0C88">
            <w:pPr>
              <w:pStyle w:val="default"/>
              <w:spacing w:line="0" w:lineRule="atLeast"/>
              <w:jc w:val="left"/>
              <w:rPr>
                <w:lang w:val="en-US"/>
              </w:rPr>
            </w:pPr>
            <w:r w:rsidRPr="000B4FC2">
              <w:rPr>
                <w:lang w:val="en-US"/>
              </w:rPr>
              <w:t>Collection of RAS data for Common Service will now start.</w:t>
            </w:r>
          </w:p>
        </w:tc>
        <w:tc>
          <w:tcPr>
            <w:tcW w:w="4395" w:type="dxa"/>
            <w:shd w:val="clear" w:color="auto" w:fill="auto"/>
          </w:tcPr>
          <w:p w14:paraId="39FC21BB" w14:textId="4C8F9222" w:rsidR="007B0C88" w:rsidRPr="00C8323D" w:rsidRDefault="007B0C88" w:rsidP="007B0C88">
            <w:pPr>
              <w:pStyle w:val="default"/>
              <w:spacing w:line="0" w:lineRule="atLeast"/>
              <w:jc w:val="left"/>
              <w:rPr>
                <w:lang w:val="en-US"/>
              </w:rPr>
            </w:pPr>
            <w:r w:rsidRPr="00BB1969">
              <w:rPr>
                <w:lang w:val="en-US"/>
              </w:rPr>
              <w:t>Unnecessary</w:t>
            </w:r>
          </w:p>
        </w:tc>
      </w:tr>
      <w:tr w:rsidR="007B0C88" w:rsidRPr="00C8323D" w14:paraId="1E45BBB7" w14:textId="77777777" w:rsidTr="000F4C12">
        <w:tc>
          <w:tcPr>
            <w:tcW w:w="1702" w:type="dxa"/>
            <w:shd w:val="clear" w:color="auto" w:fill="auto"/>
          </w:tcPr>
          <w:p w14:paraId="5259C1A8" w14:textId="77777777" w:rsidR="007B0C88" w:rsidRPr="00C8323D" w:rsidRDefault="007B0C88" w:rsidP="007B0C88">
            <w:pPr>
              <w:pStyle w:val="default"/>
              <w:spacing w:line="0" w:lineRule="atLeast"/>
              <w:jc w:val="left"/>
              <w:rPr>
                <w:lang w:val="en-US" w:eastAsia="ja-JP"/>
              </w:rPr>
            </w:pPr>
            <w:r>
              <w:rPr>
                <w:rFonts w:hint="eastAsia"/>
                <w:lang w:val="en-US" w:eastAsia="ja-JP"/>
              </w:rPr>
              <w:t>K</w:t>
            </w:r>
            <w:r>
              <w:rPr>
                <w:lang w:val="en-US" w:eastAsia="ja-JP"/>
              </w:rPr>
              <w:t>AOP60002-I</w:t>
            </w:r>
          </w:p>
        </w:tc>
        <w:tc>
          <w:tcPr>
            <w:tcW w:w="3543" w:type="dxa"/>
            <w:shd w:val="clear" w:color="auto" w:fill="auto"/>
          </w:tcPr>
          <w:p w14:paraId="586722AC" w14:textId="77777777" w:rsidR="007B0C88" w:rsidRPr="00C8323D" w:rsidRDefault="007B0C88" w:rsidP="007B0C88">
            <w:pPr>
              <w:pStyle w:val="default"/>
              <w:spacing w:line="0" w:lineRule="atLeast"/>
              <w:jc w:val="left"/>
              <w:rPr>
                <w:lang w:val="en-US"/>
              </w:rPr>
            </w:pPr>
            <w:r w:rsidRPr="000B4FC2">
              <w:rPr>
                <w:lang w:val="en-US"/>
              </w:rPr>
              <w:t>Collection of RAS data for Common Service was successful.</w:t>
            </w:r>
          </w:p>
        </w:tc>
        <w:tc>
          <w:tcPr>
            <w:tcW w:w="4395" w:type="dxa"/>
            <w:shd w:val="clear" w:color="auto" w:fill="auto"/>
          </w:tcPr>
          <w:p w14:paraId="07A9F5C2" w14:textId="3AE5F7EC" w:rsidR="007B0C88" w:rsidRPr="00C8323D" w:rsidRDefault="007B0C88" w:rsidP="007B0C88">
            <w:pPr>
              <w:pStyle w:val="default"/>
              <w:spacing w:line="0" w:lineRule="atLeast"/>
              <w:jc w:val="left"/>
              <w:rPr>
                <w:lang w:val="en-US"/>
              </w:rPr>
            </w:pPr>
            <w:r w:rsidRPr="00BB1969">
              <w:rPr>
                <w:lang w:val="en-US"/>
              </w:rPr>
              <w:t>Unnecessary</w:t>
            </w:r>
          </w:p>
        </w:tc>
      </w:tr>
      <w:tr w:rsidR="007B0C88" w:rsidRPr="00C8323D" w14:paraId="409C966C" w14:textId="77777777" w:rsidTr="000F4C12">
        <w:tc>
          <w:tcPr>
            <w:tcW w:w="1702" w:type="dxa"/>
            <w:shd w:val="clear" w:color="auto" w:fill="auto"/>
          </w:tcPr>
          <w:p w14:paraId="743F23B5" w14:textId="77777777" w:rsidR="007B0C88" w:rsidRPr="00C8323D" w:rsidRDefault="007B0C88" w:rsidP="007B0C88">
            <w:pPr>
              <w:pStyle w:val="default"/>
              <w:tabs>
                <w:tab w:val="left" w:pos="2750"/>
              </w:tabs>
              <w:spacing w:line="0" w:lineRule="atLeast"/>
              <w:jc w:val="left"/>
              <w:rPr>
                <w:lang w:val="en-US" w:eastAsia="ja-JP"/>
              </w:rPr>
            </w:pPr>
            <w:r>
              <w:rPr>
                <w:rFonts w:hint="eastAsia"/>
                <w:lang w:val="en-US" w:eastAsia="ja-JP"/>
              </w:rPr>
              <w:t>K</w:t>
            </w:r>
            <w:r>
              <w:rPr>
                <w:lang w:val="en-US" w:eastAsia="ja-JP"/>
              </w:rPr>
              <w:t>AOP60311-W</w:t>
            </w:r>
          </w:p>
        </w:tc>
        <w:tc>
          <w:tcPr>
            <w:tcW w:w="3543" w:type="dxa"/>
            <w:shd w:val="clear" w:color="auto" w:fill="auto"/>
          </w:tcPr>
          <w:p w14:paraId="3549DADA" w14:textId="77777777" w:rsidR="007B0C88" w:rsidRPr="00C8323D" w:rsidRDefault="007B0C88" w:rsidP="007B0C88">
            <w:pPr>
              <w:pStyle w:val="default"/>
              <w:spacing w:line="0" w:lineRule="atLeast"/>
              <w:jc w:val="left"/>
              <w:rPr>
                <w:lang w:val="en-US"/>
              </w:rPr>
            </w:pPr>
            <w:r w:rsidRPr="000B4FC2">
              <w:rPr>
                <w:lang w:val="en-US"/>
              </w:rPr>
              <w:t xml:space="preserve">Cannot delete the temporary directory (directory name: </w:t>
            </w:r>
            <w:r w:rsidRPr="003C73F7">
              <w:rPr>
                <w:i/>
                <w:iCs/>
                <w:lang w:val="en-US"/>
              </w:rPr>
              <w:t>{0}</w:t>
            </w:r>
            <w:r w:rsidRPr="000B4FC2">
              <w:rPr>
                <w:lang w:val="en-US"/>
              </w:rPr>
              <w:t>).</w:t>
            </w:r>
          </w:p>
        </w:tc>
        <w:tc>
          <w:tcPr>
            <w:tcW w:w="4395" w:type="dxa"/>
            <w:shd w:val="clear" w:color="auto" w:fill="auto"/>
          </w:tcPr>
          <w:p w14:paraId="6D5DC006" w14:textId="16169501" w:rsidR="007B0C88" w:rsidRPr="00C8323D" w:rsidRDefault="007B0C88" w:rsidP="007B0C88">
            <w:pPr>
              <w:pStyle w:val="default"/>
              <w:spacing w:line="0" w:lineRule="atLeast"/>
              <w:jc w:val="left"/>
              <w:rPr>
                <w:lang w:val="en-US"/>
              </w:rPr>
            </w:pPr>
            <w:r w:rsidRPr="00731EEE">
              <w:rPr>
                <w:lang w:val="en-US"/>
              </w:rPr>
              <w:t xml:space="preserve">Delete the directory indicated by the message. (0: </w:t>
            </w:r>
            <w:r w:rsidRPr="00731EEE">
              <w:rPr>
                <w:i/>
                <w:iCs/>
                <w:lang w:val="en-US"/>
              </w:rPr>
              <w:t>directory-name</w:t>
            </w:r>
            <w:r w:rsidRPr="00731EEE">
              <w:rPr>
                <w:lang w:val="en-US"/>
              </w:rPr>
              <w:t>)</w:t>
            </w:r>
          </w:p>
        </w:tc>
      </w:tr>
      <w:tr w:rsidR="007B0C88" w:rsidRPr="00C8323D" w14:paraId="172F0185" w14:textId="77777777" w:rsidTr="000F4C12">
        <w:tc>
          <w:tcPr>
            <w:tcW w:w="1702" w:type="dxa"/>
            <w:shd w:val="clear" w:color="auto" w:fill="auto"/>
          </w:tcPr>
          <w:p w14:paraId="52438AF8" w14:textId="77777777" w:rsidR="007B0C88" w:rsidRPr="00C8323D" w:rsidRDefault="007B0C88" w:rsidP="007B0C88">
            <w:pPr>
              <w:pStyle w:val="default"/>
              <w:spacing w:line="0" w:lineRule="atLeast"/>
              <w:jc w:val="left"/>
              <w:rPr>
                <w:lang w:val="en-US" w:eastAsia="ja-JP"/>
              </w:rPr>
            </w:pPr>
            <w:r>
              <w:rPr>
                <w:rFonts w:hint="eastAsia"/>
                <w:lang w:val="en-US" w:eastAsia="ja-JP"/>
              </w:rPr>
              <w:t>K</w:t>
            </w:r>
            <w:r>
              <w:rPr>
                <w:lang w:val="en-US" w:eastAsia="ja-JP"/>
              </w:rPr>
              <w:t>AOP60312-W</w:t>
            </w:r>
          </w:p>
        </w:tc>
        <w:tc>
          <w:tcPr>
            <w:tcW w:w="3543" w:type="dxa"/>
            <w:shd w:val="clear" w:color="auto" w:fill="auto"/>
          </w:tcPr>
          <w:p w14:paraId="04372EDA" w14:textId="77777777" w:rsidR="007B0C88" w:rsidRPr="00C8323D" w:rsidRDefault="007B0C88" w:rsidP="007B0C88">
            <w:pPr>
              <w:pStyle w:val="default"/>
              <w:spacing w:line="0" w:lineRule="atLeast"/>
              <w:jc w:val="left"/>
              <w:rPr>
                <w:lang w:val="en-US"/>
              </w:rPr>
            </w:pPr>
            <w:r w:rsidRPr="000B4FC2">
              <w:rPr>
                <w:lang w:val="en-US"/>
              </w:rPr>
              <w:t xml:space="preserve">Cannot archive the directory (directory name: </w:t>
            </w:r>
            <w:r w:rsidRPr="003C73F7">
              <w:rPr>
                <w:i/>
                <w:iCs/>
                <w:lang w:val="en-US"/>
              </w:rPr>
              <w:t>{0}</w:t>
            </w:r>
            <w:r w:rsidRPr="000B4FC2">
              <w:rPr>
                <w:lang w:val="en-US"/>
              </w:rPr>
              <w:t>).</w:t>
            </w:r>
          </w:p>
        </w:tc>
        <w:tc>
          <w:tcPr>
            <w:tcW w:w="4395" w:type="dxa"/>
            <w:shd w:val="clear" w:color="auto" w:fill="auto"/>
          </w:tcPr>
          <w:p w14:paraId="540D241B" w14:textId="614D1A44" w:rsidR="007B0C88" w:rsidRPr="00C8323D" w:rsidRDefault="007B0C88" w:rsidP="007B0C88">
            <w:pPr>
              <w:pStyle w:val="default"/>
              <w:spacing w:line="0" w:lineRule="atLeast"/>
              <w:jc w:val="left"/>
              <w:rPr>
                <w:lang w:val="en-US"/>
              </w:rPr>
            </w:pPr>
            <w:r w:rsidRPr="00731EEE">
              <w:rPr>
                <w:lang w:val="en-US"/>
              </w:rPr>
              <w:t xml:space="preserve">Compress the directory indicated by the message. (0: </w:t>
            </w:r>
            <w:r w:rsidRPr="00731EEE">
              <w:rPr>
                <w:i/>
                <w:iCs/>
                <w:lang w:val="en-US"/>
              </w:rPr>
              <w:t>directory-name</w:t>
            </w:r>
            <w:r w:rsidRPr="00731EEE">
              <w:rPr>
                <w:lang w:val="en-US"/>
              </w:rPr>
              <w:t>)</w:t>
            </w:r>
          </w:p>
        </w:tc>
      </w:tr>
      <w:tr w:rsidR="007B0C88" w:rsidRPr="00C8323D" w14:paraId="43D84A94" w14:textId="77777777" w:rsidTr="000F4C12">
        <w:tc>
          <w:tcPr>
            <w:tcW w:w="1702" w:type="dxa"/>
            <w:shd w:val="clear" w:color="auto" w:fill="auto"/>
          </w:tcPr>
          <w:p w14:paraId="0159F967" w14:textId="77777777" w:rsidR="007B0C88" w:rsidRPr="00C8323D" w:rsidRDefault="007B0C88" w:rsidP="007B0C88">
            <w:pPr>
              <w:pStyle w:val="default"/>
              <w:spacing w:line="0" w:lineRule="atLeast"/>
              <w:jc w:val="left"/>
              <w:rPr>
                <w:lang w:val="en-US" w:eastAsia="ja-JP"/>
              </w:rPr>
            </w:pPr>
            <w:r>
              <w:rPr>
                <w:rFonts w:hint="eastAsia"/>
                <w:lang w:val="en-US" w:eastAsia="ja-JP"/>
              </w:rPr>
              <w:t>K</w:t>
            </w:r>
            <w:r>
              <w:rPr>
                <w:lang w:val="en-US" w:eastAsia="ja-JP"/>
              </w:rPr>
              <w:t>AOP60621-E</w:t>
            </w:r>
          </w:p>
        </w:tc>
        <w:tc>
          <w:tcPr>
            <w:tcW w:w="3543" w:type="dxa"/>
            <w:shd w:val="clear" w:color="auto" w:fill="auto"/>
          </w:tcPr>
          <w:p w14:paraId="73C18CBA" w14:textId="77777777" w:rsidR="007B0C88" w:rsidRPr="00C8323D" w:rsidRDefault="007B0C88" w:rsidP="007B0C88">
            <w:pPr>
              <w:pStyle w:val="default"/>
              <w:spacing w:line="0" w:lineRule="atLeast"/>
              <w:jc w:val="left"/>
              <w:rPr>
                <w:lang w:val="en-US"/>
              </w:rPr>
            </w:pPr>
            <w:r w:rsidRPr="000B4FC2">
              <w:rPr>
                <w:lang w:val="en-US"/>
              </w:rPr>
              <w:t>An option is invalid.usage: csgetras.sh -dir DirectoryName</w:t>
            </w:r>
          </w:p>
        </w:tc>
        <w:tc>
          <w:tcPr>
            <w:tcW w:w="4395" w:type="dxa"/>
            <w:shd w:val="clear" w:color="auto" w:fill="auto"/>
          </w:tcPr>
          <w:p w14:paraId="6340B122" w14:textId="17FF37EB" w:rsidR="007B0C88" w:rsidRPr="00C8323D" w:rsidRDefault="007B0C88" w:rsidP="007B0C88">
            <w:pPr>
              <w:pStyle w:val="default"/>
              <w:spacing w:line="0" w:lineRule="atLeast"/>
              <w:jc w:val="left"/>
              <w:rPr>
                <w:lang w:val="en-US"/>
              </w:rPr>
            </w:pPr>
            <w:r w:rsidRPr="000B4FC2">
              <w:rPr>
                <w:lang w:val="en-US"/>
              </w:rPr>
              <w:t>An option is invalid.</w:t>
            </w:r>
            <w:r>
              <w:rPr>
                <w:lang w:val="en-US"/>
              </w:rPr>
              <w:t xml:space="preserve"> </w:t>
            </w:r>
            <w:r w:rsidRPr="000B4FC2">
              <w:rPr>
                <w:lang w:val="en-US"/>
              </w:rPr>
              <w:t xml:space="preserve">Check the option </w:t>
            </w:r>
            <w:r>
              <w:rPr>
                <w:lang w:val="en-US"/>
              </w:rPr>
              <w:t xml:space="preserve">specified for </w:t>
            </w:r>
            <w:r w:rsidRPr="000B4FC2">
              <w:rPr>
                <w:lang w:val="en-US"/>
              </w:rPr>
              <w:t>the command.</w:t>
            </w:r>
          </w:p>
        </w:tc>
      </w:tr>
      <w:tr w:rsidR="007B0C88" w:rsidRPr="00C8323D" w14:paraId="0B6C7CCB" w14:textId="77777777" w:rsidTr="000F4C12">
        <w:tc>
          <w:tcPr>
            <w:tcW w:w="1702" w:type="dxa"/>
            <w:shd w:val="clear" w:color="auto" w:fill="auto"/>
          </w:tcPr>
          <w:p w14:paraId="5BB1F8D0" w14:textId="77777777" w:rsidR="007B0C88" w:rsidRPr="00C8323D" w:rsidRDefault="007B0C88" w:rsidP="007B0C88">
            <w:pPr>
              <w:pStyle w:val="default"/>
              <w:spacing w:line="0" w:lineRule="atLeast"/>
              <w:jc w:val="left"/>
              <w:rPr>
                <w:lang w:val="en-US" w:eastAsia="ja-JP"/>
              </w:rPr>
            </w:pPr>
            <w:r>
              <w:rPr>
                <w:rFonts w:hint="eastAsia"/>
                <w:lang w:val="en-US" w:eastAsia="ja-JP"/>
              </w:rPr>
              <w:t>K</w:t>
            </w:r>
            <w:r>
              <w:rPr>
                <w:lang w:val="en-US" w:eastAsia="ja-JP"/>
              </w:rPr>
              <w:t>AOP60622-E</w:t>
            </w:r>
          </w:p>
        </w:tc>
        <w:tc>
          <w:tcPr>
            <w:tcW w:w="3543" w:type="dxa"/>
            <w:shd w:val="clear" w:color="auto" w:fill="auto"/>
          </w:tcPr>
          <w:p w14:paraId="55A336BA" w14:textId="77777777" w:rsidR="007B0C88" w:rsidRPr="00C8323D" w:rsidRDefault="007B0C88" w:rsidP="007B0C88">
            <w:pPr>
              <w:pStyle w:val="default"/>
              <w:spacing w:line="0" w:lineRule="atLeast"/>
              <w:jc w:val="left"/>
              <w:rPr>
                <w:lang w:val="en-US"/>
              </w:rPr>
            </w:pPr>
            <w:r w:rsidRPr="000B4FC2">
              <w:rPr>
                <w:lang w:val="en-US"/>
              </w:rPr>
              <w:t xml:space="preserve">Collection of RAS log data Common Service failed (maintenance information: </w:t>
            </w:r>
            <w:r w:rsidRPr="003C73F7">
              <w:rPr>
                <w:i/>
                <w:iCs/>
                <w:lang w:val="en-US"/>
              </w:rPr>
              <w:t>{0}</w:t>
            </w:r>
            <w:r w:rsidRPr="000B4FC2">
              <w:rPr>
                <w:lang w:val="en-US"/>
              </w:rPr>
              <w:t>).</w:t>
            </w:r>
          </w:p>
        </w:tc>
        <w:tc>
          <w:tcPr>
            <w:tcW w:w="4395" w:type="dxa"/>
            <w:shd w:val="clear" w:color="auto" w:fill="auto"/>
          </w:tcPr>
          <w:p w14:paraId="71775E60" w14:textId="06706934" w:rsidR="007B0C88" w:rsidRPr="00C8323D" w:rsidRDefault="007B0C88" w:rsidP="007B0C88">
            <w:pPr>
              <w:pStyle w:val="default"/>
              <w:spacing w:line="0" w:lineRule="atLeast"/>
              <w:jc w:val="left"/>
              <w:rPr>
                <w:lang w:val="en-US" w:eastAsia="ja-JP"/>
              </w:rPr>
            </w:pPr>
            <w:r w:rsidRPr="0052401D">
              <w:rPr>
                <w:lang w:val="en-US" w:eastAsia="ja-JP"/>
              </w:rPr>
              <w:t xml:space="preserve">Solve the problem according to the return value {0} </w:t>
            </w:r>
            <w:r>
              <w:rPr>
                <w:lang w:val="en-US" w:eastAsia="ja-JP"/>
              </w:rPr>
              <w:t xml:space="preserve">of </w:t>
            </w:r>
            <w:r w:rsidRPr="0052401D">
              <w:rPr>
                <w:lang w:val="en-US" w:eastAsia="ja-JP"/>
              </w:rPr>
              <w:t xml:space="preserve">the </w:t>
            </w:r>
            <w:r w:rsidRPr="0095095F">
              <w:rPr>
                <w:rFonts w:ascii="Courier New" w:hAnsi="Courier New" w:cs="Courier New"/>
                <w:lang w:val="en-US" w:eastAsia="ja-JP"/>
              </w:rPr>
              <w:t>csgetras</w:t>
            </w:r>
            <w:r w:rsidRPr="0052401D">
              <w:rPr>
                <w:lang w:val="en-US" w:eastAsia="ja-JP"/>
              </w:rPr>
              <w:t xml:space="preserve"> command.</w:t>
            </w:r>
          </w:p>
        </w:tc>
      </w:tr>
      <w:tr w:rsidR="007B0C88" w:rsidRPr="00C8323D" w14:paraId="6FD99BC9" w14:textId="77777777" w:rsidTr="000F4C12">
        <w:tc>
          <w:tcPr>
            <w:tcW w:w="1702" w:type="dxa"/>
            <w:shd w:val="clear" w:color="auto" w:fill="auto"/>
          </w:tcPr>
          <w:p w14:paraId="5BFC2B38" w14:textId="77777777" w:rsidR="007B0C88" w:rsidRPr="00C8323D" w:rsidRDefault="007B0C88" w:rsidP="007B0C88">
            <w:pPr>
              <w:pStyle w:val="default"/>
              <w:spacing w:line="0" w:lineRule="atLeast"/>
              <w:jc w:val="left"/>
              <w:rPr>
                <w:lang w:val="en-US" w:eastAsia="ja-JP"/>
              </w:rPr>
            </w:pPr>
            <w:r>
              <w:rPr>
                <w:rFonts w:hint="eastAsia"/>
                <w:lang w:val="en-US" w:eastAsia="ja-JP"/>
              </w:rPr>
              <w:t>K</w:t>
            </w:r>
            <w:r>
              <w:rPr>
                <w:lang w:val="en-US" w:eastAsia="ja-JP"/>
              </w:rPr>
              <w:t>AOP60623-E</w:t>
            </w:r>
          </w:p>
        </w:tc>
        <w:tc>
          <w:tcPr>
            <w:tcW w:w="3543" w:type="dxa"/>
            <w:shd w:val="clear" w:color="auto" w:fill="auto"/>
          </w:tcPr>
          <w:p w14:paraId="7412FB60" w14:textId="77777777" w:rsidR="007B0C88" w:rsidRPr="00C8323D" w:rsidRDefault="007B0C88" w:rsidP="007B0C88">
            <w:pPr>
              <w:pStyle w:val="default"/>
              <w:spacing w:line="0" w:lineRule="atLeast"/>
              <w:jc w:val="left"/>
              <w:rPr>
                <w:lang w:val="en-US"/>
              </w:rPr>
            </w:pPr>
            <w:r w:rsidRPr="000F4C12">
              <w:rPr>
                <w:lang w:val="en-US"/>
              </w:rPr>
              <w:t xml:space="preserve">Cannot make the directory (directory name: </w:t>
            </w:r>
            <w:r w:rsidRPr="003C73F7">
              <w:rPr>
                <w:i/>
                <w:iCs/>
                <w:lang w:val="en-US"/>
              </w:rPr>
              <w:t>{0}</w:t>
            </w:r>
            <w:r w:rsidRPr="000F4C12">
              <w:rPr>
                <w:lang w:val="en-US"/>
              </w:rPr>
              <w:t>).</w:t>
            </w:r>
          </w:p>
        </w:tc>
        <w:tc>
          <w:tcPr>
            <w:tcW w:w="4395" w:type="dxa"/>
            <w:shd w:val="clear" w:color="auto" w:fill="auto"/>
          </w:tcPr>
          <w:p w14:paraId="174291A1" w14:textId="738786A5" w:rsidR="007B0C88" w:rsidRPr="00C8323D" w:rsidRDefault="007B0C88" w:rsidP="007B0C88">
            <w:pPr>
              <w:pStyle w:val="default"/>
              <w:spacing w:line="0" w:lineRule="atLeast"/>
              <w:jc w:val="left"/>
              <w:rPr>
                <w:lang w:val="en-US"/>
              </w:rPr>
            </w:pPr>
            <w:r>
              <w:rPr>
                <w:lang w:val="en-US"/>
              </w:rPr>
              <w:t>T</w:t>
            </w:r>
            <w:r w:rsidRPr="0052401D">
              <w:rPr>
                <w:lang w:val="en-US"/>
              </w:rPr>
              <w:t xml:space="preserve">he directory specified in the </w:t>
            </w:r>
            <w:r w:rsidRPr="0095095F">
              <w:rPr>
                <w:rFonts w:ascii="Courier New" w:hAnsi="Courier New" w:cs="Courier New"/>
                <w:lang w:val="en-US"/>
              </w:rPr>
              <w:t>dir</w:t>
            </w:r>
            <w:r w:rsidRPr="0052401D">
              <w:rPr>
                <w:lang w:val="en-US"/>
              </w:rPr>
              <w:t xml:space="preserve"> option </w:t>
            </w:r>
            <w:r>
              <w:rPr>
                <w:lang w:val="en-US"/>
              </w:rPr>
              <w:t>could not be created</w:t>
            </w:r>
            <w:r w:rsidRPr="0052401D">
              <w:rPr>
                <w:lang w:val="en-US"/>
              </w:rPr>
              <w:t xml:space="preserve">. Check if there is a file with the same name and try again. (0: </w:t>
            </w:r>
            <w:r w:rsidRPr="0052401D">
              <w:rPr>
                <w:i/>
                <w:iCs/>
                <w:lang w:val="en-US"/>
              </w:rPr>
              <w:t>value-specified-for-dir-option</w:t>
            </w:r>
            <w:r w:rsidRPr="0052401D">
              <w:rPr>
                <w:lang w:val="en-US"/>
              </w:rPr>
              <w:t>)</w:t>
            </w:r>
          </w:p>
        </w:tc>
      </w:tr>
      <w:tr w:rsidR="007B0C88" w:rsidRPr="00C8323D" w14:paraId="7B172799" w14:textId="77777777" w:rsidTr="000F4C12">
        <w:tc>
          <w:tcPr>
            <w:tcW w:w="1702" w:type="dxa"/>
            <w:shd w:val="clear" w:color="auto" w:fill="auto"/>
          </w:tcPr>
          <w:p w14:paraId="0A3A671B" w14:textId="77777777" w:rsidR="007B0C88" w:rsidRPr="00C8323D" w:rsidRDefault="007B0C88" w:rsidP="007B0C88">
            <w:pPr>
              <w:pStyle w:val="default"/>
              <w:spacing w:line="0" w:lineRule="atLeast"/>
              <w:jc w:val="left"/>
              <w:rPr>
                <w:lang w:val="en-US" w:eastAsia="ja-JP"/>
              </w:rPr>
            </w:pPr>
            <w:r>
              <w:rPr>
                <w:rFonts w:hint="eastAsia"/>
                <w:lang w:val="en-US" w:eastAsia="ja-JP"/>
              </w:rPr>
              <w:t>K</w:t>
            </w:r>
            <w:r>
              <w:rPr>
                <w:lang w:val="en-US" w:eastAsia="ja-JP"/>
              </w:rPr>
              <w:t>AOP60624-E</w:t>
            </w:r>
          </w:p>
        </w:tc>
        <w:tc>
          <w:tcPr>
            <w:tcW w:w="3543" w:type="dxa"/>
            <w:shd w:val="clear" w:color="auto" w:fill="auto"/>
          </w:tcPr>
          <w:p w14:paraId="7D923EA9" w14:textId="77777777" w:rsidR="007B0C88" w:rsidRPr="00C8323D" w:rsidRDefault="007B0C88" w:rsidP="007B0C88">
            <w:pPr>
              <w:pStyle w:val="default"/>
              <w:spacing w:line="0" w:lineRule="atLeast"/>
              <w:jc w:val="left"/>
              <w:rPr>
                <w:lang w:val="en-US"/>
              </w:rPr>
            </w:pPr>
            <w:r w:rsidRPr="000F4C12">
              <w:rPr>
                <w:lang w:val="en-US"/>
              </w:rPr>
              <w:t xml:space="preserve">Output directory is included in the RAS source directory. (directory name: </w:t>
            </w:r>
            <w:r w:rsidRPr="003C73F7">
              <w:rPr>
                <w:i/>
                <w:iCs/>
                <w:lang w:val="en-US"/>
              </w:rPr>
              <w:t>{0}</w:t>
            </w:r>
            <w:r w:rsidRPr="000F4C12">
              <w:rPr>
                <w:lang w:val="en-US"/>
              </w:rPr>
              <w:t>)</w:t>
            </w:r>
          </w:p>
        </w:tc>
        <w:tc>
          <w:tcPr>
            <w:tcW w:w="4395" w:type="dxa"/>
            <w:shd w:val="clear" w:color="auto" w:fill="auto"/>
          </w:tcPr>
          <w:p w14:paraId="6E7AE103" w14:textId="4E74284B" w:rsidR="007B0C88" w:rsidRPr="00C8323D" w:rsidRDefault="007B0C88" w:rsidP="007B0C88">
            <w:pPr>
              <w:pStyle w:val="default"/>
              <w:spacing w:line="0" w:lineRule="atLeast"/>
              <w:jc w:val="left"/>
              <w:rPr>
                <w:lang w:val="en-US"/>
              </w:rPr>
            </w:pPr>
            <w:r w:rsidRPr="000165D3">
              <w:rPr>
                <w:lang w:val="en-US"/>
              </w:rPr>
              <w:t xml:space="preserve">The directory specified in the </w:t>
            </w:r>
            <w:r w:rsidRPr="0095095F">
              <w:rPr>
                <w:rFonts w:ascii="Courier New" w:hAnsi="Courier New" w:cs="Courier New"/>
                <w:lang w:val="en-US"/>
              </w:rPr>
              <w:t>dir</w:t>
            </w:r>
            <w:r w:rsidRPr="000165D3">
              <w:rPr>
                <w:lang w:val="en-US"/>
              </w:rPr>
              <w:t xml:space="preserve"> option already exists in the directory for saving. Specify a different directory and re-execute the command.</w:t>
            </w:r>
          </w:p>
        </w:tc>
      </w:tr>
    </w:tbl>
    <w:p w14:paraId="42570DFF" w14:textId="1BF46F22" w:rsidR="000F4C12" w:rsidRPr="00C8323D" w:rsidRDefault="000F4C12" w:rsidP="00361970">
      <w:pPr>
        <w:pStyle w:val="default"/>
        <w:jc w:val="left"/>
        <w:rPr>
          <w:lang w:val="en-US"/>
        </w:rPr>
      </w:pPr>
    </w:p>
    <w:p w14:paraId="47CF3CF3" w14:textId="00F0E122" w:rsidR="00835ED0" w:rsidRPr="001B6ADB" w:rsidRDefault="00E326BD" w:rsidP="006A0C22">
      <w:pPr>
        <w:pStyle w:val="4"/>
        <w:ind w:hanging="3275"/>
      </w:pPr>
      <w:r>
        <w:rPr>
          <w:lang w:val="en-US"/>
        </w:rPr>
        <w:br w:type="page"/>
      </w:r>
      <w:bookmarkStart w:id="243" w:name="_Toc22824140"/>
      <w:bookmarkStart w:id="244" w:name="_Toc23165005"/>
      <w:bookmarkStart w:id="245" w:name="_Toc24549704"/>
      <w:bookmarkStart w:id="246" w:name="_Toc24552166"/>
      <w:bookmarkStart w:id="247" w:name="_Toc24552243"/>
      <w:bookmarkStart w:id="248" w:name="_Toc24552296"/>
      <w:bookmarkStart w:id="249" w:name="_Toc24552349"/>
      <w:bookmarkStart w:id="250" w:name="_Toc24552401"/>
      <w:bookmarkStart w:id="251" w:name="_Toc23864218"/>
      <w:bookmarkStart w:id="252" w:name="_Toc23165006"/>
      <w:bookmarkStart w:id="253" w:name="_Toc191909586"/>
      <w:bookmarkEnd w:id="243"/>
      <w:bookmarkEnd w:id="244"/>
      <w:bookmarkEnd w:id="245"/>
      <w:bookmarkEnd w:id="246"/>
      <w:bookmarkEnd w:id="247"/>
      <w:bookmarkEnd w:id="248"/>
      <w:bookmarkEnd w:id="249"/>
      <w:bookmarkEnd w:id="250"/>
      <w:r w:rsidR="00EC7B9A" w:rsidRPr="00B61D24">
        <w:lastRenderedPageBreak/>
        <w:t xml:space="preserve">Information output after </w:t>
      </w:r>
      <w:r w:rsidR="00EC7B9A">
        <w:t xml:space="preserve">executing the </w:t>
      </w:r>
      <w:r w:rsidR="00EC7B9A" w:rsidRPr="0095095F">
        <w:rPr>
          <w:rFonts w:ascii="Courier New" w:hAnsi="Courier New" w:cs="Courier New"/>
        </w:rPr>
        <w:t>csgetras</w:t>
      </w:r>
      <w:r w:rsidR="00EC7B9A" w:rsidRPr="00B61D24">
        <w:t xml:space="preserve"> command</w:t>
      </w:r>
      <w:bookmarkEnd w:id="251"/>
      <w:bookmarkEnd w:id="252"/>
      <w:bookmarkEnd w:id="253"/>
    </w:p>
    <w:p w14:paraId="077E01CB" w14:textId="1CA67DAC" w:rsidR="00835ED0" w:rsidRDefault="002974C4" w:rsidP="006A0C22">
      <w:pPr>
        <w:pStyle w:val="default"/>
        <w:spacing w:line="0" w:lineRule="atLeast"/>
        <w:ind w:leftChars="100" w:left="210" w:rightChars="100" w:right="210"/>
        <w:jc w:val="left"/>
        <w:rPr>
          <w:lang w:val="en-US" w:eastAsia="ja-JP"/>
        </w:rPr>
      </w:pPr>
      <w:r w:rsidRPr="00B61D24">
        <w:rPr>
          <w:lang w:val="en-US" w:eastAsia="ja-JP"/>
        </w:rPr>
        <w:t xml:space="preserve">After executing the </w:t>
      </w:r>
      <w:r w:rsidRPr="0095095F">
        <w:rPr>
          <w:rFonts w:ascii="Courier New" w:hAnsi="Courier New" w:cs="Courier New"/>
          <w:lang w:val="en-US" w:eastAsia="ja-JP"/>
        </w:rPr>
        <w:t>csgetras</w:t>
      </w:r>
      <w:r w:rsidRPr="00B61D24">
        <w:rPr>
          <w:lang w:val="en-US" w:eastAsia="ja-JP"/>
        </w:rPr>
        <w:t xml:space="preserve"> command, the following files are output to the directory specified </w:t>
      </w:r>
      <w:r>
        <w:rPr>
          <w:lang w:val="en-US" w:eastAsia="ja-JP"/>
        </w:rPr>
        <w:t>for</w:t>
      </w:r>
      <w:r w:rsidRPr="00B61D24">
        <w:rPr>
          <w:lang w:val="en-US" w:eastAsia="ja-JP"/>
        </w:rPr>
        <w:t xml:space="preserve"> the dir option.</w:t>
      </w:r>
    </w:p>
    <w:p w14:paraId="47E9D979" w14:textId="77777777" w:rsidR="007F68B2" w:rsidRPr="00201172" w:rsidRDefault="007F68B2" w:rsidP="006A0C22">
      <w:pPr>
        <w:pStyle w:val="default"/>
        <w:spacing w:line="0" w:lineRule="atLeast"/>
        <w:jc w:val="left"/>
        <w:rPr>
          <w:lang w:val="en-US" w:eastAsia="ja-JP"/>
        </w:rPr>
      </w:pPr>
    </w:p>
    <w:p w14:paraId="337D0253" w14:textId="6B067CD5" w:rsidR="007F68B2" w:rsidRDefault="00201172">
      <w:pPr>
        <w:pStyle w:val="default"/>
        <w:spacing w:line="0" w:lineRule="atLeast"/>
        <w:ind w:leftChars="100" w:left="210"/>
        <w:jc w:val="left"/>
        <w:rPr>
          <w:lang w:val="en-US" w:eastAsia="ja-JP"/>
        </w:rPr>
      </w:pPr>
      <w:r>
        <w:rPr>
          <w:lang w:val="en-US" w:eastAsia="ja-JP"/>
        </w:rPr>
        <w:t>(</w:t>
      </w:r>
      <w:r>
        <w:rPr>
          <w:rFonts w:hint="eastAsia"/>
          <w:lang w:val="en-US" w:eastAsia="ja-JP"/>
        </w:rPr>
        <w:t>1</w:t>
      </w:r>
      <w:r>
        <w:rPr>
          <w:lang w:val="en-US" w:eastAsia="ja-JP"/>
        </w:rPr>
        <w:t>) C</w:t>
      </w:r>
      <w:r w:rsidRPr="00201172">
        <w:rPr>
          <w:rFonts w:hint="eastAsia"/>
          <w:lang w:val="en-US" w:eastAsia="ja-JP"/>
        </w:rPr>
        <w:t>ommon_csgetras.jar</w:t>
      </w:r>
    </w:p>
    <w:p w14:paraId="1DC2D4E9" w14:textId="77777777" w:rsidR="00570736" w:rsidRDefault="00570736" w:rsidP="00570736">
      <w:pPr>
        <w:pStyle w:val="default"/>
        <w:spacing w:line="0" w:lineRule="atLeast"/>
        <w:ind w:leftChars="200" w:left="420"/>
        <w:jc w:val="left"/>
        <w:rPr>
          <w:lang w:val="en-US" w:eastAsia="ja-JP"/>
        </w:rPr>
      </w:pPr>
      <w:r w:rsidRPr="00E44517">
        <w:rPr>
          <w:lang w:val="en-US" w:eastAsia="ja-JP"/>
        </w:rPr>
        <w:t xml:space="preserve">Archive file that stores </w:t>
      </w:r>
      <w:r>
        <w:rPr>
          <w:lang w:val="en-US" w:eastAsia="ja-JP"/>
        </w:rPr>
        <w:t>error</w:t>
      </w:r>
      <w:r w:rsidRPr="00E44517">
        <w:rPr>
          <w:lang w:val="en-US" w:eastAsia="ja-JP"/>
        </w:rPr>
        <w:t xml:space="preserve"> information</w:t>
      </w:r>
    </w:p>
    <w:p w14:paraId="566EA6FD" w14:textId="77777777" w:rsidR="00570736" w:rsidRPr="00AF4430" w:rsidRDefault="00570736" w:rsidP="00570736">
      <w:pPr>
        <w:pStyle w:val="default"/>
        <w:spacing w:line="0" w:lineRule="atLeast"/>
        <w:ind w:leftChars="200" w:left="420"/>
        <w:jc w:val="left"/>
        <w:rPr>
          <w:lang w:val="en-US" w:eastAsia="ja-JP"/>
        </w:rPr>
      </w:pPr>
    </w:p>
    <w:p w14:paraId="6E092886" w14:textId="77777777" w:rsidR="00570736" w:rsidRDefault="00570736" w:rsidP="00570736">
      <w:pPr>
        <w:pStyle w:val="default"/>
        <w:spacing w:line="0" w:lineRule="atLeast"/>
        <w:ind w:leftChars="200" w:left="420"/>
        <w:jc w:val="left"/>
        <w:rPr>
          <w:lang w:val="en-US" w:eastAsia="ja-JP"/>
        </w:rPr>
      </w:pPr>
      <w:r w:rsidRPr="00E44517">
        <w:rPr>
          <w:lang w:val="en-US" w:eastAsia="ja-JP"/>
        </w:rPr>
        <w:t xml:space="preserve">If the </w:t>
      </w:r>
      <w:r w:rsidRPr="0095095F">
        <w:rPr>
          <w:rFonts w:ascii="Courier New" w:hAnsi="Courier New" w:cs="Courier New"/>
          <w:lang w:val="en-US" w:eastAsia="ja-JP"/>
        </w:rPr>
        <w:t>csgetras</w:t>
      </w:r>
      <w:r w:rsidRPr="00E44517">
        <w:rPr>
          <w:lang w:val="en-US" w:eastAsia="ja-JP"/>
        </w:rPr>
        <w:t xml:space="preserve"> command succe</w:t>
      </w:r>
      <w:r>
        <w:rPr>
          <w:lang w:val="en-US" w:eastAsia="ja-JP"/>
        </w:rPr>
        <w:t>eds</w:t>
      </w:r>
      <w:r w:rsidRPr="00E44517">
        <w:rPr>
          <w:lang w:val="en-US" w:eastAsia="ja-JP"/>
        </w:rPr>
        <w:t xml:space="preserve">, send it to the </w:t>
      </w:r>
      <w:r>
        <w:rPr>
          <w:lang w:val="en-US" w:eastAsia="ja-JP"/>
        </w:rPr>
        <w:t>help</w:t>
      </w:r>
      <w:r w:rsidRPr="00E44517">
        <w:rPr>
          <w:lang w:val="en-US" w:eastAsia="ja-JP"/>
        </w:rPr>
        <w:t xml:space="preserve"> desk.</w:t>
      </w:r>
    </w:p>
    <w:p w14:paraId="17B37822" w14:textId="77777777" w:rsidR="007F68B2" w:rsidRPr="00201172" w:rsidRDefault="007F68B2" w:rsidP="006A0C22">
      <w:pPr>
        <w:pStyle w:val="default"/>
        <w:spacing w:line="0" w:lineRule="atLeast"/>
        <w:ind w:leftChars="200" w:left="420"/>
        <w:jc w:val="left"/>
        <w:rPr>
          <w:lang w:val="en-US" w:eastAsia="ja-JP"/>
        </w:rPr>
      </w:pPr>
    </w:p>
    <w:p w14:paraId="039EF09E" w14:textId="77777777" w:rsidR="000B4FC2" w:rsidRDefault="00201172" w:rsidP="006A0C22">
      <w:pPr>
        <w:pStyle w:val="default"/>
        <w:spacing w:line="0" w:lineRule="atLeast"/>
        <w:ind w:leftChars="100" w:left="210"/>
        <w:jc w:val="left"/>
        <w:rPr>
          <w:lang w:val="en-US" w:eastAsia="ja-JP"/>
        </w:rPr>
      </w:pPr>
      <w:r>
        <w:rPr>
          <w:lang w:val="en-US" w:eastAsia="ja-JP"/>
        </w:rPr>
        <w:t>(2)c</w:t>
      </w:r>
      <w:r w:rsidRPr="00201172">
        <w:rPr>
          <w:rFonts w:hint="eastAsia"/>
          <w:lang w:val="en-US" w:eastAsia="ja-JP"/>
        </w:rPr>
        <w:t>sgetras.log</w:t>
      </w:r>
    </w:p>
    <w:p w14:paraId="1C501AFE" w14:textId="39F08F41" w:rsidR="00A05690" w:rsidRDefault="00A05690" w:rsidP="00A05690">
      <w:pPr>
        <w:pStyle w:val="default"/>
        <w:spacing w:line="0" w:lineRule="atLeast"/>
        <w:ind w:leftChars="200" w:left="420"/>
        <w:jc w:val="left"/>
        <w:rPr>
          <w:lang w:val="en-US" w:eastAsia="ja-JP"/>
        </w:rPr>
      </w:pPr>
      <w:r w:rsidRPr="0095095F">
        <w:rPr>
          <w:rFonts w:ascii="Courier New" w:hAnsi="Courier New" w:cs="Courier New"/>
          <w:lang w:val="en-US" w:eastAsia="ja-JP"/>
        </w:rPr>
        <w:t>csgetras</w:t>
      </w:r>
      <w:r w:rsidRPr="00E44517">
        <w:rPr>
          <w:lang w:val="en-US" w:eastAsia="ja-JP"/>
        </w:rPr>
        <w:t xml:space="preserve"> command execution log</w:t>
      </w:r>
    </w:p>
    <w:p w14:paraId="48283EBE" w14:textId="77777777" w:rsidR="00A05690" w:rsidRDefault="00A05690" w:rsidP="00A05690">
      <w:pPr>
        <w:pStyle w:val="default"/>
        <w:spacing w:line="0" w:lineRule="atLeast"/>
        <w:ind w:leftChars="200" w:left="420"/>
        <w:jc w:val="left"/>
        <w:rPr>
          <w:lang w:val="en-US" w:eastAsia="ja-JP"/>
        </w:rPr>
      </w:pPr>
    </w:p>
    <w:p w14:paraId="4AFBC8E7" w14:textId="77777777" w:rsidR="00A05690" w:rsidRPr="00AF4430" w:rsidRDefault="00A05690" w:rsidP="00A05690">
      <w:pPr>
        <w:pStyle w:val="default"/>
        <w:spacing w:line="0" w:lineRule="atLeast"/>
        <w:ind w:leftChars="200" w:left="420"/>
        <w:jc w:val="left"/>
        <w:rPr>
          <w:lang w:val="en-US" w:eastAsia="ja-JP"/>
        </w:rPr>
      </w:pPr>
      <w:r w:rsidRPr="00E44517">
        <w:rPr>
          <w:lang w:val="en-US" w:eastAsia="ja-JP"/>
        </w:rPr>
        <w:t xml:space="preserve">If the </w:t>
      </w:r>
      <w:r w:rsidRPr="0095095F">
        <w:rPr>
          <w:rFonts w:ascii="Courier New" w:hAnsi="Courier New" w:cs="Courier New"/>
          <w:lang w:val="en-US" w:eastAsia="ja-JP"/>
        </w:rPr>
        <w:t>csgetras</w:t>
      </w:r>
      <w:r w:rsidRPr="00E44517">
        <w:rPr>
          <w:lang w:val="en-US" w:eastAsia="ja-JP"/>
        </w:rPr>
        <w:t xml:space="preserve"> command </w:t>
      </w:r>
      <w:r>
        <w:rPr>
          <w:lang w:val="en-US" w:eastAsia="ja-JP"/>
        </w:rPr>
        <w:t>fails</w:t>
      </w:r>
      <w:r w:rsidRPr="00E44517">
        <w:rPr>
          <w:lang w:val="en-US" w:eastAsia="ja-JP"/>
        </w:rPr>
        <w:t xml:space="preserve">, send it to the </w:t>
      </w:r>
      <w:r>
        <w:rPr>
          <w:lang w:val="en-US" w:eastAsia="ja-JP"/>
        </w:rPr>
        <w:t xml:space="preserve">help </w:t>
      </w:r>
      <w:r w:rsidRPr="00E44517">
        <w:rPr>
          <w:lang w:val="en-US" w:eastAsia="ja-JP"/>
        </w:rPr>
        <w:t>desk.</w:t>
      </w:r>
    </w:p>
    <w:p w14:paraId="100C6241" w14:textId="77777777" w:rsidR="004A108D" w:rsidRDefault="004A108D" w:rsidP="00A05690">
      <w:pPr>
        <w:pStyle w:val="default"/>
        <w:spacing w:line="0" w:lineRule="atLeast"/>
        <w:ind w:leftChars="100" w:left="210"/>
        <w:jc w:val="left"/>
        <w:rPr>
          <w:lang w:val="en-US"/>
        </w:rPr>
      </w:pPr>
    </w:p>
    <w:p w14:paraId="46222371" w14:textId="5BF56C24" w:rsidR="004A108D" w:rsidRDefault="009A50B0" w:rsidP="009E5CEB">
      <w:pPr>
        <w:pStyle w:val="3"/>
        <w:rPr>
          <w:lang w:val="en-US"/>
        </w:rPr>
      </w:pPr>
      <w:bookmarkStart w:id="254" w:name="_Toc355695919"/>
      <w:bookmarkStart w:id="255" w:name="_Toc23165007"/>
      <w:bookmarkStart w:id="256" w:name="_Toc191909587"/>
      <w:r w:rsidRPr="00C8323D">
        <w:rPr>
          <w:lang w:val="en-US"/>
        </w:rPr>
        <w:t>Collecting OS system information</w:t>
      </w:r>
      <w:bookmarkEnd w:id="254"/>
      <w:bookmarkEnd w:id="255"/>
      <w:bookmarkEnd w:id="256"/>
    </w:p>
    <w:p w14:paraId="26B67900" w14:textId="327FBFC7" w:rsidR="00C95F50" w:rsidRPr="003C69EA" w:rsidRDefault="00C95F50" w:rsidP="00C95F50">
      <w:pPr>
        <w:pStyle w:val="4"/>
        <w:ind w:left="840"/>
        <w:jc w:val="both"/>
        <w:rPr>
          <w:sz w:val="21"/>
          <w:szCs w:val="21"/>
          <w:lang w:eastAsia="ja-JP"/>
        </w:rPr>
      </w:pPr>
      <w:bookmarkStart w:id="257" w:name="_Toc422147783"/>
      <w:bookmarkStart w:id="258" w:name="_Toc422234585"/>
      <w:bookmarkStart w:id="259" w:name="_Toc23165008"/>
      <w:bookmarkStart w:id="260" w:name="_Toc191909588"/>
      <w:r w:rsidRPr="003C69EA">
        <w:rPr>
          <w:rFonts w:hint="eastAsia"/>
          <w:sz w:val="21"/>
          <w:szCs w:val="21"/>
          <w:lang w:eastAsia="ja-JP"/>
        </w:rPr>
        <w:t xml:space="preserve">Collecting system </w:t>
      </w:r>
      <w:r w:rsidRPr="003C69EA">
        <w:rPr>
          <w:sz w:val="21"/>
          <w:szCs w:val="21"/>
          <w:lang w:eastAsia="ja-JP"/>
        </w:rPr>
        <w:t>and disk information in Linux</w:t>
      </w:r>
      <w:bookmarkEnd w:id="257"/>
      <w:bookmarkEnd w:id="258"/>
      <w:bookmarkEnd w:id="259"/>
      <w:bookmarkEnd w:id="260"/>
    </w:p>
    <w:p w14:paraId="1A7FE297" w14:textId="77777777" w:rsidR="003C1BF2" w:rsidRDefault="003C1BF2" w:rsidP="003C1BF2">
      <w:pPr>
        <w:rPr>
          <w:lang w:val="en-GB"/>
        </w:rPr>
      </w:pPr>
      <w:r>
        <w:rPr>
          <w:rFonts w:hint="eastAsia"/>
          <w:lang w:val="en-GB"/>
        </w:rPr>
        <w:t>E</w:t>
      </w:r>
      <w:r>
        <w:rPr>
          <w:lang w:val="en-GB"/>
        </w:rPr>
        <w:t xml:space="preserve">xecute the </w:t>
      </w:r>
      <w:r w:rsidRPr="0095095F">
        <w:rPr>
          <w:rFonts w:ascii="Courier New" w:hAnsi="Courier New" w:cs="Courier New"/>
          <w:lang w:val="en-GB"/>
        </w:rPr>
        <w:t>csgetras</w:t>
      </w:r>
      <w:r>
        <w:rPr>
          <w:lang w:val="en-GB"/>
        </w:rPr>
        <w:t xml:space="preserve"> command.</w:t>
      </w:r>
    </w:p>
    <w:p w14:paraId="35583CF3" w14:textId="41654410" w:rsidR="003C69EA" w:rsidRPr="003C69EA" w:rsidRDefault="003C1BF2" w:rsidP="00C95F50">
      <w:pPr>
        <w:rPr>
          <w:lang w:val="en-GB"/>
        </w:rPr>
      </w:pPr>
      <w:r>
        <w:rPr>
          <w:lang w:val="en-GB"/>
        </w:rPr>
        <w:t>F</w:t>
      </w:r>
      <w:r w:rsidRPr="00E44517">
        <w:rPr>
          <w:lang w:val="en-GB"/>
        </w:rPr>
        <w:t>or details</w:t>
      </w:r>
      <w:r>
        <w:rPr>
          <w:lang w:val="en-GB"/>
        </w:rPr>
        <w:t>, r</w:t>
      </w:r>
      <w:r w:rsidRPr="00E44517">
        <w:rPr>
          <w:lang w:val="en-GB"/>
        </w:rPr>
        <w:t>efer to</w:t>
      </w:r>
      <w:r w:rsidRPr="003C69EA" w:rsidDel="003C1BF2">
        <w:rPr>
          <w:rFonts w:hint="eastAsia"/>
          <w:lang w:val="en-GB"/>
        </w:rPr>
        <w:t xml:space="preserve"> </w:t>
      </w:r>
      <w:r w:rsidR="003C69EA" w:rsidRPr="003C69EA">
        <w:rPr>
          <w:lang w:val="en-GB"/>
        </w:rPr>
        <w:fldChar w:fldCharType="begin"/>
      </w:r>
      <w:r w:rsidR="003C69EA" w:rsidRPr="003C69EA">
        <w:rPr>
          <w:lang w:val="en-GB"/>
        </w:rPr>
        <w:instrText xml:space="preserve"> </w:instrText>
      </w:r>
      <w:r w:rsidR="003C69EA" w:rsidRPr="003C69EA">
        <w:rPr>
          <w:rFonts w:hint="eastAsia"/>
          <w:lang w:val="en-GB"/>
        </w:rPr>
        <w:instrText>REF _Ref266950888 \w \h</w:instrText>
      </w:r>
      <w:r w:rsidR="003C69EA" w:rsidRPr="003C69EA">
        <w:rPr>
          <w:lang w:val="en-GB"/>
        </w:rPr>
        <w:instrText xml:space="preserve"> </w:instrText>
      </w:r>
      <w:r w:rsidR="003C69EA">
        <w:rPr>
          <w:lang w:val="en-GB"/>
        </w:rPr>
        <w:instrText xml:space="preserve"> \* MERGEFORMAT </w:instrText>
      </w:r>
      <w:r w:rsidR="003C69EA" w:rsidRPr="003C69EA">
        <w:rPr>
          <w:lang w:val="en-GB"/>
        </w:rPr>
      </w:r>
      <w:r w:rsidR="003C69EA" w:rsidRPr="003C69EA">
        <w:rPr>
          <w:lang w:val="en-GB"/>
        </w:rPr>
        <w:fldChar w:fldCharType="separate"/>
      </w:r>
      <w:r w:rsidR="004E178B">
        <w:rPr>
          <w:lang w:val="en-GB"/>
        </w:rPr>
        <w:t>2.2.1</w:t>
      </w:r>
      <w:r w:rsidR="003C69EA" w:rsidRPr="003C69EA">
        <w:rPr>
          <w:lang w:val="en-GB"/>
        </w:rPr>
        <w:fldChar w:fldCharType="end"/>
      </w:r>
      <w:r w:rsidR="003C69EA" w:rsidRPr="003C69EA">
        <w:rPr>
          <w:lang w:val="en-GB"/>
        </w:rPr>
        <w:fldChar w:fldCharType="begin"/>
      </w:r>
      <w:r w:rsidR="003C69EA" w:rsidRPr="003C69EA">
        <w:rPr>
          <w:lang w:val="en-GB"/>
        </w:rPr>
        <w:instrText xml:space="preserve"> REF _Ref266950888 \h </w:instrText>
      </w:r>
      <w:r w:rsidR="003C69EA">
        <w:rPr>
          <w:lang w:val="en-GB"/>
        </w:rPr>
        <w:instrText xml:space="preserve"> \* MERGEFORMAT </w:instrText>
      </w:r>
      <w:r w:rsidR="003C69EA" w:rsidRPr="003C69EA">
        <w:rPr>
          <w:lang w:val="en-GB"/>
        </w:rPr>
      </w:r>
      <w:r w:rsidR="003C69EA" w:rsidRPr="003C69EA">
        <w:rPr>
          <w:lang w:val="en-GB"/>
        </w:rPr>
        <w:fldChar w:fldCharType="separate"/>
      </w:r>
      <w:r w:rsidR="004E178B">
        <w:t>The method for collecting log files</w:t>
      </w:r>
      <w:r w:rsidR="004E178B" w:rsidRPr="00C8323D">
        <w:t xml:space="preserve"> (</w:t>
      </w:r>
      <w:r w:rsidR="004E178B">
        <w:t>csgetras</w:t>
      </w:r>
      <w:r w:rsidR="004E178B" w:rsidRPr="00C8323D">
        <w:t>)</w:t>
      </w:r>
      <w:r w:rsidR="003C69EA" w:rsidRPr="003C69EA">
        <w:rPr>
          <w:lang w:val="en-GB"/>
        </w:rPr>
        <w:fldChar w:fldCharType="end"/>
      </w:r>
      <w:r>
        <w:rPr>
          <w:rFonts w:hint="eastAsia"/>
          <w:lang w:val="en-GB"/>
        </w:rPr>
        <w:t>.</w:t>
      </w:r>
    </w:p>
    <w:p w14:paraId="15270867" w14:textId="77777777" w:rsidR="00C95F50" w:rsidRPr="003C69EA" w:rsidRDefault="00C95F50" w:rsidP="00C95F50">
      <w:pPr>
        <w:rPr>
          <w:lang w:eastAsia="x-none"/>
        </w:rPr>
      </w:pPr>
    </w:p>
    <w:p w14:paraId="157A0DE5" w14:textId="635B322D" w:rsidR="004A108D" w:rsidRPr="003C69EA" w:rsidRDefault="009A50B0" w:rsidP="006A0C22">
      <w:pPr>
        <w:pStyle w:val="4"/>
        <w:ind w:hanging="3275"/>
        <w:rPr>
          <w:lang w:val="en-US"/>
        </w:rPr>
      </w:pPr>
      <w:bookmarkStart w:id="261" w:name="_Toc355695920"/>
      <w:bookmarkStart w:id="262" w:name="_Toc23165009"/>
      <w:bookmarkStart w:id="263" w:name="_Toc191909589"/>
      <w:r w:rsidRPr="003C69EA">
        <w:rPr>
          <w:lang w:val="en-US"/>
        </w:rPr>
        <w:t>Collecting system information in Windows</w:t>
      </w:r>
      <w:bookmarkEnd w:id="261"/>
      <w:bookmarkEnd w:id="262"/>
      <w:bookmarkEnd w:id="263"/>
    </w:p>
    <w:p w14:paraId="1679E8F5" w14:textId="77777777" w:rsidR="005F0A43" w:rsidRPr="00A90FF4" w:rsidRDefault="005F0A43" w:rsidP="005F0A43">
      <w:r>
        <w:t>N</w:t>
      </w:r>
      <w:r w:rsidRPr="00751CD3">
        <w:t xml:space="preserve">o information </w:t>
      </w:r>
      <w:r>
        <w:t xml:space="preserve">is </w:t>
      </w:r>
      <w:r w:rsidRPr="00751CD3">
        <w:t>required.</w:t>
      </w:r>
    </w:p>
    <w:p w14:paraId="218DB74E" w14:textId="1F456F02" w:rsidR="00CB07EA" w:rsidRDefault="000D0DD0" w:rsidP="006A0C22">
      <w:pPr>
        <w:pStyle w:val="default"/>
        <w:jc w:val="left"/>
      </w:pPr>
      <w:r>
        <w:br w:type="page"/>
      </w:r>
    </w:p>
    <w:p w14:paraId="54BDE22F" w14:textId="3AECAF6E" w:rsidR="00A259A5" w:rsidRDefault="00CF741A" w:rsidP="00476970">
      <w:pPr>
        <w:pStyle w:val="1"/>
        <w:jc w:val="left"/>
        <w:rPr>
          <w:lang w:val="en-US"/>
        </w:rPr>
      </w:pPr>
      <w:bookmarkStart w:id="264" w:name="_Toc23165010"/>
      <w:bookmarkStart w:id="265" w:name="_Toc191909590"/>
      <w:r>
        <w:rPr>
          <w:lang w:val="en-US"/>
        </w:rPr>
        <w:t>Common Services</w:t>
      </w:r>
      <w:r w:rsidR="00A259A5" w:rsidRPr="00C8323D">
        <w:rPr>
          <w:lang w:val="en-US"/>
        </w:rPr>
        <w:t xml:space="preserve"> Fa</w:t>
      </w:r>
      <w:r w:rsidR="00B94E36" w:rsidRPr="00C8323D">
        <w:rPr>
          <w:rFonts w:hint="eastAsia"/>
          <w:lang w:val="en-US" w:eastAsia="ja-JP"/>
        </w:rPr>
        <w:t>i</w:t>
      </w:r>
      <w:r w:rsidR="00A259A5" w:rsidRPr="00C8323D">
        <w:rPr>
          <w:lang w:val="en-US"/>
        </w:rPr>
        <w:t>lure Examples</w:t>
      </w:r>
      <w:bookmarkEnd w:id="264"/>
      <w:bookmarkEnd w:id="265"/>
    </w:p>
    <w:p w14:paraId="139AFD6B" w14:textId="29E532D1" w:rsidR="00624125" w:rsidRDefault="00A259A5" w:rsidP="00624125">
      <w:pPr>
        <w:pStyle w:val="2"/>
        <w:ind w:left="576"/>
        <w:rPr>
          <w:lang w:val="en-US"/>
        </w:rPr>
      </w:pPr>
      <w:bookmarkStart w:id="266" w:name="_Toc24552172"/>
      <w:bookmarkStart w:id="267" w:name="_Toc24552249"/>
      <w:bookmarkStart w:id="268" w:name="_Toc24552302"/>
      <w:bookmarkStart w:id="269" w:name="_Toc24552355"/>
      <w:bookmarkStart w:id="270" w:name="_Toc24552407"/>
      <w:bookmarkStart w:id="271" w:name="_Toc24552173"/>
      <w:bookmarkStart w:id="272" w:name="_Toc24552250"/>
      <w:bookmarkStart w:id="273" w:name="_Toc24552303"/>
      <w:bookmarkStart w:id="274" w:name="_Toc24552356"/>
      <w:bookmarkStart w:id="275" w:name="_Toc24552408"/>
      <w:bookmarkStart w:id="276" w:name="_Ref355706490"/>
      <w:bookmarkStart w:id="277" w:name="_Ref406750198"/>
      <w:bookmarkStart w:id="278" w:name="_Toc23165011"/>
      <w:bookmarkStart w:id="279" w:name="_Toc191909591"/>
      <w:bookmarkEnd w:id="266"/>
      <w:bookmarkEnd w:id="267"/>
      <w:bookmarkEnd w:id="268"/>
      <w:bookmarkEnd w:id="269"/>
      <w:bookmarkEnd w:id="270"/>
      <w:bookmarkEnd w:id="271"/>
      <w:bookmarkEnd w:id="272"/>
      <w:bookmarkEnd w:id="273"/>
      <w:bookmarkEnd w:id="274"/>
      <w:bookmarkEnd w:id="275"/>
      <w:r w:rsidRPr="00C8323D">
        <w:rPr>
          <w:lang w:val="en-US"/>
        </w:rPr>
        <w:t>Startup failure</w:t>
      </w:r>
      <w:bookmarkEnd w:id="276"/>
      <w:r w:rsidRPr="00C8323D">
        <w:rPr>
          <w:lang w:val="en-US"/>
        </w:rPr>
        <w:t>s</w:t>
      </w:r>
      <w:bookmarkEnd w:id="277"/>
      <w:bookmarkEnd w:id="278"/>
      <w:bookmarkEnd w:id="279"/>
    </w:p>
    <w:p w14:paraId="48BE2D94" w14:textId="77777777" w:rsidR="008626A0" w:rsidRDefault="008626A0" w:rsidP="008626A0">
      <w:pPr>
        <w:jc w:val="left"/>
      </w:pPr>
      <w:r w:rsidRPr="00C8323D">
        <w:t xml:space="preserve">If you cannot start </w:t>
      </w:r>
      <w:r>
        <w:t>Common Services</w:t>
      </w:r>
      <w:r w:rsidRPr="00C8323D">
        <w:t>, take action according to the following procedures.</w:t>
      </w:r>
    </w:p>
    <w:p w14:paraId="692975AD" w14:textId="77777777" w:rsidR="008626A0" w:rsidRPr="006A0C22" w:rsidRDefault="008626A0" w:rsidP="006A0C22"/>
    <w:p w14:paraId="3BF8AB44" w14:textId="09ADC882" w:rsidR="00A259A5" w:rsidRDefault="004A532C" w:rsidP="00476970">
      <w:pPr>
        <w:pStyle w:val="3"/>
        <w:rPr>
          <w:lang w:val="en-US"/>
        </w:rPr>
      </w:pPr>
      <w:bookmarkStart w:id="280" w:name="_Ref354742451"/>
      <w:bookmarkStart w:id="281" w:name="_Toc23165012"/>
      <w:bookmarkStart w:id="282" w:name="_Toc191909592"/>
      <w:r>
        <w:rPr>
          <w:lang w:val="en-US"/>
        </w:rPr>
        <w:t>Common Services</w:t>
      </w:r>
      <w:r w:rsidRPr="00C8323D">
        <w:rPr>
          <w:lang w:val="en-US"/>
        </w:rPr>
        <w:t xml:space="preserve"> cannot start</w:t>
      </w:r>
      <w:bookmarkEnd w:id="280"/>
      <w:bookmarkEnd w:id="281"/>
      <w:bookmarkEnd w:id="282"/>
    </w:p>
    <w:p w14:paraId="221E3350" w14:textId="74EE2822" w:rsidR="005B7B06" w:rsidRPr="00AC5FA1" w:rsidRDefault="00916BEE">
      <w:pPr>
        <w:numPr>
          <w:ilvl w:val="0"/>
          <w:numId w:val="21"/>
        </w:numPr>
        <w:jc w:val="left"/>
      </w:pPr>
      <w:r w:rsidRPr="003048FB">
        <w:t>Check if Common Services is running.</w:t>
      </w:r>
    </w:p>
    <w:p w14:paraId="079BA540" w14:textId="77777777" w:rsidR="009C4631" w:rsidRPr="00AC5FA1" w:rsidRDefault="009C4631" w:rsidP="009C4631">
      <w:pPr>
        <w:pBdr>
          <w:top w:val="single" w:sz="4" w:space="1" w:color="auto"/>
          <w:left w:val="single" w:sz="4" w:space="4" w:color="auto"/>
          <w:bottom w:val="single" w:sz="4" w:space="1" w:color="auto"/>
          <w:right w:val="single" w:sz="4" w:space="4" w:color="auto"/>
        </w:pBdr>
        <w:ind w:left="840"/>
        <w:jc w:val="left"/>
      </w:pPr>
      <w:r>
        <w:rPr>
          <w:rFonts w:hint="eastAsia"/>
        </w:rPr>
        <w:t>s</w:t>
      </w:r>
      <w:r>
        <w:t>ystemctl status csportal</w:t>
      </w:r>
    </w:p>
    <w:p w14:paraId="3FB33983" w14:textId="4B3FFBD6" w:rsidR="005B7B06" w:rsidRDefault="005B7B06" w:rsidP="009C4631">
      <w:pPr>
        <w:ind w:left="840"/>
        <w:jc w:val="left"/>
        <w:rPr>
          <w:ins w:id="283" w:author="小泉和也 / KOIZUMI，KAZUYA" w:date="2025-01-22T12:54:00Z"/>
        </w:rPr>
      </w:pPr>
    </w:p>
    <w:p w14:paraId="296B9DD9" w14:textId="77777777" w:rsidR="001033F2" w:rsidRDefault="00076ADB">
      <w:pPr>
        <w:numPr>
          <w:ilvl w:val="0"/>
          <w:numId w:val="124"/>
        </w:numPr>
        <w:jc w:val="left"/>
        <w:rPr>
          <w:ins w:id="284" w:author="小泉和也 / KOIZUMI，KAZUYA" w:date="2025-01-22T12:58:00Z"/>
        </w:rPr>
        <w:pPrChange w:id="285" w:author="小泉和也 / KOIZUMI，KAZUYA" w:date="2025-01-22T12:59:00Z">
          <w:pPr>
            <w:ind w:left="840"/>
            <w:jc w:val="left"/>
          </w:pPr>
        </w:pPrChange>
      </w:pPr>
      <w:ins w:id="286" w:author="小泉和也 / KOIZUMI，KAZUYA" w:date="2025-01-22T12:55:00Z">
        <w:r w:rsidRPr="00076ADB">
          <w:t xml:space="preserve">The value of Active is </w:t>
        </w:r>
      </w:ins>
      <w:ins w:id="287" w:author="小泉和也 / KOIZUMI，KAZUYA" w:date="2025-01-22T12:56:00Z">
        <w:r w:rsidR="00093528">
          <w:t>“</w:t>
        </w:r>
      </w:ins>
      <w:ins w:id="288" w:author="小泉和也 / KOIZUMI，KAZUYA" w:date="2025-01-22T12:55:00Z">
        <w:r w:rsidRPr="00076ADB">
          <w:t>active (running)</w:t>
        </w:r>
      </w:ins>
      <w:ins w:id="289" w:author="小泉和也 / KOIZUMI，KAZUYA" w:date="2025-01-22T12:56:00Z">
        <w:r w:rsidR="00093528">
          <w:t>”</w:t>
        </w:r>
      </w:ins>
      <w:ins w:id="290" w:author="小泉和也 / KOIZUMI，KAZUYA" w:date="2025-01-22T12:58:00Z">
        <w:r w:rsidR="005661D7">
          <w:rPr>
            <w:rFonts w:hint="eastAsia"/>
          </w:rPr>
          <w:t>.</w:t>
        </w:r>
      </w:ins>
    </w:p>
    <w:p w14:paraId="6D1CC1AB" w14:textId="1A58F0E8" w:rsidR="009B186D" w:rsidRDefault="00093528">
      <w:pPr>
        <w:numPr>
          <w:ilvl w:val="0"/>
          <w:numId w:val="124"/>
        </w:numPr>
        <w:jc w:val="left"/>
        <w:rPr>
          <w:ins w:id="291" w:author="小泉和也 / KOIZUMI，KAZUYA" w:date="2025-01-22T12:56:00Z"/>
        </w:rPr>
        <w:pPrChange w:id="292" w:author="小泉和也 / KOIZUMI，KAZUYA" w:date="2025-01-22T12:59:00Z">
          <w:pPr>
            <w:ind w:left="840"/>
            <w:jc w:val="left"/>
          </w:pPr>
        </w:pPrChange>
      </w:pPr>
      <w:ins w:id="293" w:author="小泉和也 / KOIZUMI，KAZUYA" w:date="2025-01-22T12:56:00Z">
        <w:r w:rsidRPr="00093528">
          <w:t>The following processes exist in the Cgroup hierarchy:</w:t>
        </w:r>
      </w:ins>
    </w:p>
    <w:p w14:paraId="02CE6D4A" w14:textId="0E1A8C1B" w:rsidR="00093528" w:rsidRDefault="00093528">
      <w:pPr>
        <w:numPr>
          <w:ilvl w:val="1"/>
          <w:numId w:val="124"/>
        </w:numPr>
        <w:jc w:val="left"/>
        <w:rPr>
          <w:ins w:id="294" w:author="小泉和也 / KOIZUMI，KAZUYA" w:date="2025-01-22T12:57:00Z"/>
        </w:rPr>
        <w:pPrChange w:id="295" w:author="小泉和也 / KOIZUMI，KAZUYA" w:date="2025-01-22T12:59:00Z">
          <w:pPr>
            <w:ind w:left="840"/>
            <w:jc w:val="left"/>
          </w:pPr>
        </w:pPrChange>
      </w:pPr>
      <w:ins w:id="296" w:author="小泉和也 / KOIZUMI，KAZUYA" w:date="2025-01-22T12:56:00Z">
        <w:r w:rsidRPr="00093528">
          <w:t xml:space="preserve">A process starting with </w:t>
        </w:r>
        <w:r>
          <w:t>“</w:t>
        </w:r>
        <w:r w:rsidRPr="00093528">
          <w:t>nginx: master process</w:t>
        </w:r>
        <w:r>
          <w:t>”</w:t>
        </w:r>
      </w:ins>
    </w:p>
    <w:p w14:paraId="7E985C85" w14:textId="0F7E1E8F" w:rsidR="00093528" w:rsidRPr="00093528" w:rsidRDefault="001033F2">
      <w:pPr>
        <w:numPr>
          <w:ilvl w:val="1"/>
          <w:numId w:val="124"/>
        </w:numPr>
        <w:jc w:val="left"/>
        <w:rPr>
          <w:ins w:id="297" w:author="小泉和也 / KOIZUMI，KAZUYA" w:date="2025-01-22T12:54:00Z"/>
        </w:rPr>
        <w:pPrChange w:id="298" w:author="小泉和也 / KOIZUMI，KAZUYA" w:date="2025-01-22T12:59:00Z">
          <w:pPr>
            <w:ind w:left="840"/>
            <w:jc w:val="left"/>
          </w:pPr>
        </w:pPrChange>
      </w:pPr>
      <w:ins w:id="299" w:author="小泉和也 / KOIZUMI，KAZUYA" w:date="2025-01-22T12:58:00Z">
        <w:r w:rsidRPr="001033F2">
          <w:t>Two java processes</w:t>
        </w:r>
      </w:ins>
    </w:p>
    <w:p w14:paraId="341FB920" w14:textId="77777777" w:rsidR="009B186D" w:rsidRDefault="009B186D" w:rsidP="009C4631">
      <w:pPr>
        <w:ind w:left="840"/>
        <w:jc w:val="left"/>
      </w:pPr>
    </w:p>
    <w:p w14:paraId="70AD2C7D" w14:textId="6F8683B4" w:rsidR="00916BEE" w:rsidRPr="00FB504C" w:rsidRDefault="004B416E" w:rsidP="006A0C22">
      <w:pPr>
        <w:numPr>
          <w:ilvl w:val="0"/>
          <w:numId w:val="21"/>
        </w:numPr>
        <w:jc w:val="left"/>
      </w:pPr>
      <w:r w:rsidRPr="003048FB">
        <w:t>If not, start Common Services.</w:t>
      </w:r>
    </w:p>
    <w:p w14:paraId="62E2937C" w14:textId="00B0A61D" w:rsidR="009C4631" w:rsidRDefault="009C4631" w:rsidP="006A0C22">
      <w:pPr>
        <w:pBdr>
          <w:top w:val="single" w:sz="4" w:space="1" w:color="auto"/>
          <w:left w:val="single" w:sz="4" w:space="4" w:color="auto"/>
          <w:bottom w:val="single" w:sz="4" w:space="1" w:color="auto"/>
          <w:right w:val="single" w:sz="4" w:space="4" w:color="auto"/>
        </w:pBdr>
        <w:ind w:left="840"/>
        <w:jc w:val="left"/>
      </w:pPr>
      <w:r w:rsidRPr="00AC5FA1">
        <w:rPr>
          <w:rFonts w:hint="eastAsia"/>
        </w:rPr>
        <w:t>s</w:t>
      </w:r>
      <w:r w:rsidRPr="00AC5FA1">
        <w:t>ystemctl start csportal</w:t>
      </w:r>
    </w:p>
    <w:p w14:paraId="26726953" w14:textId="0E3F6BD9" w:rsidR="00401612" w:rsidRDefault="00401612" w:rsidP="00476970">
      <w:pPr>
        <w:jc w:val="left"/>
      </w:pPr>
    </w:p>
    <w:p w14:paraId="4F46F903" w14:textId="7E6639F6" w:rsidR="00761100" w:rsidRDefault="00761100" w:rsidP="00761100">
      <w:pPr>
        <w:pStyle w:val="3"/>
        <w:rPr>
          <w:lang w:val="en-US"/>
        </w:rPr>
      </w:pPr>
      <w:bookmarkStart w:id="300" w:name="_Ref61369691"/>
      <w:bookmarkStart w:id="301" w:name="_Ref61369709"/>
      <w:bookmarkStart w:id="302" w:name="_Toc191909593"/>
      <w:bookmarkStart w:id="303" w:name="_Toc23165013"/>
      <w:r w:rsidRPr="00695863">
        <w:t>Items to check when Common Service</w:t>
      </w:r>
      <w:r>
        <w:t>s</w:t>
      </w:r>
      <w:r w:rsidRPr="00695863">
        <w:t xml:space="preserve"> cannot be started</w:t>
      </w:r>
      <w:bookmarkEnd w:id="300"/>
      <w:bookmarkEnd w:id="301"/>
      <w:bookmarkEnd w:id="302"/>
    </w:p>
    <w:p w14:paraId="62A1D6E9" w14:textId="77777777" w:rsidR="00F252CB" w:rsidRDefault="00F252CB" w:rsidP="00F252CB">
      <w:pPr>
        <w:numPr>
          <w:ilvl w:val="0"/>
          <w:numId w:val="22"/>
        </w:numPr>
        <w:jc w:val="left"/>
      </w:pPr>
      <w:bookmarkStart w:id="304" w:name="_Toc24552254"/>
      <w:bookmarkStart w:id="305" w:name="_Toc24552307"/>
      <w:bookmarkStart w:id="306" w:name="_Toc24552360"/>
      <w:bookmarkStart w:id="307" w:name="_Toc24552255"/>
      <w:bookmarkStart w:id="308" w:name="_Toc24552308"/>
      <w:bookmarkStart w:id="309" w:name="_Toc24552361"/>
      <w:bookmarkStart w:id="310" w:name="_Toc24552178"/>
      <w:bookmarkStart w:id="311" w:name="_Toc24552179"/>
      <w:bookmarkStart w:id="312" w:name="_Toc24552257"/>
      <w:bookmarkStart w:id="313" w:name="_Toc24552310"/>
      <w:bookmarkStart w:id="314" w:name="_Toc24552363"/>
      <w:bookmarkStart w:id="315" w:name="_Toc24552180"/>
      <w:bookmarkStart w:id="316" w:name="_Toc24552258"/>
      <w:bookmarkStart w:id="317" w:name="_Toc24552311"/>
      <w:bookmarkStart w:id="318" w:name="_Toc24552364"/>
      <w:bookmarkStart w:id="319" w:name="_Toc24552181"/>
      <w:bookmarkStart w:id="320" w:name="_Toc24552259"/>
      <w:bookmarkStart w:id="321" w:name="_Toc24552312"/>
      <w:bookmarkStart w:id="322" w:name="_Toc24552365"/>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695863">
        <w:t xml:space="preserve">Check if Amazon Corretto or PostgreSQL has been uninstalled or </w:t>
      </w:r>
      <w:r>
        <w:t xml:space="preserve">if their </w:t>
      </w:r>
      <w:r w:rsidRPr="00695863">
        <w:t>version</w:t>
      </w:r>
      <w:r>
        <w:t xml:space="preserve">s are not </w:t>
      </w:r>
      <w:r w:rsidRPr="00695863">
        <w:t>supported.</w:t>
      </w:r>
    </w:p>
    <w:p w14:paraId="32B7107C" w14:textId="481C1C9E" w:rsidR="004D386F" w:rsidRPr="00AC5FA1" w:rsidRDefault="00F252CB" w:rsidP="006A0C22">
      <w:pPr>
        <w:jc w:val="left"/>
      </w:pPr>
      <w:r>
        <w:tab/>
      </w:r>
      <w:r>
        <w:tab/>
      </w:r>
      <w:r>
        <w:tab/>
      </w:r>
      <w:r>
        <w:tab/>
        <w:t>Use the following command to c</w:t>
      </w:r>
      <w:r w:rsidRPr="00695863">
        <w:t xml:space="preserve">heck the package information of Amazon Corretto </w:t>
      </w:r>
      <w:r>
        <w:t>and</w:t>
      </w:r>
      <w:r w:rsidRPr="00695863">
        <w:t xml:space="preserve"> PostgreSQL</w:t>
      </w:r>
      <w:r>
        <w:t>:</w:t>
      </w:r>
      <w:bookmarkStart w:id="323" w:name="_Hlk23171243"/>
    </w:p>
    <w:p w14:paraId="340032AC" w14:textId="0356C3FB" w:rsidR="004D386F" w:rsidRDefault="00942224" w:rsidP="004D386F">
      <w:pPr>
        <w:pBdr>
          <w:top w:val="single" w:sz="4" w:space="1" w:color="auto"/>
          <w:left w:val="single" w:sz="4" w:space="4" w:color="auto"/>
          <w:bottom w:val="single" w:sz="4" w:space="1" w:color="auto"/>
          <w:right w:val="single" w:sz="4" w:space="4" w:color="auto"/>
        </w:pBdr>
        <w:ind w:left="840"/>
        <w:jc w:val="left"/>
      </w:pPr>
      <w:r w:rsidRPr="00942224">
        <w:t>rpm -qa</w:t>
      </w:r>
      <w:r w:rsidR="004D386F" w:rsidRPr="00DF1C60">
        <w:t xml:space="preserve"> | grep </w:t>
      </w:r>
      <w:r w:rsidR="004D386F" w:rsidRPr="00AC5FA1">
        <w:t>amazon-corretto</w:t>
      </w:r>
    </w:p>
    <w:p w14:paraId="06FD68F8" w14:textId="30F8C6EC" w:rsidR="0084430E" w:rsidRPr="0084430E" w:rsidRDefault="00942224" w:rsidP="004D386F">
      <w:pPr>
        <w:pBdr>
          <w:top w:val="single" w:sz="4" w:space="1" w:color="auto"/>
          <w:left w:val="single" w:sz="4" w:space="4" w:color="auto"/>
          <w:bottom w:val="single" w:sz="4" w:space="1" w:color="auto"/>
          <w:right w:val="single" w:sz="4" w:space="4" w:color="auto"/>
        </w:pBdr>
        <w:ind w:left="840"/>
        <w:jc w:val="left"/>
      </w:pPr>
      <w:bookmarkStart w:id="324" w:name="_Hlk23164708"/>
      <w:r w:rsidRPr="00942224">
        <w:t>rpm -qa</w:t>
      </w:r>
      <w:r w:rsidR="004D386F" w:rsidRPr="00DF1C60">
        <w:t xml:space="preserve"> | grep </w:t>
      </w:r>
      <w:r w:rsidR="004D386F" w:rsidRPr="00AC5FA1">
        <w:t>postgresql</w:t>
      </w:r>
      <w:bookmarkEnd w:id="324"/>
    </w:p>
    <w:bookmarkEnd w:id="323"/>
    <w:p w14:paraId="3A79EA52" w14:textId="77777777" w:rsidR="00E81AA8" w:rsidRDefault="00E81AA8" w:rsidP="0027138E">
      <w:pPr>
        <w:ind w:leftChars="500" w:left="1050"/>
        <w:jc w:val="left"/>
      </w:pPr>
    </w:p>
    <w:p w14:paraId="3029318D" w14:textId="6F7A3FC9" w:rsidR="00282BF0" w:rsidRDefault="00F739C3" w:rsidP="0027138E">
      <w:pPr>
        <w:ind w:leftChars="500" w:left="1050"/>
        <w:jc w:val="left"/>
        <w:rPr>
          <w:lang w:val="en-GB"/>
        </w:rPr>
      </w:pPr>
      <w:r w:rsidRPr="00AC5FA1">
        <w:rPr>
          <w:rFonts w:hint="eastAsia"/>
        </w:rPr>
        <w:t>#</w:t>
      </w:r>
      <w:r w:rsidR="00EF480D">
        <w:t xml:space="preserve"> </w:t>
      </w:r>
      <w:r w:rsidR="003B51D8" w:rsidRPr="00695863">
        <w:rPr>
          <w:lang w:val="en-GB"/>
        </w:rPr>
        <w:t xml:space="preserve">Use the following command to check the package information from the failure information collected by the </w:t>
      </w:r>
      <w:r w:rsidR="003B51D8" w:rsidRPr="0095095F">
        <w:rPr>
          <w:rFonts w:ascii="Courier New" w:hAnsi="Courier New" w:cs="Courier New"/>
          <w:lang w:val="en-GB"/>
        </w:rPr>
        <w:t>csgetras</w:t>
      </w:r>
      <w:r w:rsidR="003B51D8" w:rsidRPr="00695863">
        <w:rPr>
          <w:lang w:val="en-GB"/>
        </w:rPr>
        <w:t xml:space="preserve"> command.</w:t>
      </w:r>
    </w:p>
    <w:p w14:paraId="255D95B7" w14:textId="373E8D15" w:rsidR="00AB197D" w:rsidRDefault="003105B4" w:rsidP="00AB197D">
      <w:pPr>
        <w:pBdr>
          <w:top w:val="single" w:sz="4" w:space="1" w:color="auto"/>
          <w:left w:val="single" w:sz="4" w:space="4" w:color="auto"/>
          <w:bottom w:val="single" w:sz="4" w:space="1" w:color="auto"/>
          <w:right w:val="single" w:sz="4" w:space="4" w:color="auto"/>
        </w:pBdr>
        <w:ind w:left="840"/>
        <w:jc w:val="left"/>
      </w:pPr>
      <w:r w:rsidRPr="003105B4">
        <w:t xml:space="preserve">grep amazon-corretto </w:t>
      </w:r>
      <w:r w:rsidR="00AB197D">
        <w:t>&lt;</w:t>
      </w:r>
      <w:r w:rsidR="00AB197D" w:rsidRPr="00783484">
        <w:rPr>
          <w:i/>
          <w:iCs/>
        </w:rPr>
        <w:t>decompress</w:t>
      </w:r>
      <w:r w:rsidR="00AB197D">
        <w:rPr>
          <w:i/>
          <w:iCs/>
        </w:rPr>
        <w:t>ion</w:t>
      </w:r>
      <w:r w:rsidR="00AB197D" w:rsidRPr="00783484">
        <w:rPr>
          <w:i/>
          <w:iCs/>
        </w:rPr>
        <w:t>-directory-for-csgetras-result</w:t>
      </w:r>
      <w:r w:rsidR="00AB197D">
        <w:t>&gt;</w:t>
      </w:r>
      <w:r w:rsidR="00AB197D" w:rsidRPr="001B5D6D">
        <w:t>/Common_csgetras/</w:t>
      </w:r>
      <w:r w:rsidR="006D3451" w:rsidRPr="00637BB9">
        <w:rPr>
          <w:rFonts w:hint="eastAsia"/>
        </w:rPr>
        <w:t>rpm_qa.txt</w:t>
      </w:r>
      <w:r w:rsidR="006D3451" w:rsidRPr="001B5D6D" w:rsidDel="006D3451">
        <w:t xml:space="preserve"> </w:t>
      </w:r>
    </w:p>
    <w:p w14:paraId="1245580A" w14:textId="2CBF111E" w:rsidR="00AB197D" w:rsidRDefault="00A37474" w:rsidP="00AB197D">
      <w:pPr>
        <w:pBdr>
          <w:top w:val="single" w:sz="4" w:space="1" w:color="auto"/>
          <w:left w:val="single" w:sz="4" w:space="4" w:color="auto"/>
          <w:bottom w:val="single" w:sz="4" w:space="1" w:color="auto"/>
          <w:right w:val="single" w:sz="4" w:space="4" w:color="auto"/>
        </w:pBdr>
        <w:ind w:left="840"/>
        <w:jc w:val="left"/>
      </w:pPr>
      <w:r w:rsidRPr="00A37474">
        <w:t xml:space="preserve">grep postgresql </w:t>
      </w:r>
      <w:r w:rsidR="00AB197D">
        <w:t>&lt;</w:t>
      </w:r>
      <w:r w:rsidR="00AB197D" w:rsidRPr="00783484">
        <w:rPr>
          <w:i/>
          <w:iCs/>
        </w:rPr>
        <w:t>decompress</w:t>
      </w:r>
      <w:r w:rsidR="00AB197D">
        <w:rPr>
          <w:i/>
          <w:iCs/>
        </w:rPr>
        <w:t>ion</w:t>
      </w:r>
      <w:r w:rsidR="00AB197D" w:rsidRPr="00783484">
        <w:rPr>
          <w:i/>
          <w:iCs/>
        </w:rPr>
        <w:t>-directory-for-csgetras-result</w:t>
      </w:r>
      <w:r w:rsidR="00AB197D">
        <w:t>&gt;</w:t>
      </w:r>
      <w:r w:rsidR="00AB197D" w:rsidRPr="001B5D6D">
        <w:t>/Common_csgetras/</w:t>
      </w:r>
      <w:r w:rsidR="00D82069" w:rsidRPr="0008509E">
        <w:rPr>
          <w:rFonts w:hint="eastAsia"/>
        </w:rPr>
        <w:t>rpm_qa.txt</w:t>
      </w:r>
      <w:r w:rsidR="00D82069" w:rsidRPr="001B5D6D" w:rsidDel="00D82069">
        <w:t xml:space="preserve"> </w:t>
      </w:r>
    </w:p>
    <w:p w14:paraId="18696E01" w14:textId="02B3962F" w:rsidR="00D4537B" w:rsidRDefault="00C6264B" w:rsidP="004D386F">
      <w:pPr>
        <w:ind w:left="840"/>
        <w:jc w:val="left"/>
      </w:pPr>
      <w:r>
        <w:tab/>
      </w:r>
    </w:p>
    <w:p w14:paraId="6AD1BCFB" w14:textId="3E953309" w:rsidR="004D386F" w:rsidRPr="00AC5FA1" w:rsidRDefault="004D386F" w:rsidP="006A0C22">
      <w:pPr>
        <w:ind w:leftChars="500" w:left="1050"/>
        <w:jc w:val="left"/>
      </w:pPr>
      <w:r w:rsidRPr="00AC5FA1">
        <w:rPr>
          <w:rFonts w:hint="eastAsia"/>
        </w:rPr>
        <w:t>#</w:t>
      </w:r>
      <w:r w:rsidRPr="00AC5FA1">
        <w:t xml:space="preserve"> </w:t>
      </w:r>
      <w:r w:rsidR="00B731C3" w:rsidRPr="00316240">
        <w:t>Target package names are as follows</w:t>
      </w:r>
      <w:r w:rsidR="00B731C3">
        <w:rPr>
          <w:rFonts w:hint="eastAsia"/>
        </w:rPr>
        <w:t>:</w:t>
      </w:r>
    </w:p>
    <w:p w14:paraId="0B4BD9F4" w14:textId="62B14554" w:rsidR="004D386F" w:rsidRPr="00AC5FA1" w:rsidRDefault="004D386F" w:rsidP="006A0C22">
      <w:pPr>
        <w:ind w:leftChars="500" w:left="1050"/>
        <w:jc w:val="left"/>
      </w:pPr>
      <w:r w:rsidRPr="00AC5FA1">
        <w:rPr>
          <w:rFonts w:hint="eastAsia"/>
        </w:rPr>
        <w:t>-</w:t>
      </w:r>
      <w:r w:rsidRPr="00AC5FA1">
        <w:t xml:space="preserve"> java-</w:t>
      </w:r>
      <w:r w:rsidR="00295639" w:rsidRPr="00AC5FA1">
        <w:t>1</w:t>
      </w:r>
      <w:r w:rsidR="00295639">
        <w:t>7</w:t>
      </w:r>
      <w:r w:rsidRPr="00AC5FA1">
        <w:t>-amazon-corretto-devel</w:t>
      </w:r>
    </w:p>
    <w:p w14:paraId="77F5275A" w14:textId="45BD8720" w:rsidR="004D386F" w:rsidRPr="00AC5FA1" w:rsidRDefault="004D386F" w:rsidP="006A0C22">
      <w:pPr>
        <w:ind w:leftChars="500" w:left="1050"/>
        <w:jc w:val="left"/>
      </w:pPr>
      <w:r w:rsidRPr="00AC5FA1">
        <w:rPr>
          <w:rFonts w:hint="eastAsia"/>
        </w:rPr>
        <w:t>-</w:t>
      </w:r>
      <w:r w:rsidRPr="00AC5FA1">
        <w:t xml:space="preserve"> </w:t>
      </w:r>
      <w:r w:rsidR="00295639" w:rsidRPr="00AC5FA1">
        <w:t>postgresql1</w:t>
      </w:r>
      <w:r w:rsidR="00295639">
        <w:t>5</w:t>
      </w:r>
    </w:p>
    <w:p w14:paraId="12F38D00" w14:textId="12F5A7C7" w:rsidR="004D386F" w:rsidRPr="00AC5FA1" w:rsidRDefault="004D386F" w:rsidP="006A0C22">
      <w:pPr>
        <w:ind w:leftChars="500" w:left="1050"/>
        <w:jc w:val="left"/>
      </w:pPr>
      <w:r w:rsidRPr="00AC5FA1">
        <w:rPr>
          <w:rFonts w:hint="eastAsia"/>
        </w:rPr>
        <w:t>-</w:t>
      </w:r>
      <w:r w:rsidRPr="00AC5FA1">
        <w:t xml:space="preserve"> </w:t>
      </w:r>
      <w:r w:rsidR="00295639" w:rsidRPr="00AC5FA1">
        <w:t>postgresql1</w:t>
      </w:r>
      <w:r w:rsidR="00295639">
        <w:t>5</w:t>
      </w:r>
      <w:r w:rsidRPr="00AC5FA1">
        <w:t>-server</w:t>
      </w:r>
    </w:p>
    <w:p w14:paraId="247502A8" w14:textId="753225E7" w:rsidR="004D386F" w:rsidRPr="00AC5FA1" w:rsidRDefault="004D386F" w:rsidP="006A0C22">
      <w:pPr>
        <w:ind w:leftChars="500" w:left="1050"/>
        <w:jc w:val="left"/>
      </w:pPr>
      <w:r w:rsidRPr="00AC5FA1">
        <w:rPr>
          <w:rFonts w:hint="eastAsia"/>
        </w:rPr>
        <w:t>-</w:t>
      </w:r>
      <w:r w:rsidRPr="00AC5FA1">
        <w:t xml:space="preserve"> </w:t>
      </w:r>
      <w:r w:rsidR="00295639" w:rsidRPr="00AC5FA1">
        <w:t>postgresql1</w:t>
      </w:r>
      <w:r w:rsidR="00295639">
        <w:t>5</w:t>
      </w:r>
      <w:r w:rsidRPr="00AC5FA1">
        <w:t>-libs</w:t>
      </w:r>
    </w:p>
    <w:p w14:paraId="37F3AFB6" w14:textId="77777777" w:rsidR="004D386F" w:rsidRDefault="004D386F" w:rsidP="006A0C22">
      <w:pPr>
        <w:ind w:leftChars="500" w:left="1050"/>
        <w:jc w:val="left"/>
      </w:pPr>
    </w:p>
    <w:p w14:paraId="3298FBB6" w14:textId="77777777" w:rsidR="00613594" w:rsidRDefault="00613594" w:rsidP="00613594">
      <w:pPr>
        <w:ind w:leftChars="500" w:left="1050"/>
        <w:jc w:val="left"/>
      </w:pPr>
      <w:r>
        <w:t>If the target package has been uninstalled, reinstall the Common Services. (The above packages are installed by re-installing Common Services.)</w:t>
      </w:r>
    </w:p>
    <w:p w14:paraId="55FFE600" w14:textId="2F78DC15" w:rsidR="004D386F" w:rsidRDefault="00613594" w:rsidP="006A0C22">
      <w:pPr>
        <w:ind w:leftChars="500" w:left="1050"/>
        <w:jc w:val="left"/>
      </w:pPr>
      <w:r>
        <w:t>If the installed package is not supported, uninstall the package and reinstall Common Services.</w:t>
      </w:r>
    </w:p>
    <w:p w14:paraId="562C290E" w14:textId="1D6D5453" w:rsidR="00B05A5E" w:rsidRPr="00AC5FA1" w:rsidRDefault="005E57CE" w:rsidP="00B05A5E">
      <w:pPr>
        <w:ind w:left="840"/>
        <w:jc w:val="left"/>
      </w:pPr>
      <w:r>
        <w:br w:type="page"/>
      </w:r>
    </w:p>
    <w:p w14:paraId="6BCE6CDF" w14:textId="77777777" w:rsidR="00CA1A55" w:rsidRDefault="00CA1A55" w:rsidP="00CA1A55">
      <w:pPr>
        <w:numPr>
          <w:ilvl w:val="0"/>
          <w:numId w:val="22"/>
        </w:numPr>
        <w:jc w:val="left"/>
      </w:pPr>
      <w:r w:rsidRPr="009F22CF">
        <w:t xml:space="preserve">Check </w:t>
      </w:r>
      <w:r>
        <w:t>that</w:t>
      </w:r>
      <w:r w:rsidRPr="009F22CF">
        <w:t xml:space="preserve"> port number</w:t>
      </w:r>
      <w:r>
        <w:t>s</w:t>
      </w:r>
      <w:r w:rsidRPr="009F22CF">
        <w:t xml:space="preserve"> </w:t>
      </w:r>
      <w:r>
        <w:t xml:space="preserve">do not </w:t>
      </w:r>
      <w:r w:rsidRPr="009F22CF">
        <w:t>conflict.</w:t>
      </w:r>
    </w:p>
    <w:p w14:paraId="0998CE3D" w14:textId="08C4EDAE" w:rsidR="00512940" w:rsidRPr="00AC5FA1" w:rsidRDefault="00E5355D" w:rsidP="006A0C22">
      <w:pPr>
        <w:ind w:left="840" w:firstLine="210"/>
        <w:jc w:val="left"/>
      </w:pPr>
      <w:r>
        <w:t>Use the following command to c</w:t>
      </w:r>
      <w:r w:rsidRPr="00372F38">
        <w:t>heck</w:t>
      </w:r>
      <w:r>
        <w:t xml:space="preserve"> for</w:t>
      </w:r>
      <w:r w:rsidRPr="00372F38">
        <w:t xml:space="preserve"> port number conflict</w:t>
      </w:r>
      <w:r>
        <w:t>s:</w:t>
      </w:r>
    </w:p>
    <w:p w14:paraId="1B9D8C25" w14:textId="77777777" w:rsidR="00260ECA" w:rsidRDefault="00260ECA" w:rsidP="00260ECA">
      <w:pPr>
        <w:pBdr>
          <w:top w:val="single" w:sz="4" w:space="1" w:color="auto"/>
          <w:left w:val="single" w:sz="4" w:space="4" w:color="auto"/>
          <w:bottom w:val="single" w:sz="4" w:space="1" w:color="auto"/>
          <w:right w:val="single" w:sz="4" w:space="4" w:color="auto"/>
        </w:pBdr>
        <w:ind w:left="840"/>
        <w:jc w:val="left"/>
      </w:pPr>
      <w:r w:rsidRPr="001E1B9C">
        <w:t>ss -an</w:t>
      </w:r>
      <w:r w:rsidRPr="001B5D6D">
        <w:t xml:space="preserve"> | grep ":</w:t>
      </w:r>
      <w:r>
        <w:t>&lt;</w:t>
      </w:r>
      <w:r w:rsidRPr="00A707E6">
        <w:rPr>
          <w:rFonts w:hint="eastAsia"/>
          <w:i/>
          <w:iCs/>
        </w:rPr>
        <w:t>Portal</w:t>
      </w:r>
      <w:r w:rsidRPr="00A707E6">
        <w:rPr>
          <w:i/>
          <w:iCs/>
        </w:rPr>
        <w:t>-startup-port</w:t>
      </w:r>
      <w:r>
        <w:t>&gt;</w:t>
      </w:r>
      <w:r w:rsidRPr="001B5D6D" w:rsidDel="007D7B7E">
        <w:t xml:space="preserve"> </w:t>
      </w:r>
      <w:r w:rsidRPr="001B5D6D">
        <w:t>[^0-9]"</w:t>
      </w:r>
    </w:p>
    <w:p w14:paraId="09118EF1" w14:textId="1D271507" w:rsidR="000435B0" w:rsidRDefault="000435B0" w:rsidP="006A0C22">
      <w:pPr>
        <w:ind w:left="840"/>
        <w:jc w:val="left"/>
      </w:pPr>
    </w:p>
    <w:p w14:paraId="340DCB79" w14:textId="2124F69D" w:rsidR="001B5D6D" w:rsidRDefault="00E93A96" w:rsidP="006A0C22">
      <w:pPr>
        <w:ind w:left="840" w:firstLine="210"/>
        <w:jc w:val="left"/>
      </w:pPr>
      <w:r w:rsidRPr="00AC5FA1">
        <w:rPr>
          <w:rFonts w:hint="eastAsia"/>
        </w:rPr>
        <w:t>#</w:t>
      </w:r>
      <w:r>
        <w:t xml:space="preserve"> </w:t>
      </w:r>
      <w:r w:rsidR="00BF5B35" w:rsidRPr="004B1D07">
        <w:t xml:space="preserve">Use the following command to check </w:t>
      </w:r>
      <w:r w:rsidR="00BF5B35">
        <w:t xml:space="preserve">for </w:t>
      </w:r>
      <w:r w:rsidR="00BF5B35" w:rsidRPr="004B1D07">
        <w:t>port number conflict</w:t>
      </w:r>
      <w:r w:rsidR="00BF5B35">
        <w:t>s</w:t>
      </w:r>
      <w:r w:rsidR="00BF5B35" w:rsidRPr="004B1D07">
        <w:t xml:space="preserve"> from the failure information collected by the </w:t>
      </w:r>
      <w:r w:rsidR="00BF5B35" w:rsidRPr="0095095F">
        <w:rPr>
          <w:rFonts w:ascii="Courier New" w:hAnsi="Courier New" w:cs="Courier New"/>
        </w:rPr>
        <w:t>csgetras</w:t>
      </w:r>
      <w:r w:rsidR="00BF5B35" w:rsidRPr="004B1D07">
        <w:t xml:space="preserve"> command.</w:t>
      </w:r>
    </w:p>
    <w:p w14:paraId="0FE3A6FC" w14:textId="73C9DBAF" w:rsidR="001B5D6D" w:rsidRDefault="00D674FA" w:rsidP="006C4B76">
      <w:pPr>
        <w:pBdr>
          <w:top w:val="single" w:sz="4" w:space="1" w:color="auto"/>
          <w:left w:val="single" w:sz="4" w:space="4" w:color="auto"/>
          <w:bottom w:val="single" w:sz="4" w:space="1" w:color="auto"/>
          <w:right w:val="single" w:sz="4" w:space="4" w:color="auto"/>
        </w:pBdr>
        <w:ind w:left="840"/>
        <w:jc w:val="left"/>
      </w:pPr>
      <w:r w:rsidRPr="00D674FA">
        <w:t xml:space="preserve">grep ":443[^0-9]" </w:t>
      </w:r>
      <w:r w:rsidR="00845615">
        <w:t>&lt;</w:t>
      </w:r>
      <w:r w:rsidR="00845615" w:rsidRPr="00783484">
        <w:rPr>
          <w:i/>
          <w:iCs/>
        </w:rPr>
        <w:t>decompress</w:t>
      </w:r>
      <w:r w:rsidR="00845615">
        <w:rPr>
          <w:i/>
          <w:iCs/>
        </w:rPr>
        <w:t>ion</w:t>
      </w:r>
      <w:r w:rsidR="00845615" w:rsidRPr="00783484">
        <w:rPr>
          <w:i/>
          <w:iCs/>
        </w:rPr>
        <w:t>-directory-for-csgetras-result</w:t>
      </w:r>
      <w:r w:rsidR="00845615">
        <w:rPr>
          <w:i/>
          <w:iCs/>
        </w:rPr>
        <w:t>&gt;</w:t>
      </w:r>
      <w:r w:rsidR="00845615" w:rsidRPr="001B5D6D">
        <w:t>/Common_csgetras/</w:t>
      </w:r>
      <w:r w:rsidR="004F1CCB" w:rsidRPr="008876D6">
        <w:rPr>
          <w:rFonts w:hint="eastAsia"/>
        </w:rPr>
        <w:t>ss_aenpo.txt</w:t>
      </w:r>
      <w:r w:rsidR="004F1CCB" w:rsidRPr="001B5D6D" w:rsidDel="004F1CCB">
        <w:t xml:space="preserve"> </w:t>
      </w:r>
    </w:p>
    <w:p w14:paraId="3916FA17" w14:textId="41851A39" w:rsidR="00066FAA" w:rsidRDefault="00066FAA" w:rsidP="00B05A5E">
      <w:pPr>
        <w:ind w:left="840"/>
        <w:jc w:val="left"/>
      </w:pPr>
    </w:p>
    <w:p w14:paraId="457D08A8" w14:textId="018DE677" w:rsidR="005412B6" w:rsidRPr="004552A1" w:rsidRDefault="00E86DE9" w:rsidP="006A0C22">
      <w:pPr>
        <w:ind w:left="1050"/>
        <w:jc w:val="left"/>
      </w:pPr>
      <w:r>
        <w:t xml:space="preserve">The following is an output example where </w:t>
      </w:r>
      <w:r w:rsidRPr="001C7A3B">
        <w:t>port number</w:t>
      </w:r>
      <w:r>
        <w:t>s</w:t>
      </w:r>
      <w:r w:rsidRPr="001C7A3B">
        <w:t xml:space="preserve"> conflict. If port </w:t>
      </w:r>
      <w:r>
        <w:t xml:space="preserve">numbers do not </w:t>
      </w:r>
      <w:r w:rsidRPr="001C7A3B">
        <w:t>conflict, nothing is output. (If the status is LISTEN, the port is being used.)</w:t>
      </w:r>
    </w:p>
    <w:p w14:paraId="68094F6E" w14:textId="3EBF7170" w:rsidR="00ED4ABA" w:rsidRDefault="00ED4ABA" w:rsidP="004552A1">
      <w:pPr>
        <w:pBdr>
          <w:top w:val="single" w:sz="4" w:space="1" w:color="auto"/>
          <w:left w:val="single" w:sz="4" w:space="4" w:color="auto"/>
          <w:bottom w:val="single" w:sz="4" w:space="1" w:color="auto"/>
          <w:right w:val="single" w:sz="4" w:space="4" w:color="auto"/>
        </w:pBdr>
        <w:ind w:left="840"/>
        <w:jc w:val="left"/>
      </w:pPr>
      <w:r w:rsidRPr="00ED4ABA">
        <w:rPr>
          <w:rFonts w:hint="eastAsia"/>
        </w:rPr>
        <w:t>tcp</w:t>
      </w:r>
      <w:r w:rsidR="002620C1">
        <w:tab/>
      </w:r>
      <w:r w:rsidRPr="00C54E6D">
        <w:t>LISTEN</w:t>
      </w:r>
      <w:r w:rsidR="002620C1">
        <w:tab/>
      </w:r>
      <w:r w:rsidRPr="00ED4ABA">
        <w:rPr>
          <w:rFonts w:hint="eastAsia"/>
        </w:rPr>
        <w:t>0</w:t>
      </w:r>
      <w:r w:rsidR="002620C1">
        <w:tab/>
      </w:r>
      <w:r w:rsidRPr="00ED4ABA">
        <w:rPr>
          <w:rFonts w:hint="eastAsia"/>
        </w:rPr>
        <w:t>128</w:t>
      </w:r>
      <w:r w:rsidR="002620C1">
        <w:tab/>
      </w:r>
      <w:r w:rsidRPr="00ED4ABA">
        <w:rPr>
          <w:rFonts w:hint="eastAsia"/>
        </w:rPr>
        <w:t>*:</w:t>
      </w:r>
      <w:r w:rsidR="00CF70CA">
        <w:t>&lt;</w:t>
      </w:r>
      <w:r w:rsidR="004F417E" w:rsidRPr="00A707E6">
        <w:rPr>
          <w:rFonts w:hint="eastAsia"/>
          <w:i/>
          <w:iCs/>
        </w:rPr>
        <w:t>Portal</w:t>
      </w:r>
      <w:r w:rsidR="004F417E" w:rsidRPr="00A707E6">
        <w:rPr>
          <w:i/>
          <w:iCs/>
        </w:rPr>
        <w:t>-startup-port</w:t>
      </w:r>
      <w:r w:rsidR="00CF70CA">
        <w:t>&gt;</w:t>
      </w:r>
      <w:r w:rsidR="002620C1">
        <w:tab/>
      </w:r>
      <w:r w:rsidRPr="00ED4ABA">
        <w:rPr>
          <w:rFonts w:hint="eastAsia"/>
        </w:rPr>
        <w:t>*:*</w:t>
      </w:r>
    </w:p>
    <w:p w14:paraId="72FFFB13" w14:textId="77777777" w:rsidR="009C31C8" w:rsidRDefault="009C31C8" w:rsidP="00B05A5E">
      <w:pPr>
        <w:ind w:left="840"/>
        <w:jc w:val="left"/>
      </w:pPr>
    </w:p>
    <w:p w14:paraId="5F9CFDC1" w14:textId="21FDC4CF" w:rsidR="00C92819" w:rsidRDefault="00B05A5E" w:rsidP="00C92819">
      <w:pPr>
        <w:ind w:leftChars="500" w:left="1050"/>
        <w:jc w:val="left"/>
      </w:pPr>
      <w:r w:rsidRPr="00AC5FA1">
        <w:rPr>
          <w:rFonts w:hint="eastAsia"/>
        </w:rPr>
        <w:t>#</w:t>
      </w:r>
      <w:r w:rsidRPr="00AC5FA1">
        <w:t xml:space="preserve"> </w:t>
      </w:r>
      <w:r w:rsidR="00C92819">
        <w:t>The default port number is 443</w:t>
      </w:r>
      <w:r w:rsidR="00305A7D">
        <w:t>,</w:t>
      </w:r>
      <w:r w:rsidR="00C92819">
        <w:t>20951</w:t>
      </w:r>
      <w:r w:rsidR="00305A7D">
        <w:t>,20952</w:t>
      </w:r>
      <w:r w:rsidR="000D21A4">
        <w:t xml:space="preserve"> and 20954</w:t>
      </w:r>
      <w:r w:rsidR="00C92819">
        <w:t xml:space="preserve"> to 20956.</w:t>
      </w:r>
    </w:p>
    <w:p w14:paraId="42148DB8" w14:textId="04A3F66F" w:rsidR="00B05A5E" w:rsidRDefault="00C92819" w:rsidP="006A0C22">
      <w:pPr>
        <w:ind w:leftChars="500" w:left="1050"/>
        <w:jc w:val="left"/>
      </w:pPr>
      <w:r w:rsidRPr="007B2C3D">
        <w:t>If a port number is displayed by the above command, change the port number for Common Services or the conflicting one.</w:t>
      </w:r>
    </w:p>
    <w:p w14:paraId="396C6779" w14:textId="77777777" w:rsidR="00E910DB" w:rsidRDefault="00E910DB" w:rsidP="00E910DB">
      <w:pPr>
        <w:ind w:leftChars="500" w:left="1050"/>
        <w:jc w:val="left"/>
      </w:pPr>
    </w:p>
    <w:p w14:paraId="0ECA53FE" w14:textId="0BEFF46E" w:rsidR="00E910DB" w:rsidRDefault="00D918AA" w:rsidP="00E910DB">
      <w:pPr>
        <w:numPr>
          <w:ilvl w:val="0"/>
          <w:numId w:val="22"/>
        </w:numPr>
        <w:jc w:val="left"/>
      </w:pPr>
      <w:bookmarkStart w:id="325" w:name="_Ref61369693"/>
      <w:r w:rsidRPr="00D918AA">
        <w:t>Check if the server certificate and private key are the correct key pair</w:t>
      </w:r>
      <w:bookmarkEnd w:id="325"/>
    </w:p>
    <w:p w14:paraId="06B35570" w14:textId="4681F200" w:rsidR="00B52798" w:rsidRDefault="00461046" w:rsidP="008343DE">
      <w:pPr>
        <w:ind w:left="840" w:firstLine="210"/>
        <w:jc w:val="left"/>
      </w:pPr>
      <w:r w:rsidRPr="00461046">
        <w:t>If the server certificate and private key are not the correct key pair, the Common Services service will fail to start. If the key pairs do not match, the following error will be output to the GW error log (&lt;log-directory&gt;/nginx/error.log).</w:t>
      </w:r>
    </w:p>
    <w:tbl>
      <w:tblPr>
        <w:tblW w:w="0" w:type="auto"/>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30"/>
      </w:tblGrid>
      <w:tr w:rsidR="00BC1381" w14:paraId="65F9BAC4" w14:textId="77777777" w:rsidTr="00E42A63">
        <w:tc>
          <w:tcPr>
            <w:tcW w:w="9552" w:type="dxa"/>
            <w:shd w:val="clear" w:color="auto" w:fill="auto"/>
          </w:tcPr>
          <w:p w14:paraId="7392E8CB" w14:textId="22E6AEE7" w:rsidR="00BC1381" w:rsidRDefault="003A66C7" w:rsidP="00E42A63">
            <w:pPr>
              <w:jc w:val="left"/>
            </w:pPr>
            <w:r w:rsidRPr="00E42A63">
              <w:rPr>
                <w:rFonts w:hint="eastAsia"/>
                <w:i/>
                <w:iCs/>
              </w:rPr>
              <w:t>YYYY/MM/DD hh:mm:ss</w:t>
            </w:r>
            <w:r w:rsidRPr="003E5857">
              <w:rPr>
                <w:rFonts w:hint="eastAsia"/>
              </w:rPr>
              <w:t xml:space="preserve"> [emerg] 14660#14660: SSL_CTX_use_PrivateKey("</w:t>
            </w:r>
            <w:r w:rsidRPr="00E42A63">
              <w:rPr>
                <w:i/>
                <w:iCs/>
              </w:rPr>
              <w:t>&lt;Absolute path of private key&gt;</w:t>
            </w:r>
            <w:r w:rsidRPr="003E5857">
              <w:rPr>
                <w:rFonts w:hint="eastAsia"/>
              </w:rPr>
              <w:t>") failed (SSL: error:0B080074:x509 certificate routines:X509_check_private_key:key values mismatch)</w:t>
            </w:r>
          </w:p>
        </w:tc>
      </w:tr>
    </w:tbl>
    <w:p w14:paraId="68136DB0" w14:textId="77777777" w:rsidR="00B52798" w:rsidRDefault="00B52798" w:rsidP="008343DE">
      <w:pPr>
        <w:ind w:left="840" w:firstLine="210"/>
        <w:jc w:val="left"/>
      </w:pPr>
    </w:p>
    <w:p w14:paraId="0B025EDF" w14:textId="62A59E35" w:rsidR="008343DE" w:rsidRDefault="008343DE" w:rsidP="008343DE">
      <w:pPr>
        <w:ind w:left="840" w:firstLine="210"/>
        <w:jc w:val="left"/>
      </w:pPr>
      <w:r>
        <w:t>If the server certificate and private key are the correct key pair, the Modulus values will match.</w:t>
      </w:r>
    </w:p>
    <w:p w14:paraId="6FCE0C7D" w14:textId="1F73F2F9" w:rsidR="00E910DB" w:rsidRDefault="008343DE" w:rsidP="008343DE">
      <w:pPr>
        <w:ind w:left="840" w:firstLine="210"/>
        <w:jc w:val="left"/>
      </w:pPr>
      <w:r>
        <w:t xml:space="preserve">Common </w:t>
      </w:r>
      <w:r w:rsidR="00C65BCA">
        <w:t xml:space="preserve">Services </w:t>
      </w:r>
      <w:r>
        <w:t>can be configured with server certificates and private keys for RSA and ECDSA cryptography.</w:t>
      </w:r>
      <w:r>
        <w:rPr>
          <w:rFonts w:hint="eastAsia"/>
        </w:rPr>
        <w:t xml:space="preserve"> </w:t>
      </w:r>
      <w:r>
        <w:t>Check the properties in &lt;user-data-directory&gt; /userconf/config_user.properties for the storage location of the server certificate and private key.</w:t>
      </w:r>
    </w:p>
    <w:p w14:paraId="4EC1FAB1" w14:textId="77777777" w:rsidR="00E910DB" w:rsidRDefault="00E910DB" w:rsidP="00E910DB">
      <w:pPr>
        <w:ind w:leftChars="500" w:left="1050"/>
        <w:jc w:val="left"/>
      </w:pPr>
    </w:p>
    <w:p w14:paraId="02BB3CA2" w14:textId="6A433EF2" w:rsidR="00E910DB" w:rsidRDefault="007800B0" w:rsidP="00E910DB">
      <w:pPr>
        <w:pStyle w:val="a6"/>
        <w:ind w:left="210"/>
      </w:pPr>
      <w:r>
        <w:t>Table</w:t>
      </w:r>
      <w:r w:rsidR="00E910DB">
        <w:rPr>
          <w:rFonts w:hint="eastAsia"/>
        </w:rPr>
        <w:t xml:space="preserve"> </w:t>
      </w:r>
      <w:r w:rsidR="00E910DB">
        <w:fldChar w:fldCharType="begin"/>
      </w:r>
      <w:r w:rsidR="00E910DB">
        <w:instrText xml:space="preserve"> </w:instrText>
      </w:r>
      <w:r w:rsidR="00E910DB">
        <w:rPr>
          <w:rFonts w:hint="eastAsia"/>
        </w:rPr>
        <w:instrText>STYLEREF 1 \s</w:instrText>
      </w:r>
      <w:r w:rsidR="00E910DB">
        <w:instrText xml:space="preserve"> </w:instrText>
      </w:r>
      <w:r w:rsidR="00E910DB">
        <w:fldChar w:fldCharType="separate"/>
      </w:r>
      <w:r w:rsidR="00FC26E3">
        <w:rPr>
          <w:noProof/>
        </w:rPr>
        <w:t>4</w:t>
      </w:r>
      <w:r w:rsidR="00E910DB">
        <w:fldChar w:fldCharType="end"/>
      </w:r>
      <w:r w:rsidR="00E910DB">
        <w:noBreakHyphen/>
      </w:r>
      <w:r w:rsidR="00E910DB">
        <w:fldChar w:fldCharType="begin"/>
      </w:r>
      <w:r w:rsidR="00E910DB">
        <w:instrText xml:space="preserve"> </w:instrText>
      </w:r>
      <w:r w:rsidR="00E910DB">
        <w:rPr>
          <w:rFonts w:hint="eastAsia"/>
        </w:rPr>
        <w:instrText xml:space="preserve">SEQ </w:instrText>
      </w:r>
      <w:r w:rsidR="00E910DB">
        <w:rPr>
          <w:rFonts w:hint="eastAsia"/>
        </w:rPr>
        <w:instrText>表</w:instrText>
      </w:r>
      <w:r w:rsidR="00E910DB">
        <w:rPr>
          <w:rFonts w:hint="eastAsia"/>
        </w:rPr>
        <w:instrText xml:space="preserve"> \* ARABIC \s 1</w:instrText>
      </w:r>
      <w:r w:rsidR="00E910DB">
        <w:instrText xml:space="preserve"> </w:instrText>
      </w:r>
      <w:r w:rsidR="00E910DB">
        <w:fldChar w:fldCharType="separate"/>
      </w:r>
      <w:r w:rsidR="00FC26E3">
        <w:rPr>
          <w:noProof/>
        </w:rPr>
        <w:t>1</w:t>
      </w:r>
      <w:r w:rsidR="00E910DB">
        <w:fldChar w:fldCharType="end"/>
      </w:r>
      <w:r w:rsidR="00E910DB">
        <w:rPr>
          <w:rFonts w:hint="eastAsia"/>
        </w:rPr>
        <w:t xml:space="preserve"> </w:t>
      </w:r>
      <w:r w:rsidRPr="007800B0">
        <w:t>Properties in config_user.properties</w:t>
      </w:r>
    </w:p>
    <w:tbl>
      <w:tblPr>
        <w:tblW w:w="0" w:type="auto"/>
        <w:tblInd w:w="1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
        <w:gridCol w:w="4136"/>
        <w:gridCol w:w="3933"/>
      </w:tblGrid>
      <w:tr w:rsidR="00E910DB" w14:paraId="063CFA0C" w14:textId="77777777" w:rsidTr="00E42A63">
        <w:tc>
          <w:tcPr>
            <w:tcW w:w="476" w:type="dxa"/>
            <w:shd w:val="clear" w:color="auto" w:fill="auto"/>
          </w:tcPr>
          <w:p w14:paraId="6411CEA4" w14:textId="77777777" w:rsidR="00E910DB" w:rsidRDefault="00E910DB" w:rsidP="00E42A63">
            <w:pPr>
              <w:jc w:val="left"/>
            </w:pPr>
            <w:r>
              <w:rPr>
                <w:rFonts w:hint="eastAsia"/>
              </w:rPr>
              <w:t>#</w:t>
            </w:r>
          </w:p>
        </w:tc>
        <w:tc>
          <w:tcPr>
            <w:tcW w:w="3544" w:type="dxa"/>
            <w:shd w:val="clear" w:color="auto" w:fill="auto"/>
          </w:tcPr>
          <w:p w14:paraId="1A3167D6" w14:textId="237BCB56" w:rsidR="00E910DB" w:rsidRDefault="00C41A05" w:rsidP="00E42A63">
            <w:pPr>
              <w:jc w:val="left"/>
            </w:pPr>
            <w:r w:rsidRPr="00C41A05">
              <w:t>Property name</w:t>
            </w:r>
          </w:p>
        </w:tc>
        <w:tc>
          <w:tcPr>
            <w:tcW w:w="4500" w:type="dxa"/>
            <w:shd w:val="clear" w:color="auto" w:fill="auto"/>
          </w:tcPr>
          <w:p w14:paraId="746949B1" w14:textId="3AA41CD8" w:rsidR="00E910DB" w:rsidRDefault="00C41A05" w:rsidP="00E42A63">
            <w:pPr>
              <w:jc w:val="left"/>
            </w:pPr>
            <w:r>
              <w:rPr>
                <w:rFonts w:hint="eastAsia"/>
              </w:rPr>
              <w:t>C</w:t>
            </w:r>
            <w:r>
              <w:t>ontents</w:t>
            </w:r>
          </w:p>
        </w:tc>
      </w:tr>
      <w:tr w:rsidR="00E910DB" w14:paraId="0EA5F530" w14:textId="77777777" w:rsidTr="00E42A63">
        <w:tc>
          <w:tcPr>
            <w:tcW w:w="476" w:type="dxa"/>
            <w:shd w:val="clear" w:color="auto" w:fill="auto"/>
          </w:tcPr>
          <w:p w14:paraId="6C5163D1" w14:textId="77777777" w:rsidR="00E910DB" w:rsidRDefault="00E910DB" w:rsidP="00E42A63">
            <w:pPr>
              <w:jc w:val="left"/>
            </w:pPr>
            <w:r>
              <w:rPr>
                <w:rFonts w:hint="eastAsia"/>
              </w:rPr>
              <w:t>1</w:t>
            </w:r>
          </w:p>
        </w:tc>
        <w:tc>
          <w:tcPr>
            <w:tcW w:w="3544" w:type="dxa"/>
            <w:shd w:val="clear" w:color="auto" w:fill="auto"/>
          </w:tcPr>
          <w:p w14:paraId="096F3161" w14:textId="77777777" w:rsidR="00E910DB" w:rsidRDefault="00E910DB" w:rsidP="00E42A63">
            <w:pPr>
              <w:jc w:val="left"/>
            </w:pPr>
            <w:r>
              <w:t>CS_GW_SSL_CERTIFICATE</w:t>
            </w:r>
          </w:p>
        </w:tc>
        <w:tc>
          <w:tcPr>
            <w:tcW w:w="4500" w:type="dxa"/>
            <w:shd w:val="clear" w:color="auto" w:fill="auto"/>
          </w:tcPr>
          <w:p w14:paraId="09C611CF" w14:textId="6666785F" w:rsidR="00317868" w:rsidRDefault="00317868" w:rsidP="00E42A63">
            <w:pPr>
              <w:jc w:val="left"/>
            </w:pPr>
            <w:r w:rsidRPr="00317868">
              <w:t>Absolute path of server certificate for RSA</w:t>
            </w:r>
          </w:p>
        </w:tc>
      </w:tr>
      <w:tr w:rsidR="00E910DB" w14:paraId="755B9151" w14:textId="77777777" w:rsidTr="00E42A63">
        <w:tc>
          <w:tcPr>
            <w:tcW w:w="476" w:type="dxa"/>
            <w:shd w:val="clear" w:color="auto" w:fill="auto"/>
          </w:tcPr>
          <w:p w14:paraId="0FBBF4C1" w14:textId="77777777" w:rsidR="00E910DB" w:rsidRDefault="00E910DB" w:rsidP="00E42A63">
            <w:pPr>
              <w:jc w:val="left"/>
            </w:pPr>
            <w:r>
              <w:rPr>
                <w:rFonts w:hint="eastAsia"/>
              </w:rPr>
              <w:t>2</w:t>
            </w:r>
          </w:p>
        </w:tc>
        <w:tc>
          <w:tcPr>
            <w:tcW w:w="3544" w:type="dxa"/>
            <w:shd w:val="clear" w:color="auto" w:fill="auto"/>
          </w:tcPr>
          <w:p w14:paraId="38A93A13" w14:textId="77777777" w:rsidR="00E910DB" w:rsidRDefault="00E910DB" w:rsidP="00E42A63">
            <w:pPr>
              <w:jc w:val="left"/>
            </w:pPr>
            <w:r>
              <w:t>CS_GW_SSL_CERTIFICATE_KEY</w:t>
            </w:r>
          </w:p>
        </w:tc>
        <w:tc>
          <w:tcPr>
            <w:tcW w:w="4500" w:type="dxa"/>
            <w:shd w:val="clear" w:color="auto" w:fill="auto"/>
          </w:tcPr>
          <w:p w14:paraId="4F25B9F3" w14:textId="67BA66BB" w:rsidR="00317868" w:rsidRPr="00317868" w:rsidRDefault="00317868" w:rsidP="00E42A63">
            <w:pPr>
              <w:jc w:val="left"/>
            </w:pPr>
            <w:r w:rsidRPr="00317868">
              <w:t>Absolute path of private key for RSA</w:t>
            </w:r>
          </w:p>
        </w:tc>
      </w:tr>
      <w:tr w:rsidR="00E910DB" w14:paraId="0BB36845" w14:textId="77777777" w:rsidTr="00E42A63">
        <w:tc>
          <w:tcPr>
            <w:tcW w:w="476" w:type="dxa"/>
            <w:shd w:val="clear" w:color="auto" w:fill="auto"/>
          </w:tcPr>
          <w:p w14:paraId="54E2BBCC" w14:textId="77777777" w:rsidR="00E910DB" w:rsidRDefault="00E910DB" w:rsidP="00E42A63">
            <w:pPr>
              <w:jc w:val="left"/>
            </w:pPr>
            <w:r>
              <w:rPr>
                <w:rFonts w:hint="eastAsia"/>
              </w:rPr>
              <w:t>3</w:t>
            </w:r>
          </w:p>
        </w:tc>
        <w:tc>
          <w:tcPr>
            <w:tcW w:w="3544" w:type="dxa"/>
            <w:shd w:val="clear" w:color="auto" w:fill="auto"/>
          </w:tcPr>
          <w:p w14:paraId="194B6631" w14:textId="77777777" w:rsidR="00E910DB" w:rsidRDefault="00E910DB" w:rsidP="00E42A63">
            <w:pPr>
              <w:jc w:val="left"/>
            </w:pPr>
            <w:r>
              <w:t>CS_GW_SSL_CERTIFICATE_ECDSA</w:t>
            </w:r>
          </w:p>
        </w:tc>
        <w:tc>
          <w:tcPr>
            <w:tcW w:w="4500" w:type="dxa"/>
            <w:shd w:val="clear" w:color="auto" w:fill="auto"/>
          </w:tcPr>
          <w:p w14:paraId="7C9C1A8C" w14:textId="58760447" w:rsidR="00F5140F" w:rsidRPr="00F5140F" w:rsidRDefault="00F5140F" w:rsidP="00E42A63">
            <w:pPr>
              <w:jc w:val="left"/>
            </w:pPr>
            <w:r w:rsidRPr="00F5140F">
              <w:t>Absolute path of server certificate</w:t>
            </w:r>
            <w:r w:rsidR="00EB34A4">
              <w:t xml:space="preserve"> </w:t>
            </w:r>
            <w:r w:rsidR="00EB34A4" w:rsidRPr="00F5140F">
              <w:t>for ECDSA</w:t>
            </w:r>
          </w:p>
        </w:tc>
      </w:tr>
      <w:tr w:rsidR="00E910DB" w14:paraId="63CE0116" w14:textId="77777777" w:rsidTr="00E42A63">
        <w:tc>
          <w:tcPr>
            <w:tcW w:w="476" w:type="dxa"/>
            <w:shd w:val="clear" w:color="auto" w:fill="auto"/>
          </w:tcPr>
          <w:p w14:paraId="7CB3D8D5" w14:textId="77777777" w:rsidR="00E910DB" w:rsidRDefault="00E910DB" w:rsidP="00E42A63">
            <w:pPr>
              <w:jc w:val="left"/>
            </w:pPr>
            <w:r>
              <w:rPr>
                <w:rFonts w:hint="eastAsia"/>
              </w:rPr>
              <w:t>4</w:t>
            </w:r>
          </w:p>
        </w:tc>
        <w:tc>
          <w:tcPr>
            <w:tcW w:w="3544" w:type="dxa"/>
            <w:shd w:val="clear" w:color="auto" w:fill="auto"/>
          </w:tcPr>
          <w:p w14:paraId="1A92654F" w14:textId="77777777" w:rsidR="00E910DB" w:rsidRDefault="00E910DB" w:rsidP="00E42A63">
            <w:pPr>
              <w:jc w:val="left"/>
            </w:pPr>
            <w:r>
              <w:t>CS_GW_SSL_CERTIFICATE_KEY_ECDSA</w:t>
            </w:r>
          </w:p>
        </w:tc>
        <w:tc>
          <w:tcPr>
            <w:tcW w:w="4500" w:type="dxa"/>
            <w:shd w:val="clear" w:color="auto" w:fill="auto"/>
          </w:tcPr>
          <w:p w14:paraId="7D4539F9" w14:textId="394A3654" w:rsidR="00F5140F" w:rsidRDefault="00F5140F" w:rsidP="00E42A63">
            <w:pPr>
              <w:jc w:val="left"/>
            </w:pPr>
            <w:r w:rsidRPr="00F5140F">
              <w:t>Absolute path of private key for ECDSA</w:t>
            </w:r>
          </w:p>
        </w:tc>
      </w:tr>
    </w:tbl>
    <w:p w14:paraId="710C9E1A" w14:textId="77777777" w:rsidR="00E910DB" w:rsidRPr="001A18E3" w:rsidRDefault="00E910DB" w:rsidP="00E910DB">
      <w:pPr>
        <w:ind w:leftChars="500" w:left="1050"/>
        <w:jc w:val="left"/>
      </w:pPr>
    </w:p>
    <w:p w14:paraId="0C1A47FB" w14:textId="7944A356" w:rsidR="00E910DB" w:rsidRDefault="009E1A5D" w:rsidP="00E910DB">
      <w:pPr>
        <w:ind w:leftChars="500" w:left="1050"/>
        <w:jc w:val="left"/>
      </w:pPr>
      <w:r w:rsidRPr="009E1A5D">
        <w:t xml:space="preserve">Modulus must match in CS_GW_SSL_CERTIFICATE and CS_GW_SSL_CERTIFICATE_KEY, </w:t>
      </w:r>
      <w:r w:rsidRPr="009E1A5D">
        <w:lastRenderedPageBreak/>
        <w:t>CS_GW_SSL_CERTIFICATE_ECDSA and CS_GW_SSL_CERTIFICATE_KEY_ECDSA.</w:t>
      </w:r>
    </w:p>
    <w:p w14:paraId="67481776" w14:textId="77777777" w:rsidR="00E910DB" w:rsidRPr="009E1A5D" w:rsidRDefault="00E910DB" w:rsidP="00E910DB">
      <w:pPr>
        <w:ind w:leftChars="500" w:left="1050"/>
        <w:jc w:val="left"/>
      </w:pPr>
    </w:p>
    <w:p w14:paraId="53B8FB4F" w14:textId="339A55F8" w:rsidR="00E910DB" w:rsidRDefault="001766AC" w:rsidP="00E910DB">
      <w:pPr>
        <w:ind w:leftChars="500" w:left="1050"/>
        <w:jc w:val="left"/>
      </w:pPr>
      <w:r w:rsidRPr="001766AC">
        <w:t>Follow the steps below to check if the server certificate and the Modulus value of the private key match.</w:t>
      </w:r>
    </w:p>
    <w:p w14:paraId="7A8DDFAF" w14:textId="77777777" w:rsidR="00E910DB" w:rsidRDefault="00E910DB" w:rsidP="00E910DB">
      <w:pPr>
        <w:ind w:leftChars="500" w:left="1050"/>
        <w:jc w:val="left"/>
      </w:pPr>
    </w:p>
    <w:p w14:paraId="2FCB428C" w14:textId="0F8F6B59" w:rsidR="00E910DB" w:rsidRPr="00AC5FA1" w:rsidRDefault="00E910DB" w:rsidP="00E910DB">
      <w:pPr>
        <w:ind w:left="840" w:firstLine="210"/>
        <w:jc w:val="left"/>
      </w:pPr>
      <w:r>
        <w:rPr>
          <w:rFonts w:hint="eastAsia"/>
        </w:rPr>
        <w:t>(</w:t>
      </w:r>
      <w:r>
        <w:t xml:space="preserve">a) </w:t>
      </w:r>
      <w:r w:rsidR="00CC6E16" w:rsidRPr="00CC6E16">
        <w:t>Execute the following command to check the Modulus of the server certificate.</w:t>
      </w:r>
    </w:p>
    <w:p w14:paraId="23C4C602" w14:textId="4F475280" w:rsidR="00E910DB" w:rsidRDefault="00E910DB" w:rsidP="00E910DB">
      <w:pPr>
        <w:pBdr>
          <w:top w:val="single" w:sz="4" w:space="1" w:color="auto"/>
          <w:left w:val="single" w:sz="4" w:space="4" w:color="auto"/>
          <w:bottom w:val="single" w:sz="4" w:space="1" w:color="auto"/>
          <w:right w:val="single" w:sz="4" w:space="4" w:color="auto"/>
        </w:pBdr>
        <w:ind w:left="840"/>
        <w:jc w:val="left"/>
      </w:pPr>
      <w:r>
        <w:t xml:space="preserve">openssl x509 -in </w:t>
      </w:r>
      <w:r w:rsidR="0076143E" w:rsidRPr="0076143E">
        <w:t>&lt;Server certificate path&gt;</w:t>
      </w:r>
      <w:r>
        <w:t xml:space="preserve"> -modulus -noout | openssl md5</w:t>
      </w:r>
    </w:p>
    <w:p w14:paraId="4EED09B3" w14:textId="3A3E2BC8" w:rsidR="00E910DB" w:rsidRDefault="005461AD" w:rsidP="00E910DB">
      <w:pPr>
        <w:ind w:leftChars="500" w:left="1050"/>
        <w:jc w:val="left"/>
      </w:pPr>
      <w:r>
        <w:t>E</w:t>
      </w:r>
      <w:r w:rsidR="00AB5865" w:rsidRPr="00AB5865">
        <w:t>xample)</w:t>
      </w:r>
    </w:p>
    <w:p w14:paraId="769A0319" w14:textId="77777777" w:rsidR="00E910DB" w:rsidRDefault="00E910DB" w:rsidP="00E910DB">
      <w:pPr>
        <w:ind w:leftChars="742" w:left="1558"/>
        <w:jc w:val="left"/>
      </w:pPr>
      <w:r>
        <w:t xml:space="preserve"># openssl x509 -in </w:t>
      </w:r>
      <w:r w:rsidRPr="009013AB">
        <w:t>/var/opt/hitachi/CommonService/tls/tmpserver_chained.crt</w:t>
      </w:r>
      <w:r>
        <w:t xml:space="preserve"> -modulus -noout | openssl md5</w:t>
      </w:r>
    </w:p>
    <w:p w14:paraId="0D75C594" w14:textId="68D068C4" w:rsidR="00E910DB" w:rsidRDefault="00E910DB" w:rsidP="00E910DB">
      <w:pPr>
        <w:ind w:leftChars="742" w:left="1558"/>
        <w:jc w:val="left"/>
      </w:pPr>
      <w:r>
        <w:t>(stdin)= 53393b656e90ad3f1c4d56d061eb78dc</w:t>
      </w:r>
    </w:p>
    <w:p w14:paraId="1E501281" w14:textId="4754A628" w:rsidR="00060385" w:rsidRDefault="00060385" w:rsidP="00060385">
      <w:pPr>
        <w:ind w:leftChars="742" w:left="1558" w:firstLineChars="200" w:firstLine="420"/>
        <w:jc w:val="left"/>
      </w:pPr>
      <w:r w:rsidRPr="00060385">
        <w:t>* In the above case, "53393b656e90ad3f1c4d56d061eb78dc" is the value of Modulus.</w:t>
      </w:r>
    </w:p>
    <w:p w14:paraId="24AE7393" w14:textId="5B24F60D" w:rsidR="00E910DB" w:rsidRDefault="00E910DB" w:rsidP="00E910DB">
      <w:pPr>
        <w:ind w:leftChars="500" w:left="1050"/>
        <w:jc w:val="left"/>
      </w:pPr>
    </w:p>
    <w:p w14:paraId="539495F5" w14:textId="4AF831DF" w:rsidR="00E910DB" w:rsidRPr="00AC5FA1" w:rsidRDefault="00E910DB" w:rsidP="00E910DB">
      <w:pPr>
        <w:ind w:leftChars="500" w:left="1050"/>
        <w:jc w:val="left"/>
      </w:pPr>
      <w:r>
        <w:rPr>
          <w:rFonts w:hint="eastAsia"/>
        </w:rPr>
        <w:t>(</w:t>
      </w:r>
      <w:r>
        <w:t xml:space="preserve">b) </w:t>
      </w:r>
      <w:r w:rsidR="0098421E" w:rsidRPr="0098421E">
        <w:t>Execute the following command to check the Modulus of the private key.</w:t>
      </w:r>
    </w:p>
    <w:p w14:paraId="0649C3C1" w14:textId="539CEE16" w:rsidR="00E910DB" w:rsidRDefault="00E910DB" w:rsidP="00E910DB">
      <w:pPr>
        <w:pBdr>
          <w:top w:val="single" w:sz="4" w:space="1" w:color="auto"/>
          <w:left w:val="single" w:sz="4" w:space="4" w:color="auto"/>
          <w:bottom w:val="single" w:sz="4" w:space="1" w:color="auto"/>
          <w:right w:val="single" w:sz="4" w:space="4" w:color="auto"/>
        </w:pBdr>
        <w:ind w:left="840"/>
        <w:jc w:val="left"/>
      </w:pPr>
      <w:r w:rsidRPr="00616B85">
        <w:t xml:space="preserve">openssl rsa -in </w:t>
      </w:r>
      <w:r>
        <w:t>&lt;</w:t>
      </w:r>
      <w:r w:rsidR="00FA1E23">
        <w:t xml:space="preserve">Path of </w:t>
      </w:r>
      <w:r w:rsidR="00FA1E23" w:rsidRPr="00FA1E23">
        <w:t>private key</w:t>
      </w:r>
      <w:r>
        <w:t>&gt;</w:t>
      </w:r>
      <w:r w:rsidRPr="00616B85">
        <w:t xml:space="preserve"> -modulus -noout | openssl md5</w:t>
      </w:r>
    </w:p>
    <w:p w14:paraId="56E77E3B" w14:textId="06B0FFBC" w:rsidR="00E910DB" w:rsidRDefault="005461AD" w:rsidP="00E910DB">
      <w:pPr>
        <w:ind w:leftChars="500" w:left="1050"/>
        <w:jc w:val="left"/>
      </w:pPr>
      <w:r>
        <w:t>E</w:t>
      </w:r>
      <w:r w:rsidR="00D16C25" w:rsidRPr="00D16C25">
        <w:t>xample)</w:t>
      </w:r>
    </w:p>
    <w:p w14:paraId="09E28357" w14:textId="77777777" w:rsidR="00E910DB" w:rsidRDefault="00E910DB" w:rsidP="00E910DB">
      <w:pPr>
        <w:ind w:leftChars="742" w:left="1558"/>
        <w:jc w:val="left"/>
      </w:pPr>
      <w:r>
        <w:t># openssl rsa -in /var/opt/hitachi/CommonService/tls/tmpserver.key -modulus -noout | openssl md5</w:t>
      </w:r>
    </w:p>
    <w:p w14:paraId="36E5D9DF" w14:textId="77777777" w:rsidR="00C15E33" w:rsidRDefault="00E910DB" w:rsidP="00C15E33">
      <w:pPr>
        <w:ind w:leftChars="742" w:left="1558"/>
        <w:jc w:val="left"/>
      </w:pPr>
      <w:r>
        <w:t xml:space="preserve">(stdin)= </w:t>
      </w:r>
      <w:r w:rsidR="00B16BFE">
        <w:t>53393b656e90ad3f1c4d56d061eb78dc</w:t>
      </w:r>
    </w:p>
    <w:p w14:paraId="51D55548" w14:textId="7CF788DE" w:rsidR="00E910DB" w:rsidRPr="00C15E33" w:rsidRDefault="00C15E33" w:rsidP="003C1CF9">
      <w:pPr>
        <w:ind w:leftChars="742" w:left="1558" w:firstLineChars="200" w:firstLine="420"/>
        <w:jc w:val="left"/>
      </w:pPr>
      <w:r w:rsidRPr="00060385">
        <w:t>* In the above case, "53393b656e90ad3f1c4d56d061eb78dc" is the value of Modulus.</w:t>
      </w:r>
    </w:p>
    <w:p w14:paraId="0035793C" w14:textId="77777777" w:rsidR="00E910DB" w:rsidRDefault="00E910DB" w:rsidP="00E910DB">
      <w:pPr>
        <w:ind w:leftChars="500" w:left="1050"/>
        <w:jc w:val="left"/>
      </w:pPr>
    </w:p>
    <w:p w14:paraId="1E78B09D" w14:textId="2012024E" w:rsidR="00E910DB" w:rsidRDefault="00E910DB" w:rsidP="00E910DB">
      <w:pPr>
        <w:ind w:left="840" w:firstLine="210"/>
        <w:jc w:val="left"/>
      </w:pPr>
      <w:r>
        <w:rPr>
          <w:rFonts w:hint="eastAsia"/>
        </w:rPr>
        <w:t>(</w:t>
      </w:r>
      <w:r>
        <w:t xml:space="preserve">c) </w:t>
      </w:r>
      <w:r w:rsidR="0093098D" w:rsidRPr="0093098D">
        <w:t>Check if the Modulus value of the server certificate collected in (a) matches the Modulus value of the private key collected in (b). If they do not match, recreate the server certificate or both the server certificate and private key, and set SSL again.</w:t>
      </w:r>
    </w:p>
    <w:p w14:paraId="3639BA7C" w14:textId="77777777" w:rsidR="0017512D" w:rsidRDefault="0017512D" w:rsidP="00E910DB">
      <w:pPr>
        <w:ind w:left="840" w:firstLine="210"/>
        <w:jc w:val="left"/>
      </w:pPr>
    </w:p>
    <w:p w14:paraId="39E1199F" w14:textId="2C1FD9B0" w:rsidR="00ED4716" w:rsidRDefault="00ED4716" w:rsidP="00ED4716">
      <w:pPr>
        <w:numPr>
          <w:ilvl w:val="0"/>
          <w:numId w:val="22"/>
        </w:numPr>
        <w:jc w:val="left"/>
      </w:pPr>
      <w:r w:rsidRPr="00D918AA">
        <w:t xml:space="preserve">Check </w:t>
      </w:r>
      <w:r>
        <w:t>th</w:t>
      </w:r>
      <w:r>
        <w:rPr>
          <w:rFonts w:hint="eastAsia"/>
        </w:rPr>
        <w:t>e</w:t>
      </w:r>
      <w:r>
        <w:t xml:space="preserve"> status of database.</w:t>
      </w:r>
    </w:p>
    <w:p w14:paraId="0BA0B438" w14:textId="77777777" w:rsidR="00ED4716" w:rsidRDefault="00ED4716" w:rsidP="00ED4716">
      <w:pPr>
        <w:ind w:left="840" w:firstLine="210"/>
        <w:jc w:val="left"/>
      </w:pPr>
      <w:r>
        <w:t>If you performed an upgrade installation from 10.9.2 or earlier to 10.9.3 or later, the database will be migrated.</w:t>
      </w:r>
    </w:p>
    <w:p w14:paraId="2F2E7873" w14:textId="77777777" w:rsidR="00ED4716" w:rsidRDefault="00ED4716" w:rsidP="00ED4716">
      <w:pPr>
        <w:ind w:left="840" w:firstLine="210"/>
        <w:jc w:val="left"/>
      </w:pPr>
      <w:r>
        <w:t>Follow the steps below to check the status of the database</w:t>
      </w:r>
      <w:r w:rsidRPr="00461046">
        <w:t>.</w:t>
      </w:r>
    </w:p>
    <w:p w14:paraId="24CF9EC8" w14:textId="77777777" w:rsidR="00ED4716" w:rsidRDefault="00ED4716" w:rsidP="00ED4716">
      <w:pPr>
        <w:ind w:left="840" w:firstLine="210"/>
        <w:jc w:val="left"/>
      </w:pPr>
      <w:r>
        <w:rPr>
          <w:rFonts w:hint="eastAsia"/>
        </w:rPr>
        <w:t>(</w:t>
      </w:r>
      <w:r>
        <w:t>a) Check if database is running</w:t>
      </w:r>
      <w:r w:rsidRPr="00CC6E16">
        <w:t>.</w:t>
      </w:r>
    </w:p>
    <w:tbl>
      <w:tblPr>
        <w:tblW w:w="0" w:type="auto"/>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30"/>
      </w:tblGrid>
      <w:tr w:rsidR="00ED4716" w14:paraId="56D4B436" w14:textId="77777777">
        <w:tc>
          <w:tcPr>
            <w:tcW w:w="9552" w:type="dxa"/>
            <w:shd w:val="clear" w:color="auto" w:fill="auto"/>
          </w:tcPr>
          <w:p w14:paraId="375A16CC" w14:textId="77777777" w:rsidR="00ED4716" w:rsidRDefault="00ED4716" w:rsidP="00ED4716">
            <w:pPr>
              <w:jc w:val="left"/>
            </w:pPr>
            <w:r>
              <w:t>systemctl status postgresql-15@csidp</w:t>
            </w:r>
          </w:p>
          <w:p w14:paraId="1E26F012" w14:textId="16296DB3" w:rsidR="00ED4716" w:rsidRDefault="00ED4716" w:rsidP="00ED4716">
            <w:pPr>
              <w:jc w:val="left"/>
            </w:pPr>
            <w:r>
              <w:t>systemctl status postgresql-15@csportal</w:t>
            </w:r>
          </w:p>
        </w:tc>
      </w:tr>
    </w:tbl>
    <w:p w14:paraId="04D43614" w14:textId="77777777" w:rsidR="00ED4716" w:rsidRDefault="00ED4716" w:rsidP="00E910DB">
      <w:pPr>
        <w:ind w:left="840" w:firstLine="210"/>
        <w:jc w:val="left"/>
      </w:pPr>
    </w:p>
    <w:p w14:paraId="7D5E664B" w14:textId="35ACE353" w:rsidR="00ED4716" w:rsidRPr="00724819" w:rsidRDefault="00ED4716" w:rsidP="00ED4716">
      <w:pPr>
        <w:ind w:left="840" w:firstLine="210"/>
        <w:jc w:val="left"/>
      </w:pPr>
      <w:r>
        <w:rPr>
          <w:rFonts w:hint="eastAsia"/>
        </w:rPr>
        <w:t>(</w:t>
      </w:r>
      <w:r>
        <w:t>b</w:t>
      </w:r>
      <w:r>
        <w:rPr>
          <w:rFonts w:hint="eastAsia"/>
        </w:rPr>
        <w:t>)</w:t>
      </w:r>
      <w:r>
        <w:t xml:space="preserve"> Check if database migration was successful.</w:t>
      </w:r>
    </w:p>
    <w:p w14:paraId="2987447B" w14:textId="77777777" w:rsidR="00ED4716" w:rsidRDefault="00ED4716" w:rsidP="00ED4716">
      <w:pPr>
        <w:ind w:left="840" w:firstLine="210"/>
        <w:jc w:val="left"/>
      </w:pPr>
      <w:r w:rsidRPr="00140925">
        <w:t>If the database is not started, check whether the following</w:t>
      </w:r>
      <w:r>
        <w:t xml:space="preserve"> message</w:t>
      </w:r>
      <w:r w:rsidRPr="00140925">
        <w:t xml:space="preserve"> is output to csdbmigration log (</w:t>
      </w:r>
      <w:r>
        <w:t>&lt;</w:t>
      </w:r>
      <w:r w:rsidRPr="00140925">
        <w:t>log-directory</w:t>
      </w:r>
      <w:r>
        <w:t>&gt;</w:t>
      </w:r>
      <w:r w:rsidRPr="00140925">
        <w:t>/utility/csdbmigration_*_yyyy-mm-dd-HH-MM-SS.log).</w:t>
      </w:r>
    </w:p>
    <w:tbl>
      <w:tblPr>
        <w:tblW w:w="0" w:type="auto"/>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30"/>
      </w:tblGrid>
      <w:tr w:rsidR="00ED4716" w14:paraId="3747C8D4" w14:textId="77777777">
        <w:tc>
          <w:tcPr>
            <w:tcW w:w="9552" w:type="dxa"/>
            <w:shd w:val="clear" w:color="auto" w:fill="auto"/>
          </w:tcPr>
          <w:p w14:paraId="143102DE" w14:textId="68E6A2FF" w:rsidR="00ED4716" w:rsidRDefault="00ED4716" w:rsidP="00E910DB">
            <w:pPr>
              <w:jc w:val="left"/>
            </w:pPr>
            <w:r w:rsidRPr="00770D92">
              <w:t>yyyy/mm/dd HH:MM:SS.SSS [INF] csdbmigration completed successfully.</w:t>
            </w:r>
          </w:p>
        </w:tc>
      </w:tr>
    </w:tbl>
    <w:p w14:paraId="4B64808B" w14:textId="77777777" w:rsidR="00ED4716" w:rsidRDefault="00ED4716" w:rsidP="00E910DB">
      <w:pPr>
        <w:ind w:left="840" w:firstLine="210"/>
        <w:jc w:val="left"/>
      </w:pPr>
    </w:p>
    <w:p w14:paraId="35246362" w14:textId="3D3BBFB6" w:rsidR="00ED4716" w:rsidRPr="00ED4716" w:rsidRDefault="00ED4716" w:rsidP="00E910DB">
      <w:pPr>
        <w:ind w:left="840" w:firstLine="210"/>
        <w:jc w:val="left"/>
      </w:pPr>
      <w:r>
        <w:rPr>
          <w:rFonts w:hint="eastAsia"/>
        </w:rPr>
        <w:t>i</w:t>
      </w:r>
      <w:r>
        <w:t xml:space="preserve">f the database migration was failed, </w:t>
      </w:r>
      <w:r w:rsidRPr="00E1477E">
        <w:t xml:space="preserve">Contact Support Center, who may ask you to collect </w:t>
      </w:r>
      <w:r w:rsidRPr="00E1477E">
        <w:lastRenderedPageBreak/>
        <w:t>troubleshooting information.</w:t>
      </w:r>
    </w:p>
    <w:p w14:paraId="53F38FBC" w14:textId="77777777" w:rsidR="00ED4716" w:rsidRPr="00ED4716" w:rsidRDefault="00ED4716" w:rsidP="00E910DB">
      <w:pPr>
        <w:ind w:left="840" w:firstLine="210"/>
        <w:jc w:val="left"/>
      </w:pPr>
    </w:p>
    <w:p w14:paraId="5D7A1B2C" w14:textId="3716F8E8" w:rsidR="0017512D" w:rsidRPr="00791534" w:rsidRDefault="00C3368F" w:rsidP="00831E1C">
      <w:pPr>
        <w:pStyle w:val="3"/>
        <w:rPr>
          <w:lang w:val="en-US"/>
        </w:rPr>
      </w:pPr>
      <w:bookmarkStart w:id="326" w:name="_Ref125398247"/>
      <w:bookmarkStart w:id="327" w:name="_Toc191909594"/>
      <w:r w:rsidRPr="00C3368F">
        <w:t>Items to check when Common Services cannot be started in OVA</w:t>
      </w:r>
      <w:bookmarkEnd w:id="326"/>
      <w:bookmarkEnd w:id="327"/>
    </w:p>
    <w:p w14:paraId="647B8B88" w14:textId="74960797" w:rsidR="007D3E1E" w:rsidRDefault="00A36FC8" w:rsidP="00831E1C">
      <w:pPr>
        <w:numPr>
          <w:ilvl w:val="0"/>
          <w:numId w:val="114"/>
        </w:numPr>
        <w:jc w:val="left"/>
      </w:pPr>
      <w:r w:rsidRPr="00A36FC8">
        <w:t>Check the cschgconnect command log.</w:t>
      </w:r>
    </w:p>
    <w:p w14:paraId="7425DDB0" w14:textId="6ECF9285" w:rsidR="0017512D" w:rsidRPr="00BF248C" w:rsidRDefault="00FF0661" w:rsidP="00831E1C">
      <w:pPr>
        <w:ind w:left="840"/>
        <w:jc w:val="left"/>
      </w:pPr>
      <w:r w:rsidRPr="00FF0661">
        <w:t>When deploying OVA, if you do not check "Connect at power on" in the VM network adapter 1 settings before executing the opsvmsetup command, the cschgconnect command log (&lt;log-directory&gt;/utility/cschgconnect_*.log), the following error is output.</w:t>
      </w:r>
    </w:p>
    <w:tbl>
      <w:tblPr>
        <w:tblW w:w="0" w:type="auto"/>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30"/>
      </w:tblGrid>
      <w:tr w:rsidR="00090A42" w14:paraId="232B38F5" w14:textId="77777777">
        <w:tc>
          <w:tcPr>
            <w:tcW w:w="9552" w:type="dxa"/>
            <w:shd w:val="clear" w:color="auto" w:fill="auto"/>
          </w:tcPr>
          <w:p w14:paraId="2C35B345" w14:textId="3E3BA936" w:rsidR="00090A42" w:rsidRDefault="00066F63">
            <w:pPr>
              <w:jc w:val="left"/>
            </w:pPr>
            <w:r>
              <w:rPr>
                <w:rFonts w:hint="eastAsia"/>
                <w:i/>
                <w:iCs/>
              </w:rPr>
              <w:t>YYYY/MM/DD hh:mm:ss</w:t>
            </w:r>
            <w:r w:rsidRPr="003E5857">
              <w:rPr>
                <w:rFonts w:hint="eastAsia"/>
              </w:rPr>
              <w:t xml:space="preserve"> </w:t>
            </w:r>
            <w:r w:rsidRPr="00DB6E4A">
              <w:t>[WRN] KAOP64017-W The IP address information cannot be obtained. Therefore, accessing the URL by IP address is not possible. Check the connection and try again later.</w:t>
            </w:r>
          </w:p>
        </w:tc>
      </w:tr>
    </w:tbl>
    <w:p w14:paraId="77C93F8B" w14:textId="77777777" w:rsidR="004F6781" w:rsidRDefault="004F6781" w:rsidP="00E910DB">
      <w:pPr>
        <w:ind w:left="840" w:firstLine="210"/>
        <w:jc w:val="left"/>
      </w:pPr>
    </w:p>
    <w:p w14:paraId="58D5ECE2" w14:textId="1DE2BC43" w:rsidR="004F6781" w:rsidRPr="0017512D" w:rsidRDefault="002515D2" w:rsidP="00831E1C">
      <w:pPr>
        <w:ind w:left="840"/>
        <w:jc w:val="left"/>
      </w:pPr>
      <w:r w:rsidRPr="002515D2">
        <w:t>If the above error is output, you need to check "Connect at power on" in the VM's network adapter 1 settings, and then restart the VM (shutdown -r now).</w:t>
      </w:r>
    </w:p>
    <w:p w14:paraId="298DA6A9" w14:textId="452B521E" w:rsidR="00A259A5" w:rsidRPr="00C8323D" w:rsidRDefault="00B62C7D" w:rsidP="006A0C22">
      <w:r>
        <w:rPr>
          <w:lang w:val="en-GB" w:eastAsia="x-none"/>
        </w:rPr>
        <w:br w:type="page"/>
      </w:r>
    </w:p>
    <w:p w14:paraId="3A3F5A91" w14:textId="0BBE716E" w:rsidR="00A259A5" w:rsidRDefault="00A259A5" w:rsidP="00476970">
      <w:pPr>
        <w:pStyle w:val="2"/>
        <w:ind w:left="576"/>
        <w:rPr>
          <w:lang w:val="en-US"/>
        </w:rPr>
      </w:pPr>
      <w:bookmarkStart w:id="328" w:name="_Ref406750163"/>
      <w:bookmarkStart w:id="329" w:name="_Toc23165016"/>
      <w:bookmarkStart w:id="330" w:name="_Toc191909595"/>
      <w:r w:rsidRPr="00C8323D">
        <w:rPr>
          <w:lang w:val="en-US"/>
        </w:rPr>
        <w:t>Operation failures</w:t>
      </w:r>
      <w:bookmarkEnd w:id="328"/>
      <w:bookmarkEnd w:id="329"/>
      <w:bookmarkEnd w:id="330"/>
    </w:p>
    <w:p w14:paraId="0A8F98A6" w14:textId="501B4F47" w:rsidR="00297983" w:rsidRDefault="00E779BE" w:rsidP="00297983">
      <w:pPr>
        <w:pStyle w:val="3"/>
        <w:rPr>
          <w:lang w:val="en-US"/>
        </w:rPr>
      </w:pPr>
      <w:bookmarkStart w:id="331" w:name="_Ref92303699"/>
      <w:bookmarkStart w:id="332" w:name="_Toc191909596"/>
      <w:bookmarkStart w:id="333" w:name="_Toc23864229"/>
      <w:bookmarkStart w:id="334" w:name="_Toc23165017"/>
      <w:r w:rsidRPr="00E779BE">
        <w:rPr>
          <w:lang w:val="en-US"/>
        </w:rPr>
        <w:t xml:space="preserve">Items to check when you cannot access </w:t>
      </w:r>
      <w:r w:rsidR="00097146" w:rsidRPr="00097146">
        <w:rPr>
          <w:lang w:val="en-US"/>
        </w:rPr>
        <w:t>Hitachi Ops Center</w:t>
      </w:r>
      <w:bookmarkEnd w:id="331"/>
      <w:bookmarkEnd w:id="332"/>
      <w:r w:rsidR="00097146" w:rsidRPr="00097146" w:rsidDel="00097146">
        <w:rPr>
          <w:lang w:val="en-US"/>
        </w:rPr>
        <w:t xml:space="preserve"> </w:t>
      </w:r>
    </w:p>
    <w:p w14:paraId="41DFDBF7" w14:textId="77777777" w:rsidR="00297983" w:rsidRPr="00414E76" w:rsidRDefault="00297983" w:rsidP="004C57DE">
      <w:pPr>
        <w:numPr>
          <w:ilvl w:val="0"/>
          <w:numId w:val="101"/>
        </w:numPr>
        <w:jc w:val="left"/>
      </w:pPr>
      <w:r>
        <w:rPr>
          <w:rFonts w:hint="eastAsia"/>
        </w:rPr>
        <w:t>If</w:t>
      </w:r>
      <w:r w:rsidRPr="00CD38C4">
        <w:t xml:space="preserve"> you cannot log in to </w:t>
      </w:r>
      <w:r w:rsidRPr="00E1702B">
        <w:t>Hitachi Ops Center</w:t>
      </w:r>
      <w:r w:rsidRPr="00CD38C4">
        <w:t xml:space="preserve">, </w:t>
      </w:r>
      <w:r w:rsidRPr="00CD38C4">
        <w:rPr>
          <w:rFonts w:hint="eastAsia"/>
        </w:rPr>
        <w:t xml:space="preserve">check </w:t>
      </w:r>
      <w:r w:rsidRPr="00CD38C4">
        <w:t>the following settings</w:t>
      </w:r>
    </w:p>
    <w:p w14:paraId="44066D65" w14:textId="77777777" w:rsidR="00297983" w:rsidRPr="00CD38C4" w:rsidRDefault="00297983" w:rsidP="00297983">
      <w:pPr>
        <w:ind w:left="851"/>
        <w:jc w:val="left"/>
      </w:pPr>
      <w:r>
        <w:rPr>
          <w:rFonts w:hint="eastAsia"/>
        </w:rPr>
        <w:t>-</w:t>
      </w:r>
      <w:r>
        <w:t xml:space="preserve"> Y</w:t>
      </w:r>
      <w:r w:rsidRPr="00CD38C4">
        <w:rPr>
          <w:rFonts w:hint="eastAsia"/>
        </w:rPr>
        <w:t xml:space="preserve">our </w:t>
      </w:r>
      <w:r w:rsidRPr="00CD38C4">
        <w:t>user ID and password are correct.</w:t>
      </w:r>
    </w:p>
    <w:p w14:paraId="459F8D4A" w14:textId="77777777" w:rsidR="00297983" w:rsidRPr="00CD38C4" w:rsidRDefault="00297983" w:rsidP="00297983">
      <w:pPr>
        <w:ind w:left="851"/>
        <w:jc w:val="left"/>
      </w:pPr>
      <w:r>
        <w:t>- Y</w:t>
      </w:r>
      <w:r w:rsidRPr="00CD38C4">
        <w:t xml:space="preserve">ou are registered as a user </w:t>
      </w:r>
      <w:r>
        <w:t>with</w:t>
      </w:r>
      <w:r w:rsidRPr="00CD38C4">
        <w:t xml:space="preserve"> Hitachi Ops Center.</w:t>
      </w:r>
    </w:p>
    <w:p w14:paraId="14FC224F" w14:textId="77777777" w:rsidR="00297983" w:rsidRDefault="00297983" w:rsidP="00297983">
      <w:pPr>
        <w:ind w:left="851"/>
        <w:jc w:val="left"/>
      </w:pPr>
      <w:r>
        <w:t>- Y</w:t>
      </w:r>
      <w:r w:rsidRPr="00CD38C4">
        <w:t xml:space="preserve">our user account is </w:t>
      </w:r>
      <w:r>
        <w:rPr>
          <w:rFonts w:hint="eastAsia"/>
        </w:rPr>
        <w:t>e</w:t>
      </w:r>
      <w:r>
        <w:t>n</w:t>
      </w:r>
      <w:r w:rsidRPr="00CD38C4">
        <w:t>able</w:t>
      </w:r>
      <w:r>
        <w:t>d</w:t>
      </w:r>
      <w:r w:rsidRPr="00CD38C4">
        <w:t>.</w:t>
      </w:r>
    </w:p>
    <w:p w14:paraId="27BCDCAF" w14:textId="77777777" w:rsidR="00297983" w:rsidRPr="00E17D8D" w:rsidRDefault="00297983" w:rsidP="00297983">
      <w:pPr>
        <w:ind w:left="851"/>
        <w:jc w:val="left"/>
      </w:pPr>
      <w:r>
        <w:rPr>
          <w:rFonts w:hint="eastAsia"/>
        </w:rPr>
        <w:t>-</w:t>
      </w:r>
      <w:r>
        <w:t xml:space="preserve"> </w:t>
      </w:r>
      <w:r w:rsidRPr="00E17D8D">
        <w:t>If you are an Active Directory linkage user, see Figure 3-1 Confirmation method for Active Directory access.</w:t>
      </w:r>
    </w:p>
    <w:p w14:paraId="136AF0F5" w14:textId="77777777" w:rsidR="00297983" w:rsidRDefault="00297983" w:rsidP="00297983">
      <w:pPr>
        <w:ind w:left="1128"/>
        <w:jc w:val="left"/>
      </w:pPr>
    </w:p>
    <w:p w14:paraId="08AA9025" w14:textId="6C5DE26D" w:rsidR="00297983" w:rsidRDefault="00297983" w:rsidP="00297983">
      <w:r>
        <w:br w:type="page"/>
      </w:r>
      <w:r w:rsidRPr="008A6A33">
        <w:lastRenderedPageBreak/>
        <w:t xml:space="preserve">Use the following procedure to check whether the </w:t>
      </w:r>
      <w:r>
        <w:t>e</w:t>
      </w:r>
      <w:r w:rsidRPr="008A6A33">
        <w:t xml:space="preserve">xternal </w:t>
      </w:r>
      <w:r>
        <w:t>a</w:t>
      </w:r>
      <w:r w:rsidRPr="008A6A33">
        <w:t xml:space="preserve">uthentication </w:t>
      </w:r>
      <w:r>
        <w:t>s</w:t>
      </w:r>
      <w:r w:rsidRPr="008A6A33">
        <w:t>erver (Active Directory) is properly authenticated</w:t>
      </w:r>
      <w:r w:rsidRPr="00C67E18">
        <w:t>.</w:t>
      </w:r>
    </w:p>
    <w:p w14:paraId="12688435" w14:textId="3F2BF0FC" w:rsidR="00297983" w:rsidRDefault="004C7864" w:rsidP="00297983">
      <w:r>
        <w:rPr>
          <w:noProof/>
        </w:rPr>
        <w:pict w14:anchorId="5953EEE0">
          <v:rect id="_x0000_s7163" style="position:absolute;left:0;text-align:left;margin-left:2.35pt;margin-top:7.1pt;width:202.75pt;height:23.25pt;z-index:251709440;mso-wrap-edited:f" wrapcoords="-131 -635 -131 21600 21731 21600 21731 -635 -131 -635" strokeweight="1.5pt">
            <v:textbox style="mso-next-textbox:#_x0000_s7163" inset="0,,0">
              <w:txbxContent>
                <w:p w14:paraId="11CC7EC4" w14:textId="77777777" w:rsidR="00766D8F" w:rsidRPr="007F32DF" w:rsidRDefault="00766D8F" w:rsidP="00297983">
                  <w:pPr>
                    <w:spacing w:line="0" w:lineRule="atLeast"/>
                    <w:jc w:val="center"/>
                    <w:rPr>
                      <w:sz w:val="18"/>
                      <w:szCs w:val="18"/>
                    </w:rPr>
                  </w:pPr>
                  <w:r w:rsidRPr="00A930A3">
                    <w:rPr>
                      <w:rFonts w:ascii="Arial" w:hAnsi="Arial" w:cs="Arial"/>
                      <w:color w:val="000000"/>
                      <w:sz w:val="16"/>
                      <w:szCs w:val="16"/>
                    </w:rPr>
                    <w:t>Unable to log in as an Active Directory linkage user?</w:t>
                  </w:r>
                </w:p>
              </w:txbxContent>
            </v:textbox>
          </v:rect>
        </w:pict>
      </w:r>
      <w:r>
        <w:rPr>
          <w:noProof/>
        </w:rPr>
        <w:pict w14:anchorId="69000555">
          <v:shape id="_x0000_s7203" type="#_x0000_t110" style="position:absolute;left:0;text-align:left;margin-left:276.35pt;margin-top:17.7pt;width:157.25pt;height:35.15pt;z-index:251746304;mso-wrap-edited:f" wrapcoords="10549 -309 628 9566 -377 10800 -126 11417 10549 21909 11051 21909 21223 12034 21977 10800 21098 9566 11051 -309 10549 -309" strokeweight="1.5pt">
            <v:textbox style="mso-next-textbox:#_x0000_s7203" inset="0,0,0,0">
              <w:txbxContent>
                <w:p w14:paraId="481AF09C" w14:textId="77777777" w:rsidR="00766D8F" w:rsidRPr="007942CB" w:rsidRDefault="00766D8F" w:rsidP="00297983">
                  <w:pPr>
                    <w:jc w:val="center"/>
                    <w:rPr>
                      <w:color w:val="000000"/>
                      <w:sz w:val="18"/>
                      <w:szCs w:val="18"/>
                    </w:rPr>
                  </w:pPr>
                </w:p>
              </w:txbxContent>
            </v:textbox>
          </v:shape>
        </w:pict>
      </w:r>
    </w:p>
    <w:p w14:paraId="4EA49189" w14:textId="047FE512" w:rsidR="00297983" w:rsidRDefault="004C7864" w:rsidP="00297983">
      <w:r>
        <w:rPr>
          <w:noProof/>
        </w:rPr>
        <w:pict w14:anchorId="2C4B2194">
          <v:shape id="_x0000_s7202" type="#_x0000_t32" style="position:absolute;left:0;text-align:left;margin-left:236.6pt;margin-top:15.8pt;width:1.55pt;height:474.75pt;z-index:251745280" o:connectortype="straight" strokeweight="1.5pt"/>
        </w:pict>
      </w:r>
      <w:r>
        <w:rPr>
          <w:noProof/>
        </w:rPr>
        <w:pict w14:anchorId="3C0841A2">
          <v:line id="_x0000_s7253" style="position:absolute;left:0;text-align:left;flip:x;z-index:251796480;mso-wrap-edited:f" from="103.85pt,12.35pt" to="103.85pt,28.2pt" wrapcoords="0 0 0 11520 0 17280 0 21240 0 21240 0 21240 0 21240 0 17280 0 11520 0 0 0 0" strokeweight="1.5pt">
            <v:stroke endarrow="block"/>
          </v:line>
        </w:pict>
      </w:r>
      <w:r>
        <w:rPr>
          <w:noProof/>
        </w:rPr>
        <w:pict w14:anchorId="40D97B33">
          <v:rect id="_x0000_s7249" style="position:absolute;left:0;text-align:left;margin-left:277.95pt;margin-top:12.35pt;width:154.4pt;height:14.1pt;z-index:251793408;mso-wrap-edited:f" filled="f" stroked="f" strokeweight="1.5pt">
            <v:textbox style="mso-next-textbox:#_x0000_s7249" inset="0,0,0,0">
              <w:txbxContent>
                <w:p w14:paraId="66FA03BE" w14:textId="77777777" w:rsidR="00766D8F" w:rsidRPr="007F32DF" w:rsidRDefault="00766D8F" w:rsidP="00297983">
                  <w:pPr>
                    <w:spacing w:line="0" w:lineRule="atLeast"/>
                    <w:jc w:val="center"/>
                    <w:rPr>
                      <w:sz w:val="18"/>
                      <w:szCs w:val="18"/>
                    </w:rPr>
                  </w:pPr>
                  <w:r w:rsidRPr="0095095F">
                    <w:rPr>
                      <w:rFonts w:ascii="Arial" w:hAnsi="Arial" w:cs="Arial"/>
                      <w:sz w:val="16"/>
                      <w:szCs w:val="14"/>
                    </w:rPr>
                    <w:t>Use kerberos authentication?</w:t>
                  </w:r>
                </w:p>
              </w:txbxContent>
            </v:textbox>
          </v:rect>
        </w:pict>
      </w:r>
      <w:r>
        <w:rPr>
          <w:noProof/>
        </w:rPr>
        <w:pict w14:anchorId="72582DE3">
          <v:shape id="_x0000_s7205" type="#_x0000_t202" style="position:absolute;left:0;text-align:left;margin-left:431.6pt;margin-top:1.55pt;width:21pt;height:13.5pt;z-index:251748352;mso-wrap-edited:f" wrapcoords="0 0 21600 0 21600 21600 0 21600 0 0" filled="f" stroked="f">
            <v:textbox style="mso-next-textbox:#_x0000_s7205" inset="0,0,0,0">
              <w:txbxContent>
                <w:p w14:paraId="4CBC9173" w14:textId="77777777" w:rsidR="00766D8F" w:rsidRPr="000C72F6" w:rsidRDefault="00766D8F" w:rsidP="00297983">
                  <w:pPr>
                    <w:jc w:val="right"/>
                    <w:rPr>
                      <w:rFonts w:ascii="Arial" w:hAnsi="Arial" w:cs="Arial"/>
                      <w:sz w:val="18"/>
                      <w:szCs w:val="18"/>
                    </w:rPr>
                  </w:pPr>
                  <w:r>
                    <w:rPr>
                      <w:rFonts w:ascii="Arial" w:hAnsi="Arial" w:cs="Arial"/>
                      <w:sz w:val="18"/>
                      <w:szCs w:val="18"/>
                    </w:rPr>
                    <w:t>No</w:t>
                  </w:r>
                </w:p>
              </w:txbxContent>
            </v:textbox>
          </v:shape>
        </w:pict>
      </w:r>
      <w:r>
        <w:rPr>
          <w:noProof/>
        </w:rPr>
        <w:pict w14:anchorId="3BE55FEA">
          <v:line id="_x0000_s7208" style="position:absolute;left:0;text-align:left;z-index:251751424;mso-wrap-edited:f" from="465.4pt,17.6pt" to="466.9pt,126.05pt" strokeweight="1.5pt"/>
        </w:pict>
      </w:r>
      <w:r>
        <w:rPr>
          <w:noProof/>
        </w:rPr>
        <w:pict w14:anchorId="699D76FC">
          <v:shape id="_x0000_s7201" type="#_x0000_t32" style="position:absolute;left:0;text-align:left;margin-left:238.15pt;margin-top:17.3pt;width:41.2pt;height:.05pt;z-index:251744256" o:connectortype="straight" strokeweight="1.5pt">
            <v:stroke endarrow="block"/>
          </v:shape>
        </w:pict>
      </w:r>
      <w:r>
        <w:rPr>
          <w:noProof/>
        </w:rPr>
        <w:pict w14:anchorId="58EA9FBA">
          <v:line id="_x0000_s7207" style="position:absolute;left:0;text-align:left;flip:x;z-index:251750400;mso-wrap-edited:f" from="355.45pt,34.55pt" to="355.45pt,52.15pt" wrapcoords="0 0 0 11520 0 17280 0 21240 0 21240 0 21240 0 21240 0 17280 0 11520 0 0 0 0" strokeweight="1.5pt">
            <v:stroke endarrow="block"/>
          </v:line>
        </w:pict>
      </w:r>
      <w:r>
        <w:rPr>
          <w:noProof/>
        </w:rPr>
        <w:pict w14:anchorId="3BFE77EA">
          <v:shape id="_x0000_s7206" type="#_x0000_t32" style="position:absolute;left:0;text-align:left;margin-left:436.1pt;margin-top:17.3pt;width:29.3pt;height:0;z-index:251749376" o:connectortype="straight" strokeweight="1.5pt"/>
        </w:pict>
      </w:r>
    </w:p>
    <w:p w14:paraId="1A701C06" w14:textId="42BD3953" w:rsidR="00297983" w:rsidRDefault="004C7864" w:rsidP="00297983">
      <w:r>
        <w:rPr>
          <w:noProof/>
        </w:rPr>
        <w:pict w14:anchorId="0BB88FD4">
          <v:rect id="_x0000_s7164" style="position:absolute;left:0;text-align:left;margin-left:6.1pt;margin-top:10.05pt;width:193.75pt;height:27.2pt;z-index:251710464;mso-wrap-edited:f" wrapcoords="-131 -635 -131 21600 21731 21600 21731 -635 -131 -635" strokeweight="1.5pt">
            <v:textbox style="mso-next-textbox:#_x0000_s7164" inset="0,,0">
              <w:txbxContent>
                <w:p w14:paraId="7DBF098A" w14:textId="77777777" w:rsidR="00766D8F" w:rsidRPr="007F32DF" w:rsidRDefault="00766D8F" w:rsidP="00297983">
                  <w:pPr>
                    <w:spacing w:line="0" w:lineRule="atLeast"/>
                    <w:jc w:val="center"/>
                    <w:rPr>
                      <w:sz w:val="18"/>
                      <w:szCs w:val="18"/>
                    </w:rPr>
                  </w:pPr>
                  <w:r w:rsidRPr="00A930A3">
                    <w:rPr>
                      <w:rFonts w:ascii="Arial" w:hAnsi="Arial" w:cs="Arial"/>
                      <w:color w:val="000000"/>
                      <w:sz w:val="16"/>
                      <w:szCs w:val="16"/>
                    </w:rPr>
                    <w:t>Contact a user administrator with administrative privilege.</w:t>
                  </w:r>
                </w:p>
              </w:txbxContent>
            </v:textbox>
          </v:rect>
        </w:pict>
      </w:r>
      <w:r>
        <w:rPr>
          <w:noProof/>
        </w:rPr>
        <w:pict w14:anchorId="0B13A549">
          <v:shape id="_x0000_s7204" type="#_x0000_t202" style="position:absolute;left:0;text-align:left;margin-left:330.35pt;margin-top:14.7pt;width:21pt;height:13.5pt;z-index:251747328;mso-wrap-edited:f" wrapcoords="0 0 21600 0 21600 21600 0 21600 0 0" filled="f" stroked="f">
            <v:textbox style="mso-next-textbox:#_x0000_s7204" inset="0,0,0,0">
              <w:txbxContent>
                <w:p w14:paraId="2B126F82" w14:textId="77777777" w:rsidR="00766D8F" w:rsidRPr="000C72F6" w:rsidRDefault="00766D8F" w:rsidP="00297983">
                  <w:pPr>
                    <w:jc w:val="right"/>
                    <w:rPr>
                      <w:rFonts w:ascii="Arial" w:hAnsi="Arial" w:cs="Arial"/>
                      <w:sz w:val="18"/>
                      <w:szCs w:val="18"/>
                    </w:rPr>
                  </w:pPr>
                  <w:r w:rsidRPr="000C72F6">
                    <w:rPr>
                      <w:rFonts w:ascii="Arial" w:hAnsi="Arial" w:cs="Arial"/>
                      <w:sz w:val="18"/>
                      <w:szCs w:val="18"/>
                    </w:rPr>
                    <w:t>Yes</w:t>
                  </w:r>
                </w:p>
              </w:txbxContent>
            </v:textbox>
          </v:shape>
        </w:pict>
      </w:r>
    </w:p>
    <w:p w14:paraId="59EFD131" w14:textId="5AA7EB8C" w:rsidR="00297983" w:rsidRDefault="004C7864" w:rsidP="00297983">
      <w:r>
        <w:rPr>
          <w:noProof/>
        </w:rPr>
        <w:pict w14:anchorId="3C0841A2">
          <v:line id="_x0000_s7165" style="position:absolute;left:0;text-align:left;flip:x;z-index:251711488;mso-wrap-edited:f" from="104.35pt,17.75pt" to="104.35pt,33.6pt" wrapcoords="0 0 0 11520 0 17280 0 21240 0 21240 0 21240 0 21240 0 17280 0 11520 0 0 0 0" strokeweight="1.5pt">
            <v:stroke endarrow="block"/>
          </v:line>
        </w:pict>
      </w:r>
      <w:r>
        <w:rPr>
          <w:noProof/>
        </w:rPr>
        <w:pict w14:anchorId="4272753B">
          <v:rect id="_x0000_s7209" style="position:absolute;left:0;text-align:left;margin-left:259.1pt;margin-top:13.55pt;width:193.75pt;height:23.25pt;z-index:251752448;mso-wrap-edited:f" wrapcoords="-131 -635 -131 21600 21731 21600 21731 -635 -131 -635" strokeweight="1.5pt">
            <v:textbox style="mso-next-textbox:#_x0000_s7209" inset="0,,0">
              <w:txbxContent>
                <w:p w14:paraId="6FBC13C8" w14:textId="77777777" w:rsidR="00766D8F" w:rsidRPr="007F32DF" w:rsidRDefault="00766D8F" w:rsidP="00297983">
                  <w:pPr>
                    <w:spacing w:line="0" w:lineRule="atLeast"/>
                    <w:jc w:val="center"/>
                    <w:rPr>
                      <w:sz w:val="18"/>
                      <w:szCs w:val="18"/>
                    </w:rPr>
                  </w:pPr>
                  <w:r w:rsidRPr="00A930A3">
                    <w:rPr>
                      <w:rFonts w:ascii="Arial" w:hAnsi="Arial" w:cs="Arial"/>
                      <w:color w:val="000000"/>
                      <w:sz w:val="16"/>
                      <w:szCs w:val="16"/>
                    </w:rPr>
                    <w:t>Check if the KDC address can be resolved?</w:t>
                  </w:r>
                </w:p>
              </w:txbxContent>
            </v:textbox>
          </v:rect>
        </w:pict>
      </w:r>
    </w:p>
    <w:p w14:paraId="60393BC9" w14:textId="32AC78A5" w:rsidR="00297983" w:rsidRDefault="004C7864" w:rsidP="00297983">
      <w:r>
        <w:rPr>
          <w:noProof/>
        </w:rPr>
        <w:pict w14:anchorId="33FE7F6C">
          <v:rect id="_x0000_s7166" style="position:absolute;left:0;text-align:left;margin-left:6.85pt;margin-top:15.35pt;width:193.75pt;height:28.95pt;z-index:251712512;mso-wrap-edited:f" wrapcoords="-131 -635 -131 21600 21731 21600 21731 -635 -131 -635" strokeweight="1.5pt">
            <v:textbox style="mso-next-textbox:#_x0000_s7166" inset="0,,0">
              <w:txbxContent>
                <w:p w14:paraId="1BECF104" w14:textId="77777777" w:rsidR="00766D8F" w:rsidRPr="007F32DF" w:rsidRDefault="00766D8F" w:rsidP="00297983">
                  <w:pPr>
                    <w:spacing w:line="0" w:lineRule="atLeast"/>
                    <w:jc w:val="center"/>
                    <w:rPr>
                      <w:sz w:val="18"/>
                      <w:szCs w:val="18"/>
                    </w:rPr>
                  </w:pPr>
                  <w:r w:rsidRPr="00A930A3">
                    <w:rPr>
                      <w:rFonts w:ascii="Arial" w:hAnsi="Arial" w:cs="Arial"/>
                      <w:color w:val="000000"/>
                      <w:sz w:val="16"/>
                      <w:szCs w:val="16"/>
                    </w:rPr>
                    <w:t>Log in to Common Services as a local user with administrative privilege.</w:t>
                  </w:r>
                </w:p>
              </w:txbxContent>
            </v:textbox>
          </v:rect>
        </w:pict>
      </w:r>
      <w:r>
        <w:rPr>
          <w:noProof/>
        </w:rPr>
        <w:pict w14:anchorId="23CABE97">
          <v:line id="_x0000_s7214" style="position:absolute;left:0;text-align:left;flip:x;z-index:251757568;mso-wrap-edited:f" from="355.45pt,18.05pt" to="355.45pt,35.65pt" wrapcoords="0 0 0 11520 0 17280 0 21240 0 21240 0 21240 0 21240 0 17280 0 11520 0 0 0 0" strokeweight="1.5pt">
            <v:stroke endarrow="block"/>
          </v:line>
        </w:pict>
      </w:r>
    </w:p>
    <w:p w14:paraId="0EB778F2" w14:textId="6B44D274" w:rsidR="00297983" w:rsidRDefault="004C7864" w:rsidP="00297983">
      <w:r>
        <w:rPr>
          <w:noProof/>
        </w:rPr>
        <w:pict w14:anchorId="456B2089">
          <v:shape id="_x0000_s7244" type="#_x0000_t202" style="position:absolute;left:0;text-align:left;margin-left:430.85pt;margin-top:16.55pt;width:21pt;height:13.5pt;z-index:251788288;mso-wrap-edited:f" wrapcoords="0 0 21600 0 21600 21600 0 21600 0 0" filled="f" stroked="f">
            <v:textbox style="mso-next-textbox:#_x0000_s7244" inset="0,0,0,0">
              <w:txbxContent>
                <w:p w14:paraId="11AAF7FD" w14:textId="77777777" w:rsidR="00766D8F" w:rsidRPr="000C72F6" w:rsidRDefault="00766D8F" w:rsidP="00297983">
                  <w:pPr>
                    <w:jc w:val="left"/>
                    <w:rPr>
                      <w:rFonts w:ascii="Arial" w:hAnsi="Arial" w:cs="Arial"/>
                      <w:sz w:val="18"/>
                      <w:szCs w:val="18"/>
                    </w:rPr>
                  </w:pPr>
                  <w:r>
                    <w:rPr>
                      <w:rFonts w:ascii="Arial" w:hAnsi="Arial" w:cs="Arial"/>
                      <w:sz w:val="18"/>
                      <w:szCs w:val="18"/>
                    </w:rPr>
                    <w:t>Yes</w:t>
                  </w:r>
                </w:p>
              </w:txbxContent>
            </v:textbox>
          </v:shape>
        </w:pict>
      </w:r>
      <w:r>
        <w:rPr>
          <w:noProof/>
        </w:rPr>
        <w:pict w14:anchorId="39CBFA7E">
          <v:shape id="_x0000_s7210" type="#_x0000_t110" style="position:absolute;left:0;text-align:left;margin-left:276.35pt;margin-top:14.7pt;width:157.25pt;height:35.15pt;z-index:251753472;mso-wrap-edited:f" wrapcoords="10549 -309 628 9566 -377 10800 -126 11417 10549 21909 11051 21909 21223 12034 21977 10800 21098 9566 11051 -309 10549 -309" strokeweight="1.5pt">
            <v:textbox style="mso-next-textbox:#_x0000_s7210" inset="0,0,0,0">
              <w:txbxContent>
                <w:p w14:paraId="6451B25F" w14:textId="77777777" w:rsidR="00766D8F" w:rsidRPr="007942CB" w:rsidRDefault="00766D8F" w:rsidP="00297983">
                  <w:pPr>
                    <w:jc w:val="center"/>
                    <w:rPr>
                      <w:color w:val="000000"/>
                      <w:sz w:val="18"/>
                      <w:szCs w:val="18"/>
                    </w:rPr>
                  </w:pPr>
                  <w:r>
                    <w:rPr>
                      <w:rFonts w:ascii="Arial" w:hAnsi="Arial" w:cs="Arial"/>
                      <w:color w:val="000000"/>
                      <w:sz w:val="16"/>
                      <w:szCs w:val="16"/>
                    </w:rPr>
                    <w:t>Problem</w:t>
                  </w:r>
                  <w:r w:rsidRPr="00A930A3">
                    <w:rPr>
                      <w:rFonts w:ascii="Arial" w:hAnsi="Arial" w:cs="Arial"/>
                      <w:color w:val="000000"/>
                      <w:sz w:val="16"/>
                      <w:szCs w:val="16"/>
                    </w:rPr>
                    <w:t xml:space="preserve"> </w:t>
                  </w:r>
                  <w:r>
                    <w:rPr>
                      <w:rFonts w:ascii="Arial" w:hAnsi="Arial" w:cs="Arial"/>
                      <w:color w:val="000000"/>
                      <w:sz w:val="16"/>
                      <w:szCs w:val="16"/>
                    </w:rPr>
                    <w:t>solved?</w:t>
                  </w:r>
                </w:p>
              </w:txbxContent>
            </v:textbox>
          </v:shape>
        </w:pict>
      </w:r>
    </w:p>
    <w:p w14:paraId="2FA7971C" w14:textId="1D9D3320" w:rsidR="00297983" w:rsidRDefault="004C7864" w:rsidP="00297983">
      <w:r>
        <w:rPr>
          <w:noProof/>
        </w:rPr>
        <w:pict w14:anchorId="3C0841A2">
          <v:line id="_x0000_s7254" style="position:absolute;left:0;text-align:left;flip:x;z-index:251797504;mso-wrap-edited:f" from="104.6pt,7.55pt" to="104.6pt,23.4pt" wrapcoords="0 0 0 11520 0 17280 0 21240 0 21240 0 21240 0 21240 0 17280 0 11520 0 0 0 0" strokeweight="1.5pt">
            <v:stroke endarrow="block"/>
          </v:line>
        </w:pict>
      </w:r>
      <w:r>
        <w:rPr>
          <w:noProof/>
        </w:rPr>
        <w:pict w14:anchorId="61557BA1">
          <v:line id="_x0000_s7234" style="position:absolute;left:0;text-align:left;z-index:251778048;mso-wrap-edited:f" from="481.1pt,15.05pt" to="481.1pt,266.45pt" strokeweight="1.5pt"/>
        </w:pict>
      </w:r>
      <w:r>
        <w:rPr>
          <w:noProof/>
        </w:rPr>
        <w:pict w14:anchorId="2774B0BF">
          <v:shape id="_x0000_s7243" type="#_x0000_t32" style="position:absolute;left:0;text-align:left;margin-left:433.6pt;margin-top:14.3pt;width:49pt;height:0;z-index:251787264" o:connectortype="straight" strokeweight="1.5pt"/>
        </w:pict>
      </w:r>
    </w:p>
    <w:p w14:paraId="4B5CD3AE" w14:textId="704CF985" w:rsidR="00297983" w:rsidRDefault="004C7864" w:rsidP="00297983">
      <w:r>
        <w:rPr>
          <w:noProof/>
        </w:rPr>
        <w:pict w14:anchorId="34ADDCFA">
          <v:rect id="_x0000_s7251" style="position:absolute;left:0;text-align:left;margin-left:6.85pt;margin-top:5.4pt;width:193.75pt;height:30.4pt;z-index:251794432;mso-wrap-edited:f" wrapcoords="-131 -635 -131 21600 21731 21600 21731 -635 -131 -635" strokeweight="1.5pt">
            <v:textbox style="mso-next-textbox:#_x0000_s7251" inset="0,,0">
              <w:txbxContent>
                <w:p w14:paraId="34434135" w14:textId="3D3FF5B6" w:rsidR="00766D8F" w:rsidRPr="007F32DF" w:rsidRDefault="001D749D" w:rsidP="005539D5">
                  <w:pPr>
                    <w:spacing w:line="0" w:lineRule="atLeast"/>
                    <w:jc w:val="center"/>
                    <w:rPr>
                      <w:sz w:val="18"/>
                      <w:szCs w:val="18"/>
                    </w:rPr>
                  </w:pPr>
                  <w:r w:rsidRPr="001D749D">
                    <w:rPr>
                      <w:rFonts w:ascii="Arial" w:hAnsi="Arial" w:cs="Arial"/>
                      <w:color w:val="000000"/>
                      <w:sz w:val="16"/>
                      <w:szCs w:val="16"/>
                    </w:rPr>
                    <w:t>Display the User directories screen from Manage users.</w:t>
                  </w:r>
                </w:p>
              </w:txbxContent>
            </v:textbox>
          </v:rect>
        </w:pict>
      </w:r>
      <w:r>
        <w:rPr>
          <w:noProof/>
        </w:rPr>
        <w:pict w14:anchorId="42AD6062">
          <v:shape id="_x0000_s7212" type="#_x0000_t32" style="position:absolute;left:0;text-align:left;margin-left:354.35pt;margin-top:16.55pt;width:110.25pt;height:1.5pt;flip:y;z-index:251755520" o:connectortype="straight" strokeweight="1.5pt">
            <v:stroke startarrow="block"/>
          </v:shape>
        </w:pict>
      </w:r>
      <w:r>
        <w:rPr>
          <w:noProof/>
        </w:rPr>
        <w:pict w14:anchorId="10577701">
          <v:shape id="_x0000_s7211" type="#_x0000_t202" style="position:absolute;left:0;text-align:left;margin-left:330.35pt;margin-top:11.7pt;width:21pt;height:13.5pt;z-index:251754496;mso-wrap-edited:f" wrapcoords="0 0 21600 0 21600 21600 0 21600 0 0" filled="f" stroked="f">
            <v:textbox style="mso-next-textbox:#_x0000_s7211" inset="0,0,0,0">
              <w:txbxContent>
                <w:p w14:paraId="5E02F480" w14:textId="77777777" w:rsidR="00766D8F" w:rsidRPr="000C72F6" w:rsidRDefault="00766D8F" w:rsidP="00297983">
                  <w:pPr>
                    <w:jc w:val="right"/>
                    <w:rPr>
                      <w:rFonts w:ascii="Arial" w:hAnsi="Arial" w:cs="Arial"/>
                      <w:sz w:val="18"/>
                      <w:szCs w:val="18"/>
                    </w:rPr>
                  </w:pPr>
                  <w:r>
                    <w:rPr>
                      <w:rFonts w:ascii="Arial" w:hAnsi="Arial" w:cs="Arial" w:hint="eastAsia"/>
                      <w:sz w:val="18"/>
                      <w:szCs w:val="18"/>
                    </w:rPr>
                    <w:t>No</w:t>
                  </w:r>
                </w:p>
              </w:txbxContent>
            </v:textbox>
          </v:shape>
        </w:pict>
      </w:r>
      <w:r>
        <w:rPr>
          <w:noProof/>
        </w:rPr>
        <w:pict w14:anchorId="067D2E52">
          <v:line id="_x0000_s7213" style="position:absolute;left:0;text-align:left;flip:x;z-index:251756544;mso-wrap-edited:f" from="355.45pt,13.55pt" to="355.45pt,31.15pt" wrapcoords="0 0 0 11520 0 17280 0 21240 0 21240 0 21240 0 21240 0 17280 0 11520 0 0 0 0" strokeweight="1.5pt">
            <v:stroke endarrow="block"/>
          </v:line>
        </w:pict>
      </w:r>
    </w:p>
    <w:p w14:paraId="43319121" w14:textId="517EA7A1" w:rsidR="00297983" w:rsidRDefault="004C7864" w:rsidP="00297983">
      <w:r>
        <w:rPr>
          <w:noProof/>
        </w:rPr>
        <w:pict w14:anchorId="3C0841A2">
          <v:line id="_x0000_s7255" style="position:absolute;left:0;text-align:left;flip:x;z-index:251798528;mso-wrap-edited:f" from="104.95pt,17.05pt" to="104.95pt,32.9pt" wrapcoords="0 0 0 11520 0 17280 0 21240 0 21240 0 21240 0 21240 0 17280 0 11520 0 0 0 0" strokeweight="1.5pt">
            <v:stroke endarrow="block"/>
          </v:line>
        </w:pict>
      </w:r>
      <w:r>
        <w:rPr>
          <w:noProof/>
        </w:rPr>
        <w:pict w14:anchorId="7B5A4781">
          <v:rect id="_x0000_s7215" style="position:absolute;left:0;text-align:left;margin-left:258.85pt;margin-top:12.8pt;width:193.75pt;height:55.35pt;z-index:251758592;mso-wrap-edited:f" wrapcoords="-131 -635 -131 21600 21731 21600 21731 -635 -131 -635" strokeweight="1.5pt">
            <v:textbox style="mso-next-textbox:#_x0000_s7215" inset="0,,0">
              <w:txbxContent>
                <w:p w14:paraId="4447F5E9" w14:textId="77777777" w:rsidR="00766D8F" w:rsidRPr="006A0C22" w:rsidRDefault="00766D8F" w:rsidP="00297983">
                  <w:pPr>
                    <w:spacing w:line="0" w:lineRule="atLeast"/>
                    <w:jc w:val="left"/>
                    <w:rPr>
                      <w:rFonts w:ascii="Arial" w:hAnsi="Arial" w:cs="Arial"/>
                      <w:sz w:val="16"/>
                      <w:szCs w:val="16"/>
                    </w:rPr>
                  </w:pPr>
                  <w:r w:rsidRPr="00A930A3">
                    <w:rPr>
                      <w:rFonts w:ascii="Arial" w:hAnsi="Arial" w:cs="Arial"/>
                      <w:sz w:val="16"/>
                      <w:szCs w:val="16"/>
                    </w:rPr>
                    <w:t xml:space="preserve">Check if a user who has the same </w:t>
                  </w:r>
                  <w:r w:rsidRPr="0095095F">
                    <w:rPr>
                      <w:rFonts w:ascii="Courier New" w:hAnsi="Courier New" w:cs="Courier New"/>
                      <w:sz w:val="16"/>
                      <w:szCs w:val="16"/>
                    </w:rPr>
                    <w:t>sAMAccountName</w:t>
                  </w:r>
                  <w:r w:rsidRPr="00A930A3">
                    <w:rPr>
                      <w:rFonts w:ascii="Arial" w:hAnsi="Arial" w:cs="Arial"/>
                      <w:sz w:val="16"/>
                      <w:szCs w:val="16"/>
                    </w:rPr>
                    <w:t xml:space="preserve"> for the username as the user that cannot log in is included in the DN subtree specified in the Base DN of Common Services.</w:t>
                  </w:r>
                  <w:r w:rsidRPr="00A930A3">
                    <w:rPr>
                      <w:rFonts w:ascii="Arial" w:hAnsi="Arial" w:cs="Arial"/>
                      <w:sz w:val="16"/>
                      <w:szCs w:val="16"/>
                      <w:vertAlign w:val="superscript"/>
                    </w:rPr>
                    <w:t>#1</w:t>
                  </w:r>
                </w:p>
              </w:txbxContent>
            </v:textbox>
          </v:rect>
        </w:pict>
      </w:r>
    </w:p>
    <w:p w14:paraId="5F996D70" w14:textId="02F1AE06" w:rsidR="00297983" w:rsidRDefault="004C7864" w:rsidP="00297983">
      <w:r>
        <w:rPr>
          <w:noProof/>
        </w:rPr>
        <w:pict w14:anchorId="1FC5398D">
          <v:rect id="_x0000_s7252" style="position:absolute;left:0;text-align:left;margin-left:7.6pt;margin-top:14.15pt;width:193.75pt;height:30.4pt;z-index:251795456;mso-wrap-edited:f" wrapcoords="-131 -635 -131 21600 21731 21600 21731 -635 -131 -635" strokeweight="1.5pt">
            <v:textbox style="mso-next-textbox:#_x0000_s7252" inset="0,,0">
              <w:txbxContent>
                <w:p w14:paraId="13294BFF" w14:textId="77777777" w:rsidR="00766D8F" w:rsidRPr="007F32DF" w:rsidRDefault="00766D8F" w:rsidP="005539D5">
                  <w:pPr>
                    <w:spacing w:line="0" w:lineRule="atLeast"/>
                    <w:jc w:val="center"/>
                    <w:rPr>
                      <w:sz w:val="18"/>
                      <w:szCs w:val="18"/>
                    </w:rPr>
                  </w:pPr>
                  <w:r w:rsidRPr="00907F85">
                    <w:rPr>
                      <w:rFonts w:ascii="Arial" w:hAnsi="Arial" w:cs="Arial"/>
                      <w:color w:val="000000"/>
                      <w:sz w:val="16"/>
                      <w:szCs w:val="16"/>
                    </w:rPr>
                    <w:t xml:space="preserve">Click the </w:t>
                  </w:r>
                  <w:r w:rsidRPr="00907F85">
                    <w:rPr>
                      <w:rFonts w:ascii="Arial" w:hAnsi="Arial" w:cs="Arial"/>
                      <w:b/>
                      <w:bCs/>
                      <w:color w:val="000000"/>
                      <w:sz w:val="16"/>
                      <w:szCs w:val="16"/>
                    </w:rPr>
                    <w:t>Edit user directory service</w:t>
                  </w:r>
                  <w:r w:rsidRPr="00907F85">
                    <w:rPr>
                      <w:rFonts w:ascii="Arial" w:hAnsi="Arial" w:cs="Arial"/>
                      <w:color w:val="000000"/>
                      <w:sz w:val="16"/>
                      <w:szCs w:val="16"/>
                    </w:rPr>
                    <w:t xml:space="preserve"> button for the entry that you want to update.</w:t>
                  </w:r>
                </w:p>
              </w:txbxContent>
            </v:textbox>
          </v:rect>
        </w:pict>
      </w:r>
    </w:p>
    <w:p w14:paraId="1C084259" w14:textId="5A69EDF9" w:rsidR="00297983" w:rsidRDefault="00297983" w:rsidP="00297983"/>
    <w:p w14:paraId="03E60FF3" w14:textId="6DE690F3" w:rsidR="00297983" w:rsidRDefault="004C7864" w:rsidP="00297983">
      <w:r>
        <w:rPr>
          <w:noProof/>
        </w:rPr>
        <w:pict w14:anchorId="3C0841A2">
          <v:line id="_x0000_s7257" style="position:absolute;left:0;text-align:left;flip:x;z-index:251800576;mso-wrap-edited:f" from="104.6pt,6.7pt" to="104.6pt,22.55pt" wrapcoords="0 0 0 11520 0 17280 0 21240 0 21240 0 21240 0 21240 0 17280 0 11520 0 0 0 0" strokeweight="1.5pt">
            <v:stroke endarrow="block"/>
          </v:line>
        </w:pict>
      </w:r>
      <w:r>
        <w:rPr>
          <w:noProof/>
        </w:rPr>
        <w:pict w14:anchorId="0E3AF5C3">
          <v:rect id="_x0000_s7226" style="position:absolute;left:0;text-align:left;margin-left:254.35pt;margin-top:137.3pt;width:209.5pt;height:31.5pt;z-index:251769856;mso-wrap-edited:f" wrapcoords="-131 -635 -131 21600 21731 21600 21731 -635 -131 -635" strokeweight="1.5pt">
            <v:textbox style="mso-next-textbox:#_x0000_s7226" inset="0,,0">
              <w:txbxContent>
                <w:p w14:paraId="282B6FB4" w14:textId="77777777" w:rsidR="00766D8F" w:rsidRPr="006A0C22" w:rsidRDefault="00766D8F" w:rsidP="00297983">
                  <w:pPr>
                    <w:spacing w:line="0" w:lineRule="atLeast"/>
                    <w:jc w:val="center"/>
                    <w:rPr>
                      <w:rFonts w:ascii="Arial" w:hAnsi="Arial" w:cs="Arial"/>
                      <w:color w:val="000000"/>
                      <w:sz w:val="16"/>
                      <w:szCs w:val="16"/>
                    </w:rPr>
                  </w:pPr>
                  <w:r w:rsidRPr="00A930A3">
                    <w:rPr>
                      <w:rFonts w:ascii="Arial" w:hAnsi="Arial" w:cs="Arial"/>
                      <w:color w:val="000000"/>
                      <w:sz w:val="16"/>
                      <w:szCs w:val="16"/>
                    </w:rPr>
                    <w:t>Reset the password of the user on the Active Directory side.</w:t>
                  </w:r>
                </w:p>
              </w:txbxContent>
            </v:textbox>
          </v:rect>
        </w:pict>
      </w:r>
      <w:r>
        <w:rPr>
          <w:noProof/>
        </w:rPr>
        <w:pict w14:anchorId="06F2E5E7">
          <v:rect id="_x0000_s7242" style="position:absolute;left:0;text-align:left;margin-left:260.4pt;margin-top:185.3pt;width:193.75pt;height:23.25pt;z-index:251786240;mso-wrap-edited:f" wrapcoords="-131 -635 -131 21600 21731 21600 21731 -635 -131 -635" strokeweight="1.5pt">
            <v:textbox style="mso-next-textbox:#_x0000_s7242" inset="0,,0">
              <w:txbxContent>
                <w:p w14:paraId="4E0935D0" w14:textId="77777777" w:rsidR="00766D8F" w:rsidRPr="006A0C22" w:rsidRDefault="00766D8F" w:rsidP="00297983">
                  <w:pPr>
                    <w:spacing w:line="0" w:lineRule="atLeast"/>
                    <w:jc w:val="center"/>
                    <w:rPr>
                      <w:rFonts w:ascii="Arial" w:hAnsi="Arial" w:cs="Arial"/>
                      <w:sz w:val="16"/>
                      <w:szCs w:val="16"/>
                    </w:rPr>
                  </w:pPr>
                  <w:r w:rsidRPr="00A930A3">
                    <w:rPr>
                      <w:rFonts w:ascii="Arial" w:hAnsi="Arial" w:cs="Arial"/>
                      <w:sz w:val="16"/>
                      <w:szCs w:val="16"/>
                    </w:rPr>
                    <w:t>Contact users that could not log in.</w:t>
                  </w:r>
                </w:p>
              </w:txbxContent>
            </v:textbox>
          </v:rect>
        </w:pict>
      </w:r>
      <w:r>
        <w:rPr>
          <w:noProof/>
        </w:rPr>
        <w:pict w14:anchorId="2F6A7AE7">
          <v:shape id="_x0000_s7236" type="#_x0000_t202" style="position:absolute;left:0;text-align:left;margin-left:440.6pt;margin-top:217.2pt;width:21pt;height:13.5pt;z-index:251780096;mso-wrap-edited:f" wrapcoords="0 0 21600 0 21600 21600 0 21600 0 0" filled="f" stroked="f">
            <v:textbox style="mso-next-textbox:#_x0000_s7236" inset="0,0,0,0">
              <w:txbxContent>
                <w:p w14:paraId="1EB534C8" w14:textId="77777777" w:rsidR="00766D8F" w:rsidRPr="000C72F6" w:rsidRDefault="00766D8F" w:rsidP="00297983">
                  <w:pPr>
                    <w:jc w:val="left"/>
                    <w:rPr>
                      <w:rFonts w:ascii="Arial" w:hAnsi="Arial" w:cs="Arial"/>
                      <w:sz w:val="18"/>
                      <w:szCs w:val="18"/>
                    </w:rPr>
                  </w:pPr>
                  <w:r>
                    <w:rPr>
                      <w:rFonts w:ascii="Arial" w:hAnsi="Arial" w:cs="Arial" w:hint="eastAsia"/>
                      <w:sz w:val="18"/>
                      <w:szCs w:val="18"/>
                    </w:rPr>
                    <w:t>Yes</w:t>
                  </w:r>
                </w:p>
              </w:txbxContent>
            </v:textbox>
          </v:shape>
        </w:pict>
      </w:r>
      <w:r>
        <w:rPr>
          <w:noProof/>
        </w:rPr>
        <w:pict w14:anchorId="22F9BB4C">
          <v:line id="_x0000_s7241" style="position:absolute;left:0;text-align:left;flip:x;z-index:251785216;mso-wrap-edited:f" from="357.7pt,169.15pt" to="357.7pt,186.75pt" wrapcoords="0 0 0 11520 0 17280 0 21240 0 21240 0 21240 0 21240 0 17280 0 11520 0 0 0 0" strokeweight="1.5pt">
            <v:stroke endarrow="block"/>
          </v:line>
        </w:pict>
      </w:r>
      <w:r>
        <w:rPr>
          <w:noProof/>
        </w:rPr>
        <w:pict w14:anchorId="6193221B">
          <v:shape id="_x0000_s7227" type="#_x0000_t110" style="position:absolute;left:0;text-align:left;margin-left:280.35pt;margin-top:217.9pt;width:157.25pt;height:35.15pt;z-index:251770880;mso-wrap-edited:f" wrapcoords="10549 -309 628 9566 -377 10800 -126 11417 10549 21909 11051 21909 21223 12034 21977 10800 21098 9566 11051 -309 10549 -309" strokeweight="1.5pt">
            <v:textbox style="mso-next-textbox:#_x0000_s7227" inset="0,0,0,0">
              <w:txbxContent>
                <w:p w14:paraId="02E04AB2" w14:textId="77777777" w:rsidR="00766D8F" w:rsidRPr="007942CB" w:rsidRDefault="00766D8F" w:rsidP="00297983">
                  <w:pPr>
                    <w:jc w:val="center"/>
                    <w:rPr>
                      <w:color w:val="000000"/>
                      <w:sz w:val="18"/>
                      <w:szCs w:val="18"/>
                    </w:rPr>
                  </w:pPr>
                  <w:r w:rsidRPr="00A930A3">
                    <w:rPr>
                      <w:rFonts w:ascii="Arial" w:hAnsi="Arial" w:cs="Arial"/>
                      <w:color w:val="000000"/>
                      <w:sz w:val="16"/>
                      <w:szCs w:val="16"/>
                    </w:rPr>
                    <w:t>Can they log in?</w:t>
                  </w:r>
                </w:p>
              </w:txbxContent>
            </v:textbox>
          </v:shape>
        </w:pict>
      </w:r>
      <w:r>
        <w:rPr>
          <w:noProof/>
        </w:rPr>
        <w:pict w14:anchorId="64905B4B">
          <v:shape id="_x0000_s7237" type="#_x0000_t32" style="position:absolute;left:0;text-align:left;margin-left:439.1pt;margin-top:234.8pt;width:29.3pt;height:0;z-index:251781120" o:connectortype="straight" strokeweight="1.5pt"/>
        </w:pict>
      </w:r>
      <w:r>
        <w:rPr>
          <w:noProof/>
        </w:rPr>
        <w:pict w14:anchorId="110B4542">
          <v:line id="_x0000_s7231" style="position:absolute;left:0;text-align:left;flip:x;z-index:251774976;mso-wrap-edited:f" from="358.45pt,203.3pt" to="358.45pt,220.9pt" wrapcoords="0 0 0 11520 0 17280 0 21240 0 21240 0 21240 0 21240 0 17280 0 11520 0 0 0 0" strokeweight="1.5pt">
            <v:stroke endarrow="block"/>
          </v:line>
        </w:pict>
      </w:r>
      <w:r>
        <w:rPr>
          <w:noProof/>
        </w:rPr>
        <w:pict w14:anchorId="786CB5DD">
          <v:line id="_x0000_s7223" style="position:absolute;left:0;text-align:left;z-index:251766784;mso-wrap-edited:f" from="467.6pt,45.45pt" to="467.6pt,119.3pt" strokeweight="1.5pt"/>
        </w:pict>
      </w:r>
      <w:r>
        <w:rPr>
          <w:noProof/>
        </w:rPr>
        <w:pict w14:anchorId="7D89C4A9">
          <v:line id="_x0000_s7221" style="position:absolute;left:0;text-align:left;flip:x;z-index:251764736;mso-wrap-edited:f" from="355.85pt,13.95pt" to="355.85pt,31.55pt" wrapcoords="0 0 0 11520 0 17280 0 21240 0 21240 0 21240 0 21240 0 17280 0 11520 0 0 0 0" strokeweight="1.5pt">
            <v:stroke endarrow="block"/>
          </v:line>
        </w:pict>
      </w:r>
      <w:r>
        <w:rPr>
          <w:noProof/>
        </w:rPr>
        <w:pict w14:anchorId="294A7E75">
          <v:shape id="_x0000_s7218" type="#_x0000_t202" style="position:absolute;left:0;text-align:left;margin-left:337.7pt;margin-top:63.45pt;width:35.1pt;height:15.15pt;z-index:251761664;mso-wrap-edited:f" wrapcoords="0 0 21600 0 21600 21600 0 21600 0 0" filled="f" stroked="f">
            <v:textbox style="mso-next-textbox:#_x0000_s7218" inset="0,0,0,0">
              <w:txbxContent>
                <w:p w14:paraId="5D79467A" w14:textId="77777777" w:rsidR="00766D8F" w:rsidRPr="000C72F6" w:rsidRDefault="00766D8F" w:rsidP="00297983">
                  <w:pPr>
                    <w:jc w:val="right"/>
                    <w:rPr>
                      <w:rFonts w:ascii="Arial" w:hAnsi="Arial" w:cs="Arial"/>
                      <w:sz w:val="18"/>
                      <w:szCs w:val="18"/>
                    </w:rPr>
                  </w:pPr>
                  <w:r>
                    <w:rPr>
                      <w:rFonts w:ascii="Arial" w:hAnsi="Arial" w:cs="Arial"/>
                      <w:sz w:val="18"/>
                      <w:szCs w:val="18"/>
                    </w:rPr>
                    <w:t>No</w:t>
                  </w:r>
                </w:p>
              </w:txbxContent>
            </v:textbox>
          </v:shape>
        </w:pict>
      </w:r>
      <w:r>
        <w:rPr>
          <w:noProof/>
        </w:rPr>
        <w:pict w14:anchorId="29E21A1C">
          <v:rect id="_x0000_s7222" style="position:absolute;left:0;text-align:left;margin-left:262.1pt;margin-top:81.4pt;width:193.75pt;height:23.25pt;z-index:251765760;mso-wrap-edited:f" wrapcoords="-131 -635 -131 21600 21731 21600 21731 -635 -131 -635" strokeweight="1.5pt">
            <v:textbox style="mso-next-textbox:#_x0000_s7222" inset="0,,0">
              <w:txbxContent>
                <w:p w14:paraId="3EFD5C68" w14:textId="77777777" w:rsidR="00766D8F" w:rsidRPr="006A0C22" w:rsidRDefault="00766D8F" w:rsidP="00297983">
                  <w:pPr>
                    <w:spacing w:line="0" w:lineRule="atLeast"/>
                    <w:jc w:val="center"/>
                    <w:rPr>
                      <w:rFonts w:ascii="Arial" w:hAnsi="Arial" w:cs="Arial"/>
                      <w:sz w:val="16"/>
                      <w:szCs w:val="16"/>
                    </w:rPr>
                  </w:pPr>
                  <w:r w:rsidRPr="00A930A3">
                    <w:rPr>
                      <w:rFonts w:ascii="Arial" w:hAnsi="Arial" w:cs="Arial"/>
                      <w:color w:val="000000"/>
                      <w:sz w:val="16"/>
                      <w:szCs w:val="16"/>
                    </w:rPr>
                    <w:t>Change the value of the Base DN.</w:t>
                  </w:r>
                </w:p>
              </w:txbxContent>
            </v:textbox>
          </v:rect>
        </w:pict>
      </w:r>
      <w:r>
        <w:rPr>
          <w:noProof/>
        </w:rPr>
        <w:pict w14:anchorId="62106236">
          <v:shape id="_x0000_s7216" type="#_x0000_t110" style="position:absolute;left:0;text-align:left;margin-left:277.85pt;margin-top:28.95pt;width:157.25pt;height:35.15pt;z-index:251759616;mso-wrap-edited:f" wrapcoords="10549 -309 628 9566 -377 10800 -126 11417 10549 21909 11051 21909 21223 12034 21977 10800 21098 9566 11051 -309 10549 -309" strokeweight="1.5pt">
            <v:textbox style="mso-next-textbox:#_x0000_s7216" inset="0,0,0,0">
              <w:txbxContent>
                <w:p w14:paraId="529E3681" w14:textId="77777777" w:rsidR="00766D8F" w:rsidRPr="00A930A3" w:rsidRDefault="00766D8F" w:rsidP="00297983">
                  <w:pPr>
                    <w:jc w:val="center"/>
                    <w:rPr>
                      <w:rFonts w:ascii="Arial" w:hAnsi="Arial" w:cs="Arial"/>
                      <w:color w:val="000000"/>
                      <w:sz w:val="16"/>
                      <w:szCs w:val="16"/>
                    </w:rPr>
                  </w:pPr>
                  <w:r w:rsidRPr="00A930A3">
                    <w:rPr>
                      <w:rFonts w:ascii="Arial" w:hAnsi="Arial" w:cs="Arial"/>
                      <w:color w:val="000000"/>
                      <w:sz w:val="16"/>
                      <w:szCs w:val="16"/>
                    </w:rPr>
                    <w:t>Included?</w:t>
                  </w:r>
                </w:p>
                <w:p w14:paraId="1A9DC177" w14:textId="77777777" w:rsidR="00766D8F" w:rsidRPr="007942CB" w:rsidRDefault="00766D8F" w:rsidP="00297983">
                  <w:pPr>
                    <w:jc w:val="center"/>
                    <w:rPr>
                      <w:color w:val="000000"/>
                      <w:sz w:val="18"/>
                      <w:szCs w:val="18"/>
                    </w:rPr>
                  </w:pPr>
                </w:p>
              </w:txbxContent>
            </v:textbox>
          </v:shape>
        </w:pict>
      </w:r>
      <w:r>
        <w:rPr>
          <w:noProof/>
        </w:rPr>
        <w:pict w14:anchorId="29949ABE">
          <v:line id="_x0000_s7229" style="position:absolute;left:0;text-align:left;flip:x;z-index:251772928;mso-wrap-edited:f" from="359.45pt,252.75pt" to="359.45pt,270.35pt" wrapcoords="0 0 0 11520 0 17280 0 21240 0 21240 0 21240 0 21240 0 17280 0 11520 0 0 0 0" strokeweight="1.5pt">
            <v:stroke endarrow="block"/>
          </v:line>
        </w:pict>
      </w:r>
      <w:r>
        <w:rPr>
          <w:noProof/>
        </w:rPr>
        <w:pict w14:anchorId="45013ECB">
          <v:shape id="_x0000_s7228" type="#_x0000_t202" style="position:absolute;left:0;text-align:left;margin-left:334.35pt;margin-top:250.9pt;width:21pt;height:13.5pt;z-index:251771904;mso-wrap-edited:f" wrapcoords="0 0 21600 0 21600 21600 0 21600 0 0" filled="f" stroked="f">
            <v:textbox style="mso-next-textbox:#_x0000_s7228" inset="0,0,0,0">
              <w:txbxContent>
                <w:p w14:paraId="5CE51E9A" w14:textId="77777777" w:rsidR="00766D8F" w:rsidRPr="000C72F6" w:rsidRDefault="00766D8F" w:rsidP="00297983">
                  <w:pPr>
                    <w:jc w:val="right"/>
                    <w:rPr>
                      <w:rFonts w:ascii="Arial" w:hAnsi="Arial" w:cs="Arial"/>
                      <w:sz w:val="18"/>
                      <w:szCs w:val="18"/>
                    </w:rPr>
                  </w:pPr>
                  <w:r>
                    <w:rPr>
                      <w:rFonts w:ascii="Arial" w:hAnsi="Arial" w:cs="Arial" w:hint="eastAsia"/>
                      <w:sz w:val="18"/>
                      <w:szCs w:val="18"/>
                    </w:rPr>
                    <w:t>No</w:t>
                  </w:r>
                </w:p>
              </w:txbxContent>
            </v:textbox>
          </v:shape>
        </w:pict>
      </w:r>
      <w:r>
        <w:rPr>
          <w:noProof/>
        </w:rPr>
        <w:pict w14:anchorId="5BD2CE6E">
          <v:shape id="_x0000_s7217" type="#_x0000_t202" style="position:absolute;left:0;text-align:left;margin-left:439.1pt;margin-top:28.95pt;width:26.3pt;height:19.1pt;z-index:251760640;mso-wrap-edited:f" wrapcoords="0 0 21600 0 21600 21600 0 21600 0 0" filled="f" stroked="f">
            <v:textbox style="mso-next-textbox:#_x0000_s7217" inset="0,0,0,0">
              <w:txbxContent>
                <w:p w14:paraId="46C6A84D" w14:textId="77777777" w:rsidR="00766D8F" w:rsidRPr="000C72F6" w:rsidRDefault="00766D8F" w:rsidP="00297983">
                  <w:pPr>
                    <w:jc w:val="left"/>
                    <w:rPr>
                      <w:rFonts w:ascii="Arial" w:hAnsi="Arial" w:cs="Arial"/>
                      <w:sz w:val="18"/>
                      <w:szCs w:val="18"/>
                    </w:rPr>
                  </w:pPr>
                  <w:r>
                    <w:rPr>
                      <w:rFonts w:ascii="Arial" w:hAnsi="Arial" w:cs="Arial"/>
                      <w:sz w:val="18"/>
                      <w:szCs w:val="18"/>
                    </w:rPr>
                    <w:t>Yes</w:t>
                  </w:r>
                </w:p>
              </w:txbxContent>
            </v:textbox>
          </v:shape>
        </w:pict>
      </w:r>
      <w:r>
        <w:rPr>
          <w:noProof/>
        </w:rPr>
        <w:pict w14:anchorId="41464640">
          <v:line id="_x0000_s7220" style="position:absolute;left:0;text-align:left;flip:x;z-index:251763712;mso-wrap-edited:f" from="356.95pt,63.8pt" to="356.95pt,81.4pt" wrapcoords="0 0 0 11520 0 17280 0 21240 0 21240 0 21240 0 21240 0 17280 0 11520 0 0 0 0" strokeweight="1.5pt">
            <v:stroke endarrow="block"/>
          </v:line>
        </w:pict>
      </w:r>
      <w:r>
        <w:rPr>
          <w:noProof/>
        </w:rPr>
        <w:pict w14:anchorId="4001DB7E">
          <v:shape id="_x0000_s7232" type="#_x0000_t32" style="position:absolute;left:0;text-align:left;margin-left:358.7pt;margin-top:175.55pt;width:121.65pt;height:.05pt;z-index:251776000" o:connectortype="straight" strokeweight="1.5pt">
            <v:stroke startarrow="block"/>
          </v:shape>
        </w:pict>
      </w:r>
      <w:r>
        <w:rPr>
          <w:noProof/>
        </w:rPr>
        <w:pict w14:anchorId="224E4D3D">
          <v:shape id="_x0000_s7233" type="#_x0000_t32" style="position:absolute;left:0;text-align:left;margin-left:457.3pt;margin-top:94.7pt;width:25.45pt;height:0;z-index:251777024" o:connectortype="straight" strokeweight="1.5pt">
            <v:stroke endarrow="block"/>
          </v:shape>
        </w:pict>
      </w:r>
      <w:r>
        <w:rPr>
          <w:noProof/>
        </w:rPr>
        <w:pict w14:anchorId="30F5D62F">
          <v:shape id="_x0000_s7219" type="#_x0000_t32" style="position:absolute;left:0;text-align:left;margin-left:437.6pt;margin-top:46.55pt;width:29.3pt;height:0;z-index:251762688" o:connectortype="straight" strokeweight="1.5pt"/>
        </w:pict>
      </w:r>
      <w:r>
        <w:rPr>
          <w:noProof/>
        </w:rPr>
        <w:pict w14:anchorId="62268551">
          <v:shape id="_x0000_s7224" type="#_x0000_t32" style="position:absolute;left:0;text-align:left;margin-left:358.45pt;margin-top:120.05pt;width:110.7pt;height:0;z-index:251767808" o:connectortype="straight" strokeweight="1.5pt"/>
        </w:pict>
      </w:r>
      <w:r>
        <w:rPr>
          <w:noProof/>
        </w:rPr>
        <w:pict w14:anchorId="7AD54FC3">
          <v:line id="_x0000_s7225" style="position:absolute;left:0;text-align:left;flip:x;z-index:251768832;mso-wrap-edited:f" from="358.45pt,120.05pt" to="358.45pt,137.65pt" wrapcoords="0 0 0 11520 0 17280 0 21240 0 21240 0 21240 0 21240 0 17280 0 11520 0 0 0 0" strokeweight="1.5pt">
            <v:stroke endarrow="block"/>
          </v:line>
        </w:pict>
      </w:r>
    </w:p>
    <w:p w14:paraId="2BFE98EC" w14:textId="109AAAFD" w:rsidR="00297983" w:rsidRDefault="004C7864" w:rsidP="00297983">
      <w:r>
        <w:rPr>
          <w:noProof/>
        </w:rPr>
        <w:pict w14:anchorId="2369003D">
          <v:rect id="_x0000_s7170" style="position:absolute;left:0;text-align:left;margin-left:7.6pt;margin-top:2.3pt;width:193.75pt;height:33.75pt;z-index:251713536;mso-wrap-edited:f" wrapcoords="-131 -635 -131 21600 21731 21600 21731 -635 -131 -635" strokeweight="1.5pt">
            <v:textbox style="mso-next-textbox:#_x0000_s7170" inset="0,,0">
              <w:txbxContent>
                <w:p w14:paraId="11DED36A" w14:textId="77777777" w:rsidR="00766D8F" w:rsidRPr="007F32DF" w:rsidRDefault="00766D8F" w:rsidP="00297983">
                  <w:pPr>
                    <w:spacing w:line="0" w:lineRule="atLeast"/>
                    <w:jc w:val="center"/>
                    <w:rPr>
                      <w:sz w:val="18"/>
                      <w:szCs w:val="18"/>
                    </w:rPr>
                  </w:pPr>
                  <w:r w:rsidRPr="00A930A3">
                    <w:rPr>
                      <w:rFonts w:ascii="Arial" w:hAnsi="Arial" w:cs="Arial"/>
                      <w:color w:val="000000"/>
                      <w:sz w:val="16"/>
                      <w:szCs w:val="16"/>
                    </w:rPr>
                    <w:t xml:space="preserve">Click the </w:t>
                  </w:r>
                  <w:r w:rsidRPr="00A930A3">
                    <w:rPr>
                      <w:rFonts w:ascii="Arial" w:hAnsi="Arial" w:cs="Arial"/>
                      <w:b/>
                      <w:bCs/>
                      <w:color w:val="000000"/>
                      <w:sz w:val="16"/>
                      <w:szCs w:val="16"/>
                    </w:rPr>
                    <w:t>Test connection</w:t>
                  </w:r>
                  <w:r w:rsidRPr="00A930A3">
                    <w:rPr>
                      <w:rFonts w:ascii="Arial" w:hAnsi="Arial" w:cs="Arial"/>
                      <w:color w:val="000000"/>
                      <w:sz w:val="16"/>
                      <w:szCs w:val="16"/>
                    </w:rPr>
                    <w:t xml:space="preserve"> button to check the connection.</w:t>
                  </w:r>
                </w:p>
              </w:txbxContent>
            </v:textbox>
          </v:rect>
        </w:pict>
      </w:r>
    </w:p>
    <w:p w14:paraId="613D5FB0" w14:textId="0CADCA30" w:rsidR="00297983" w:rsidRDefault="004C7864" w:rsidP="00297983">
      <w:r>
        <w:rPr>
          <w:noProof/>
        </w:rPr>
        <w:pict w14:anchorId="3C0841A2">
          <v:line id="_x0000_s7256" style="position:absolute;left:0;text-align:left;flip:x;z-index:251799552;mso-wrap-edited:f" from="104.6pt,16.95pt" to="104.6pt,32.8pt" wrapcoords="0 0 0 11520 0 17280 0 21240 0 21240 0 21240 0 21240 0 17280 0 11520 0 0 0 0" strokeweight="1.5pt">
            <v:stroke endarrow="block"/>
          </v:line>
        </w:pict>
      </w:r>
      <w:r>
        <w:rPr>
          <w:noProof/>
        </w:rPr>
        <w:pict w14:anchorId="7CA0D384">
          <v:line id="_x0000_s7197" style="position:absolute;left:0;text-align:left;z-index:251740160;mso-wrap-edited:f" from="-13.15pt,274.55pt" to="-11.65pt,406.9pt" strokeweight="1.5pt"/>
        </w:pict>
      </w:r>
      <w:r>
        <w:rPr>
          <w:noProof/>
        </w:rPr>
        <w:pict w14:anchorId="40DF5A8D">
          <v:shape id="_x0000_s7199" type="#_x0000_t32" style="position:absolute;left:0;text-align:left;margin-left:-12.4pt;margin-top:405.1pt;width:120.35pt;height:0;z-index:251742208" o:connectortype="straight" strokeweight="1.5pt"/>
        </w:pict>
      </w:r>
      <w:r>
        <w:rPr>
          <w:noProof/>
        </w:rPr>
        <w:pict w14:anchorId="62B96291">
          <v:line id="_x0000_s7188" style="position:absolute;left:0;text-align:left;flip:x;z-index:251730944;mso-wrap-edited:f" from="107.2pt,241.55pt" to="107.2pt,259.15pt" wrapcoords="0 0 0 11520 0 17280 0 21240 0 21240 0 21240 0 21240 0 17280 0 11520 0 0 0 0" strokeweight="1.5pt">
            <v:stroke endarrow="block"/>
          </v:line>
        </w:pict>
      </w:r>
      <w:r>
        <w:rPr>
          <w:noProof/>
        </w:rPr>
        <w:pict w14:anchorId="181A496C">
          <v:line id="_x0000_s7195" style="position:absolute;left:0;text-align:left;flip:x;z-index:251738112;mso-wrap-edited:f" from="107.2pt,350.3pt" to="107.2pt,367.9pt" wrapcoords="0 0 0 11520 0 17280 0 21240 0 21240 0 21240 0 21240 0 17280 0 11520 0 0 0 0" strokeweight="1.5pt">
            <v:stroke endarrow="block"/>
          </v:line>
        </w:pict>
      </w:r>
      <w:r>
        <w:rPr>
          <w:noProof/>
        </w:rPr>
        <w:pict w14:anchorId="7A7726DD">
          <v:line id="_x0000_s7200" style="position:absolute;left:0;text-align:left;flip:x;z-index:251743232;mso-wrap-edited:f" from="107.2pt,389.3pt" to="107.2pt,406.9pt" strokeweight="1.5pt"/>
        </w:pict>
      </w:r>
      <w:r>
        <w:rPr>
          <w:noProof/>
        </w:rPr>
        <w:pict w14:anchorId="65FAFEF9">
          <v:line id="_x0000_s7186" style="position:absolute;left:0;text-align:left;flip:x;z-index:251728896;mso-wrap-edited:f" from="106.45pt,193.55pt" to="106.45pt,211.15pt" wrapcoords="0 0 0 11520 0 17280 0 21240 0 21240 0 21240 0 21240 0 17280 0 11520 0 0 0 0" strokeweight="1.5pt">
            <v:stroke endarrow="block"/>
          </v:line>
        </w:pict>
      </w:r>
      <w:r>
        <w:rPr>
          <w:noProof/>
        </w:rPr>
        <w:pict w14:anchorId="69148460">
          <v:rect id="_x0000_s7187" style="position:absolute;left:0;text-align:left;margin-left:2.35pt;margin-top:210.8pt;width:209.5pt;height:31.5pt;z-index:251729920;mso-wrap-edited:f" wrapcoords="-131 -635 -131 21600 21731 21600 21731 -635 -131 -635" strokeweight="1.5pt">
            <v:textbox style="mso-next-textbox:#_x0000_s7187" inset="0,,0">
              <w:txbxContent>
                <w:p w14:paraId="64339562" w14:textId="77777777" w:rsidR="00766D8F" w:rsidRPr="006A0C22" w:rsidRDefault="00766D8F" w:rsidP="00297983">
                  <w:pPr>
                    <w:spacing w:line="0" w:lineRule="atLeast"/>
                    <w:jc w:val="center"/>
                    <w:rPr>
                      <w:rFonts w:ascii="Arial" w:hAnsi="Arial" w:cs="Arial"/>
                      <w:color w:val="000000"/>
                      <w:sz w:val="16"/>
                      <w:szCs w:val="16"/>
                    </w:rPr>
                  </w:pPr>
                  <w:r w:rsidRPr="00A930A3">
                    <w:rPr>
                      <w:rFonts w:ascii="Arial" w:hAnsi="Arial" w:cs="Arial"/>
                      <w:color w:val="000000"/>
                      <w:sz w:val="16"/>
                      <w:szCs w:val="16"/>
                    </w:rPr>
                    <w:t xml:space="preserve">After entering the Bind user password, press the </w:t>
                  </w:r>
                  <w:r w:rsidRPr="00A930A3">
                    <w:rPr>
                      <w:rFonts w:ascii="Arial" w:hAnsi="Arial" w:cs="Arial"/>
                      <w:b/>
                      <w:bCs/>
                      <w:color w:val="000000"/>
                      <w:sz w:val="16"/>
                      <w:szCs w:val="16"/>
                    </w:rPr>
                    <w:t>Test authentication</w:t>
                  </w:r>
                  <w:r w:rsidRPr="00A930A3">
                    <w:rPr>
                      <w:rFonts w:ascii="Arial" w:hAnsi="Arial" w:cs="Arial"/>
                      <w:color w:val="000000"/>
                      <w:sz w:val="16"/>
                      <w:szCs w:val="16"/>
                    </w:rPr>
                    <w:t xml:space="preserve"> button and confirm the authentication.</w:t>
                  </w:r>
                </w:p>
              </w:txbxContent>
            </v:textbox>
          </v:rect>
        </w:pict>
      </w:r>
      <w:r>
        <w:rPr>
          <w:noProof/>
        </w:rPr>
        <w:pict w14:anchorId="5327429F">
          <v:shape id="_x0000_s7191" type="#_x0000_t202" style="position:absolute;left:0;text-align:left;margin-left:79.85pt;margin-top:291.45pt;width:21pt;height:13.5pt;z-index:251734016;mso-wrap-edited:f" wrapcoords="0 0 21600 0 21600 21600 0 21600 0 0" filled="f" stroked="f">
            <v:textbox style="mso-next-textbox:#_x0000_s7191" inset="0,0,0,0">
              <w:txbxContent>
                <w:p w14:paraId="7A56BBCB" w14:textId="77777777" w:rsidR="00766D8F" w:rsidRPr="000C72F6" w:rsidRDefault="00766D8F" w:rsidP="00297983">
                  <w:pPr>
                    <w:jc w:val="right"/>
                    <w:rPr>
                      <w:rFonts w:ascii="Arial" w:hAnsi="Arial" w:cs="Arial"/>
                      <w:sz w:val="18"/>
                      <w:szCs w:val="18"/>
                    </w:rPr>
                  </w:pPr>
                  <w:r>
                    <w:rPr>
                      <w:rFonts w:ascii="Arial" w:hAnsi="Arial" w:cs="Arial"/>
                      <w:sz w:val="18"/>
                      <w:szCs w:val="18"/>
                    </w:rPr>
                    <w:t>No</w:t>
                  </w:r>
                </w:p>
              </w:txbxContent>
            </v:textbox>
          </v:shape>
        </w:pict>
      </w:r>
      <w:r>
        <w:rPr>
          <w:noProof/>
        </w:rPr>
        <w:pict w14:anchorId="2433AF3F">
          <v:shape id="_x0000_s7185" type="#_x0000_t32" style="position:absolute;left:0;text-align:left;margin-left:107.6pt;margin-top:193.55pt;width:109.55pt;height:1.8pt;flip:y;z-index:251727872" o:connectortype="straight" strokeweight="1.5pt"/>
        </w:pict>
      </w:r>
      <w:r>
        <w:rPr>
          <w:noProof/>
        </w:rPr>
        <w:pict w14:anchorId="6DD6C36C">
          <v:shape id="_x0000_s7190" type="#_x0000_t202" style="position:absolute;left:0;text-align:left;margin-left:189.35pt;margin-top:256.95pt;width:21pt;height:13.5pt;z-index:251732992;mso-wrap-edited:f" wrapcoords="0 0 21600 0 21600 21600 0 21600 0 0" filled="f" stroked="f">
            <v:textbox style="mso-next-textbox:#_x0000_s7190" inset="0,0,0,0">
              <w:txbxContent>
                <w:p w14:paraId="050424FE" w14:textId="77777777" w:rsidR="00766D8F" w:rsidRPr="000C72F6" w:rsidRDefault="00766D8F" w:rsidP="00297983">
                  <w:pPr>
                    <w:jc w:val="left"/>
                    <w:rPr>
                      <w:rFonts w:ascii="Arial" w:hAnsi="Arial" w:cs="Arial"/>
                      <w:sz w:val="18"/>
                      <w:szCs w:val="18"/>
                    </w:rPr>
                  </w:pPr>
                  <w:r w:rsidRPr="000C72F6">
                    <w:rPr>
                      <w:rFonts w:ascii="Arial" w:hAnsi="Arial" w:cs="Arial"/>
                      <w:sz w:val="18"/>
                      <w:szCs w:val="18"/>
                    </w:rPr>
                    <w:t>Yes</w:t>
                  </w:r>
                </w:p>
              </w:txbxContent>
            </v:textbox>
          </v:shape>
        </w:pict>
      </w:r>
      <w:r>
        <w:rPr>
          <w:noProof/>
        </w:rPr>
        <w:pict w14:anchorId="631407A2">
          <v:shape id="_x0000_s7189" type="#_x0000_t110" style="position:absolute;left:0;text-align:left;margin-left:28.1pt;margin-top:256.95pt;width:157.25pt;height:35.15pt;z-index:251731968;mso-wrap-edited:f" wrapcoords="10549 -309 628 9566 -377 10800 -126 11417 10549 21909 11051 21909 21223 12034 21977 10800 21098 9566 11051 -309 10549 -309" strokeweight="1.5pt">
            <v:textbox style="mso-next-textbox:#_x0000_s7189" inset="0,0,0,0">
              <w:txbxContent>
                <w:p w14:paraId="627D1A1B" w14:textId="77777777" w:rsidR="00766D8F" w:rsidRPr="007942CB" w:rsidRDefault="00766D8F" w:rsidP="00297983">
                  <w:pPr>
                    <w:jc w:val="center"/>
                    <w:rPr>
                      <w:color w:val="000000"/>
                      <w:sz w:val="18"/>
                      <w:szCs w:val="18"/>
                    </w:rPr>
                  </w:pPr>
                </w:p>
              </w:txbxContent>
            </v:textbox>
          </v:shape>
        </w:pict>
      </w:r>
      <w:r>
        <w:rPr>
          <w:noProof/>
        </w:rPr>
        <w:pict w14:anchorId="1275C65E">
          <v:shape id="_x0000_s7198" type="#_x0000_t32" style="position:absolute;left:0;text-align:left;margin-left:-12.4pt;margin-top:274.55pt;width:38.3pt;height:.05pt;z-index:251741184" o:connectortype="straight" strokeweight="1.5pt">
            <v:stroke endarrow="block"/>
          </v:shape>
        </w:pict>
      </w:r>
      <w:r>
        <w:rPr>
          <w:noProof/>
        </w:rPr>
        <w:pict w14:anchorId="4B47C8EF">
          <v:shape id="_x0000_s7192" type="#_x0000_t32" style="position:absolute;left:0;text-align:left;margin-left:187.85pt;margin-top:274.55pt;width:50.3pt;height:0;z-index:251735040" o:connectortype="straight" strokeweight="1.5pt"/>
        </w:pict>
      </w:r>
      <w:r>
        <w:rPr>
          <w:noProof/>
        </w:rPr>
        <w:pict w14:anchorId="1BF448ED">
          <v:line id="_x0000_s7193" style="position:absolute;left:0;text-align:left;flip:x;z-index:251736064;mso-wrap-edited:f" from="107.2pt,291.8pt" to="107.2pt,309.4pt" wrapcoords="0 0 0 11520 0 17280 0 21240 0 21240 0 21240 0 21240 0 17280 0 11520 0 0 0 0" strokeweight="1.5pt">
            <v:stroke endarrow="block"/>
          </v:line>
        </w:pict>
      </w:r>
      <w:r>
        <w:rPr>
          <w:noProof/>
        </w:rPr>
        <w:pict w14:anchorId="059E663F">
          <v:rect id="_x0000_s7194" style="position:absolute;left:0;text-align:left;margin-left:-4.15pt;margin-top:308.3pt;width:219pt;height:43.5pt;z-index:251737088;mso-wrap-edited:f" wrapcoords="-131 -635 -131 21600 21731 21600 21731 -635 -131 -635" strokeweight="1.5pt">
            <v:textbox style="mso-next-textbox:#_x0000_s7194" inset="0,,0">
              <w:txbxContent>
                <w:p w14:paraId="0D415879" w14:textId="77777777" w:rsidR="00766D8F" w:rsidRPr="00A930A3" w:rsidRDefault="00766D8F" w:rsidP="00297983">
                  <w:pPr>
                    <w:spacing w:line="0" w:lineRule="atLeast"/>
                    <w:rPr>
                      <w:rFonts w:ascii="Arial" w:hAnsi="Arial" w:cs="Arial"/>
                      <w:color w:val="000000"/>
                      <w:sz w:val="16"/>
                      <w:szCs w:val="16"/>
                    </w:rPr>
                  </w:pPr>
                  <w:r w:rsidRPr="00A930A3">
                    <w:rPr>
                      <w:rFonts w:ascii="Arial" w:hAnsi="Arial" w:cs="Arial"/>
                      <w:color w:val="000000"/>
                      <w:sz w:val="16"/>
                      <w:szCs w:val="16"/>
                    </w:rPr>
                    <w:t>Check the following</w:t>
                  </w:r>
                  <w:r w:rsidRPr="00A930A3">
                    <w:rPr>
                      <w:rFonts w:ascii="Arial" w:hAnsi="Arial" w:cs="Arial"/>
                      <w:color w:val="000000"/>
                      <w:sz w:val="16"/>
                      <w:szCs w:val="16"/>
                      <w:vertAlign w:val="superscript"/>
                    </w:rPr>
                    <w:t>#1</w:t>
                  </w:r>
                  <w:r w:rsidRPr="00A930A3">
                    <w:rPr>
                      <w:rFonts w:ascii="Arial" w:hAnsi="Arial" w:cs="Arial"/>
                      <w:color w:val="000000"/>
                      <w:sz w:val="16"/>
                      <w:szCs w:val="16"/>
                    </w:rPr>
                    <w:t>:</w:t>
                  </w:r>
                </w:p>
                <w:p w14:paraId="1EEBDBD2" w14:textId="77777777" w:rsidR="00766D8F" w:rsidRPr="00A930A3" w:rsidRDefault="00766D8F" w:rsidP="00297983">
                  <w:pPr>
                    <w:spacing w:line="0" w:lineRule="atLeast"/>
                    <w:rPr>
                      <w:rFonts w:ascii="Arial" w:hAnsi="Arial" w:cs="Arial"/>
                      <w:color w:val="000000"/>
                      <w:sz w:val="16"/>
                      <w:szCs w:val="16"/>
                    </w:rPr>
                  </w:pPr>
                  <w:r w:rsidRPr="00A930A3">
                    <w:rPr>
                      <w:rFonts w:ascii="Arial" w:hAnsi="Arial" w:cs="Arial"/>
                      <w:color w:val="000000"/>
                      <w:sz w:val="16"/>
                      <w:szCs w:val="16"/>
                    </w:rPr>
                    <w:t xml:space="preserve"> - Is the setting for BIND UESR DN correct?</w:t>
                  </w:r>
                </w:p>
                <w:p w14:paraId="595CD42A" w14:textId="77777777" w:rsidR="00766D8F" w:rsidRPr="00931364" w:rsidRDefault="00766D8F" w:rsidP="00297983">
                  <w:pPr>
                    <w:spacing w:line="0" w:lineRule="atLeast"/>
                    <w:rPr>
                      <w:color w:val="000000"/>
                      <w:sz w:val="18"/>
                      <w:szCs w:val="18"/>
                    </w:rPr>
                  </w:pPr>
                  <w:r w:rsidRPr="00A930A3">
                    <w:rPr>
                      <w:rFonts w:ascii="Arial" w:hAnsi="Arial" w:cs="Arial"/>
                      <w:color w:val="000000"/>
                      <w:sz w:val="16"/>
                      <w:szCs w:val="16"/>
                    </w:rPr>
                    <w:t xml:space="preserve"> -</w:t>
                  </w:r>
                  <w:r w:rsidRPr="00A930A3">
                    <w:rPr>
                      <w:rFonts w:ascii="Arial" w:hAnsi="Arial" w:cs="Arial" w:hint="eastAsia"/>
                      <w:color w:val="000000"/>
                      <w:sz w:val="16"/>
                      <w:szCs w:val="16"/>
                    </w:rPr>
                    <w:t xml:space="preserve"> Is the</w:t>
                  </w:r>
                  <w:r w:rsidRPr="00A930A3">
                    <w:rPr>
                      <w:rFonts w:ascii="Arial" w:hAnsi="Arial" w:cs="Arial"/>
                      <w:color w:val="000000"/>
                      <w:sz w:val="16"/>
                      <w:szCs w:val="16"/>
                    </w:rPr>
                    <w:t xml:space="preserve"> setting for </w:t>
                  </w:r>
                  <w:r w:rsidRPr="00A930A3">
                    <w:rPr>
                      <w:rFonts w:ascii="Arial" w:hAnsi="Arial" w:cs="Arial" w:hint="eastAsia"/>
                      <w:color w:val="000000"/>
                      <w:sz w:val="16"/>
                      <w:szCs w:val="16"/>
                    </w:rPr>
                    <w:t>BIND USER PASSWORD</w:t>
                  </w:r>
                  <w:r w:rsidRPr="00A930A3">
                    <w:rPr>
                      <w:rFonts w:ascii="Arial" w:hAnsi="Arial" w:cs="Arial"/>
                      <w:color w:val="000000"/>
                      <w:sz w:val="16"/>
                      <w:szCs w:val="16"/>
                    </w:rPr>
                    <w:t xml:space="preserve"> correct</w:t>
                  </w:r>
                  <w:r w:rsidRPr="00A930A3">
                    <w:rPr>
                      <w:rFonts w:ascii="Arial" w:hAnsi="Arial" w:cs="Arial" w:hint="eastAsia"/>
                      <w:color w:val="000000"/>
                      <w:sz w:val="16"/>
                      <w:szCs w:val="16"/>
                    </w:rPr>
                    <w:t>?</w:t>
                  </w:r>
                </w:p>
              </w:txbxContent>
            </v:textbox>
          </v:rect>
        </w:pict>
      </w:r>
      <w:r>
        <w:rPr>
          <w:noProof/>
        </w:rPr>
        <w:pict w14:anchorId="28C53091">
          <v:rect id="_x0000_s7196" style="position:absolute;left:0;text-align:left;margin-left:10.1pt;margin-top:366.05pt;width:193.75pt;height:23.25pt;z-index:251739136;mso-wrap-edited:f" wrapcoords="-131 -635 -131 21600 21731 21600 21731 -635 -131 -635" strokeweight="1.5pt">
            <v:textbox style="mso-next-textbox:#_x0000_s7196" inset="0,,0">
              <w:txbxContent>
                <w:p w14:paraId="29001DB3" w14:textId="77777777" w:rsidR="00766D8F" w:rsidRPr="006A0C22" w:rsidRDefault="00766D8F" w:rsidP="00297983">
                  <w:pPr>
                    <w:spacing w:line="0" w:lineRule="atLeast"/>
                    <w:jc w:val="center"/>
                    <w:rPr>
                      <w:rFonts w:ascii="Arial" w:hAnsi="Arial" w:cs="Arial"/>
                      <w:sz w:val="16"/>
                      <w:szCs w:val="16"/>
                    </w:rPr>
                  </w:pPr>
                  <w:r w:rsidRPr="00A930A3">
                    <w:rPr>
                      <w:rFonts w:ascii="Arial" w:hAnsi="Arial" w:cs="Arial"/>
                      <w:color w:val="000000"/>
                      <w:sz w:val="16"/>
                      <w:szCs w:val="16"/>
                    </w:rPr>
                    <w:t>Resolve the problem.</w:t>
                  </w:r>
                </w:p>
              </w:txbxContent>
            </v:textbox>
          </v:rect>
        </w:pict>
      </w:r>
      <w:r>
        <w:rPr>
          <w:noProof/>
        </w:rPr>
        <w:pict w14:anchorId="2FE4EE90">
          <v:shape id="_x0000_s7183" type="#_x0000_t32" style="position:absolute;left:0;text-align:left;margin-left:-13.9pt;margin-top:184.6pt;width:120.35pt;height:0;z-index:251725824" o:connectortype="straight" strokeweight="1.5pt"/>
        </w:pict>
      </w:r>
    </w:p>
    <w:p w14:paraId="0A8CC77F" w14:textId="668DEDBE" w:rsidR="00297983" w:rsidRDefault="004C7864" w:rsidP="00297983">
      <w:r>
        <w:rPr>
          <w:noProof/>
        </w:rPr>
        <w:pict w14:anchorId="5F1D347E">
          <v:shape id="_x0000_s7172" type="#_x0000_t110" style="position:absolute;left:0;text-align:left;margin-left:26.6pt;margin-top:12.45pt;width:157.25pt;height:35.15pt;z-index:251714560;mso-wrap-edited:f" wrapcoords="10549 -309 628 9566 -377 10800 -126 11417 10549 21909 11051 21909 21223 12034 21977 10800 21098 9566 11051 -309 10549 -309" strokeweight="1.5pt">
            <v:textbox style="mso-next-textbox:#_x0000_s7172" inset="0,0,0,0">
              <w:txbxContent>
                <w:p w14:paraId="42A85954" w14:textId="77777777" w:rsidR="00766D8F" w:rsidRPr="007942CB" w:rsidRDefault="00766D8F" w:rsidP="00297983">
                  <w:pPr>
                    <w:jc w:val="center"/>
                    <w:rPr>
                      <w:color w:val="000000"/>
                      <w:sz w:val="18"/>
                      <w:szCs w:val="18"/>
                    </w:rPr>
                  </w:pPr>
                </w:p>
              </w:txbxContent>
            </v:textbox>
          </v:shape>
        </w:pict>
      </w:r>
      <w:r>
        <w:rPr>
          <w:noProof/>
        </w:rPr>
        <w:pict w14:anchorId="7E739EB6">
          <v:shape id="_x0000_s7173" type="#_x0000_t202" style="position:absolute;left:0;text-align:left;margin-left:187.85pt;margin-top:12.45pt;width:21pt;height:13.5pt;z-index:251715584;mso-wrap-edited:f" wrapcoords="0 0 21600 0 21600 21600 0 21600 0 0" filled="f" stroked="f">
            <v:textbox style="mso-next-textbox:#_x0000_s7173" inset="0,0,0,0">
              <w:txbxContent>
                <w:p w14:paraId="434AD80E" w14:textId="77777777" w:rsidR="00766D8F" w:rsidRPr="000C72F6" w:rsidRDefault="00766D8F" w:rsidP="00297983">
                  <w:pPr>
                    <w:jc w:val="left"/>
                    <w:rPr>
                      <w:rFonts w:ascii="Arial" w:hAnsi="Arial" w:cs="Arial"/>
                      <w:sz w:val="18"/>
                      <w:szCs w:val="18"/>
                    </w:rPr>
                  </w:pPr>
                  <w:r w:rsidRPr="000C72F6">
                    <w:rPr>
                      <w:rFonts w:ascii="Arial" w:hAnsi="Arial" w:cs="Arial"/>
                      <w:sz w:val="18"/>
                      <w:szCs w:val="18"/>
                    </w:rPr>
                    <w:t>Yes</w:t>
                  </w:r>
                </w:p>
              </w:txbxContent>
            </v:textbox>
          </v:shape>
        </w:pict>
      </w:r>
      <w:r>
        <w:rPr>
          <w:noProof/>
        </w:rPr>
        <w:pict w14:anchorId="349C9D43">
          <v:line id="_x0000_s7176" style="position:absolute;left:0;text-align:left;flip:x;z-index:251718656;mso-wrap-edited:f" from="105.7pt,47.3pt" to="105.7pt,64.9pt" wrapcoords="0 0 0 11520 0 17280 0 21240 0 21240 0 21240 0 21240 0 17280 0 11520 0 0 0 0" strokeweight="1.5pt">
            <v:stroke endarrow="block"/>
          </v:line>
        </w:pict>
      </w:r>
      <w:r>
        <w:rPr>
          <w:noProof/>
        </w:rPr>
        <w:pict w14:anchorId="53A1A6C4">
          <v:rect id="_x0000_s7177" style="position:absolute;left:0;text-align:left;margin-left:.1pt;margin-top:63.8pt;width:209.5pt;height:54.75pt;z-index:251719680;mso-wrap-edited:f" wrapcoords="-131 -635 -131 21600 21731 21600 21731 -635 -131 -635" strokeweight="1.5pt">
            <v:textbox style="mso-next-textbox:#_x0000_s7177" inset="0,,0">
              <w:txbxContent>
                <w:p w14:paraId="45AAD6CE" w14:textId="77777777" w:rsidR="00766D8F" w:rsidRPr="00A930A3" w:rsidRDefault="00766D8F" w:rsidP="00297983">
                  <w:pPr>
                    <w:spacing w:line="0" w:lineRule="atLeast"/>
                    <w:jc w:val="left"/>
                    <w:rPr>
                      <w:rFonts w:ascii="Arial" w:hAnsi="Arial" w:cs="Arial"/>
                      <w:color w:val="000000"/>
                      <w:sz w:val="16"/>
                      <w:szCs w:val="16"/>
                    </w:rPr>
                  </w:pPr>
                  <w:r w:rsidRPr="00A930A3">
                    <w:rPr>
                      <w:rFonts w:ascii="Arial" w:hAnsi="Arial" w:cs="Arial"/>
                      <w:color w:val="000000"/>
                      <w:sz w:val="16"/>
                      <w:szCs w:val="16"/>
                    </w:rPr>
                    <w:t>Check the following:</w:t>
                  </w:r>
                </w:p>
                <w:p w14:paraId="45FF65BE" w14:textId="77777777" w:rsidR="00766D8F" w:rsidRPr="00A930A3" w:rsidRDefault="00766D8F" w:rsidP="00297983">
                  <w:pPr>
                    <w:spacing w:line="0" w:lineRule="atLeast"/>
                    <w:jc w:val="left"/>
                    <w:rPr>
                      <w:rFonts w:ascii="Arial" w:hAnsi="Arial" w:cs="Arial"/>
                      <w:color w:val="000000"/>
                      <w:sz w:val="16"/>
                      <w:szCs w:val="16"/>
                    </w:rPr>
                  </w:pPr>
                  <w:r w:rsidRPr="00A930A3">
                    <w:rPr>
                      <w:rFonts w:ascii="Arial" w:hAnsi="Arial" w:cs="Arial" w:hint="eastAsia"/>
                      <w:color w:val="000000"/>
                      <w:sz w:val="16"/>
                      <w:szCs w:val="16"/>
                    </w:rPr>
                    <w:t>- Is the setting of [CONNECTION URL]</w:t>
                  </w:r>
                  <w:r w:rsidRPr="00A930A3">
                    <w:rPr>
                      <w:rFonts w:ascii="Arial" w:hAnsi="Arial" w:cs="Arial"/>
                      <w:color w:val="000000"/>
                      <w:sz w:val="16"/>
                      <w:szCs w:val="16"/>
                    </w:rPr>
                    <w:t xml:space="preserve"> correct</w:t>
                  </w:r>
                  <w:r w:rsidRPr="00A930A3">
                    <w:rPr>
                      <w:rFonts w:ascii="Arial" w:hAnsi="Arial" w:cs="Arial" w:hint="eastAsia"/>
                      <w:color w:val="000000"/>
                      <w:sz w:val="16"/>
                      <w:szCs w:val="16"/>
                    </w:rPr>
                    <w:t>?</w:t>
                  </w:r>
                </w:p>
                <w:p w14:paraId="71EEF9BF" w14:textId="77777777" w:rsidR="00766D8F" w:rsidRPr="00A930A3" w:rsidRDefault="00766D8F" w:rsidP="00297983">
                  <w:pPr>
                    <w:spacing w:line="0" w:lineRule="atLeast"/>
                    <w:jc w:val="left"/>
                    <w:rPr>
                      <w:rFonts w:ascii="Arial" w:hAnsi="Arial" w:cs="Arial"/>
                      <w:color w:val="000000"/>
                      <w:sz w:val="16"/>
                      <w:szCs w:val="16"/>
                    </w:rPr>
                  </w:pPr>
                  <w:r w:rsidRPr="00A930A3">
                    <w:rPr>
                      <w:rFonts w:ascii="Arial" w:hAnsi="Arial" w:cs="Arial"/>
                      <w:color w:val="000000"/>
                      <w:sz w:val="16"/>
                      <w:szCs w:val="16"/>
                    </w:rPr>
                    <w:t>- Is there any network failure?</w:t>
                  </w:r>
                </w:p>
                <w:p w14:paraId="77EFF86A" w14:textId="77777777" w:rsidR="00766D8F" w:rsidRPr="00931364" w:rsidRDefault="00766D8F" w:rsidP="00297983">
                  <w:pPr>
                    <w:spacing w:line="0" w:lineRule="atLeast"/>
                    <w:jc w:val="left"/>
                    <w:rPr>
                      <w:color w:val="000000"/>
                      <w:sz w:val="18"/>
                      <w:szCs w:val="18"/>
                    </w:rPr>
                  </w:pPr>
                  <w:r w:rsidRPr="00A930A3">
                    <w:rPr>
                      <w:rFonts w:ascii="Arial" w:hAnsi="Arial" w:cs="Arial"/>
                      <w:color w:val="000000"/>
                      <w:sz w:val="16"/>
                      <w:szCs w:val="16"/>
                    </w:rPr>
                    <w:t>- Has a failure occurred in the Active Directory server?</w:t>
                  </w:r>
                </w:p>
              </w:txbxContent>
            </v:textbox>
          </v:rect>
        </w:pict>
      </w:r>
      <w:r>
        <w:rPr>
          <w:noProof/>
        </w:rPr>
        <w:pict w14:anchorId="7B879B58">
          <v:rect id="_x0000_s7179" style="position:absolute;left:0;text-align:left;margin-left:8.6pt;margin-top:135.05pt;width:193.75pt;height:23.25pt;z-index:251721728;mso-wrap-edited:f" wrapcoords="-131 -635 -131 21600 21731 21600 21731 -635 -131 -635" strokeweight="1.5pt">
            <v:textbox style="mso-next-textbox:#_x0000_s7179" inset="0,,0">
              <w:txbxContent>
                <w:p w14:paraId="18C88B7E" w14:textId="77777777" w:rsidR="00766D8F" w:rsidRPr="006A0C22" w:rsidRDefault="00766D8F" w:rsidP="00297983">
                  <w:pPr>
                    <w:spacing w:line="0" w:lineRule="atLeast"/>
                    <w:jc w:val="center"/>
                    <w:rPr>
                      <w:rFonts w:ascii="Arial" w:hAnsi="Arial" w:cs="Arial"/>
                      <w:sz w:val="16"/>
                      <w:szCs w:val="16"/>
                    </w:rPr>
                  </w:pPr>
                  <w:r w:rsidRPr="00A930A3">
                    <w:rPr>
                      <w:rFonts w:ascii="Arial" w:hAnsi="Arial" w:cs="Arial"/>
                      <w:color w:val="000000"/>
                      <w:sz w:val="16"/>
                      <w:szCs w:val="16"/>
                    </w:rPr>
                    <w:t>Resolve the problem.</w:t>
                  </w:r>
                </w:p>
              </w:txbxContent>
            </v:textbox>
          </v:rect>
        </w:pict>
      </w:r>
      <w:r>
        <w:rPr>
          <w:noProof/>
        </w:rPr>
        <w:pict w14:anchorId="16AFCBF5">
          <v:line id="_x0000_s7178" style="position:absolute;left:0;text-align:left;flip:x;z-index:251720704;mso-wrap-edited:f" from="105.7pt,117.8pt" to="105.7pt,135.4pt" wrapcoords="0 0 0 11520 0 17280 0 21240 0 21240 0 21240 0 21240 0 17280 0 11520 0 0 0 0" strokeweight="1.5pt">
            <v:stroke endarrow="block"/>
          </v:line>
        </w:pict>
      </w:r>
      <w:r>
        <w:rPr>
          <w:noProof/>
        </w:rPr>
        <w:pict w14:anchorId="71303DA2">
          <v:shape id="_x0000_s7182" type="#_x0000_t32" style="position:absolute;left:0;text-align:left;margin-left:-13.9pt;margin-top:30.05pt;width:38.3pt;height:.05pt;z-index:251724800" o:connectortype="straight" strokeweight="1.5pt">
            <v:stroke endarrow="block"/>
          </v:shape>
        </w:pict>
      </w:r>
      <w:r>
        <w:rPr>
          <w:noProof/>
        </w:rPr>
        <w:pict w14:anchorId="7D07321C">
          <v:shape id="_x0000_s7174" type="#_x0000_t202" style="position:absolute;left:0;text-align:left;margin-left:78.35pt;margin-top:46.95pt;width:21pt;height:13.5pt;z-index:251716608;mso-wrap-edited:f" wrapcoords="0 0 21600 0 21600 21600 0 21600 0 0" filled="f" stroked="f">
            <v:textbox style="mso-next-textbox:#_x0000_s7174" inset="0,0,0,0">
              <w:txbxContent>
                <w:p w14:paraId="5F544653" w14:textId="77777777" w:rsidR="00766D8F" w:rsidRPr="000C72F6" w:rsidRDefault="00766D8F" w:rsidP="00297983">
                  <w:pPr>
                    <w:jc w:val="right"/>
                    <w:rPr>
                      <w:rFonts w:ascii="Arial" w:hAnsi="Arial" w:cs="Arial"/>
                      <w:sz w:val="18"/>
                      <w:szCs w:val="18"/>
                    </w:rPr>
                  </w:pPr>
                  <w:r>
                    <w:rPr>
                      <w:rFonts w:ascii="Arial" w:hAnsi="Arial" w:cs="Arial"/>
                      <w:sz w:val="18"/>
                      <w:szCs w:val="18"/>
                    </w:rPr>
                    <w:t>No</w:t>
                  </w:r>
                </w:p>
              </w:txbxContent>
            </v:textbox>
          </v:shape>
        </w:pict>
      </w:r>
      <w:r>
        <w:rPr>
          <w:noProof/>
        </w:rPr>
        <w:pict w14:anchorId="18537A3B">
          <v:rect id="_x0000_s7247" style="position:absolute;left:0;text-align:left;margin-left:28pt;margin-top:20.35pt;width:154.4pt;height:23.25pt;z-index:251791360;mso-wrap-edited:f" filled="f" stroked="f" strokeweight="1.5pt">
            <v:textbox style="mso-next-textbox:#_x0000_s7247" inset="0,0,0,0">
              <w:txbxContent>
                <w:p w14:paraId="26E9AEA8" w14:textId="77777777" w:rsidR="00766D8F" w:rsidRPr="0095095F" w:rsidRDefault="00766D8F" w:rsidP="00297983">
                  <w:pPr>
                    <w:jc w:val="center"/>
                    <w:rPr>
                      <w:rFonts w:ascii="Arial" w:hAnsi="Arial" w:cs="Arial"/>
                      <w:sz w:val="16"/>
                      <w:szCs w:val="14"/>
                    </w:rPr>
                  </w:pPr>
                  <w:r w:rsidRPr="00C65CE5">
                    <w:rPr>
                      <w:rFonts w:ascii="Arial" w:hAnsi="Arial" w:cs="Arial"/>
                      <w:sz w:val="16"/>
                      <w:szCs w:val="14"/>
                    </w:rPr>
                    <w:t>Successful connection?</w:t>
                  </w:r>
                </w:p>
                <w:p w14:paraId="6DDE31B4" w14:textId="77777777" w:rsidR="00766D8F" w:rsidRPr="007F32DF" w:rsidRDefault="00766D8F" w:rsidP="00297983">
                  <w:pPr>
                    <w:spacing w:line="0" w:lineRule="atLeast"/>
                    <w:jc w:val="center"/>
                    <w:rPr>
                      <w:sz w:val="18"/>
                      <w:szCs w:val="18"/>
                    </w:rPr>
                  </w:pPr>
                </w:p>
              </w:txbxContent>
            </v:textbox>
          </v:rect>
        </w:pict>
      </w:r>
      <w:r>
        <w:rPr>
          <w:noProof/>
        </w:rPr>
        <w:pict w14:anchorId="6694375F">
          <v:shape id="_x0000_s7175" type="#_x0000_t32" style="position:absolute;left:0;text-align:left;margin-left:186.35pt;margin-top:30.05pt;width:29.3pt;height:0;z-index:251717632" o:connectortype="straight" strokeweight="1.5pt"/>
        </w:pict>
      </w:r>
    </w:p>
    <w:p w14:paraId="55CDFD78" w14:textId="2D0DFC46" w:rsidR="00297983" w:rsidRDefault="004C7864" w:rsidP="00297983">
      <w:r>
        <w:rPr>
          <w:noProof/>
        </w:rPr>
        <w:pict w14:anchorId="1C5F7FA0">
          <v:line id="_x0000_s7181" style="position:absolute;left:0;text-align:left;z-index:251723776;mso-wrap-edited:f" from="-14.65pt,12.1pt" to="-13.15pt,148.9pt" strokeweight="1.5pt"/>
        </w:pict>
      </w:r>
      <w:r>
        <w:rPr>
          <w:noProof/>
        </w:rPr>
        <w:pict w14:anchorId="5584E6B9">
          <v:line id="_x0000_s7184" style="position:absolute;left:0;text-align:left;z-index:251726848;mso-wrap-edited:f" from="215.65pt,12.1pt" to="217.15pt,159.35pt" strokeweight="1.5pt"/>
        </w:pict>
      </w:r>
    </w:p>
    <w:p w14:paraId="5A81D67C" w14:textId="77777777" w:rsidR="00297983" w:rsidRDefault="00297983" w:rsidP="00297983">
      <w:pPr>
        <w:jc w:val="left"/>
      </w:pPr>
    </w:p>
    <w:p w14:paraId="420E307C" w14:textId="77777777" w:rsidR="00297983" w:rsidRDefault="00297983" w:rsidP="00297983">
      <w:pPr>
        <w:jc w:val="left"/>
      </w:pPr>
    </w:p>
    <w:p w14:paraId="3566CBEE" w14:textId="77777777" w:rsidR="00297983" w:rsidRDefault="00297983" w:rsidP="00297983">
      <w:pPr>
        <w:jc w:val="left"/>
      </w:pPr>
    </w:p>
    <w:p w14:paraId="43AA3CDB" w14:textId="77777777" w:rsidR="00297983" w:rsidRDefault="00297983" w:rsidP="00297983">
      <w:pPr>
        <w:jc w:val="left"/>
      </w:pPr>
    </w:p>
    <w:p w14:paraId="74ED7DC3" w14:textId="77777777" w:rsidR="00297983" w:rsidRDefault="00297983" w:rsidP="00297983">
      <w:pPr>
        <w:jc w:val="left"/>
      </w:pPr>
    </w:p>
    <w:p w14:paraId="55FEAABC" w14:textId="77777777" w:rsidR="00297983" w:rsidRDefault="00297983" w:rsidP="00297983">
      <w:pPr>
        <w:jc w:val="left"/>
      </w:pPr>
    </w:p>
    <w:p w14:paraId="25E8C2BE" w14:textId="575DA695" w:rsidR="00297983" w:rsidRDefault="004C7864" w:rsidP="00297983">
      <w:pPr>
        <w:jc w:val="left"/>
      </w:pPr>
      <w:r>
        <w:rPr>
          <w:noProof/>
        </w:rPr>
        <w:pict w14:anchorId="7749D19A">
          <v:line id="_x0000_s7180" style="position:absolute;z-index:251722752;mso-wrap-edited:f" from="105.7pt,14.3pt" to="106.85pt,24.4pt" strokeweight="1.5pt"/>
        </w:pict>
      </w:r>
    </w:p>
    <w:p w14:paraId="6D83C1B2" w14:textId="77777777" w:rsidR="00297983" w:rsidRDefault="004C7864" w:rsidP="00297983">
      <w:pPr>
        <w:jc w:val="left"/>
      </w:pPr>
      <w:r>
        <w:rPr>
          <w:noProof/>
        </w:rPr>
        <w:pict w14:anchorId="437F616B">
          <v:line id="_x0000_s7238" style="position:absolute;flip:x;z-index:251782144;mso-wrap-edited:f" from="466.9pt,17.7pt" to="469.1pt,143.3pt" strokeweight="1.5pt"/>
        </w:pict>
      </w:r>
    </w:p>
    <w:p w14:paraId="72AABF39" w14:textId="77777777" w:rsidR="00297983" w:rsidRDefault="00297983" w:rsidP="00297983">
      <w:pPr>
        <w:jc w:val="left"/>
      </w:pPr>
    </w:p>
    <w:p w14:paraId="1B76EDC3" w14:textId="77777777" w:rsidR="00297983" w:rsidRDefault="004C7864" w:rsidP="00297983">
      <w:pPr>
        <w:jc w:val="left"/>
      </w:pPr>
      <w:r>
        <w:rPr>
          <w:noProof/>
        </w:rPr>
        <w:pict w14:anchorId="08C90DA8">
          <v:rect id="_x0000_s7246" style="position:absolute;margin-left:263.4pt;margin-top:18.05pt;width:193.75pt;height:43.5pt;z-index:251790336;mso-wrap-edited:f" wrapcoords="-131 -635 -131 21600 21731 21600 21731 -635 -131 -635" strokeweight="1.5pt">
            <v:textbox style="mso-next-textbox:#_x0000_s7246" inset="0,,0">
              <w:txbxContent>
                <w:p w14:paraId="01FF9B32" w14:textId="77777777" w:rsidR="00766D8F" w:rsidRPr="00923A3F" w:rsidRDefault="00766D8F" w:rsidP="00297983">
                  <w:pPr>
                    <w:spacing w:line="0" w:lineRule="atLeast"/>
                    <w:jc w:val="left"/>
                    <w:rPr>
                      <w:sz w:val="18"/>
                      <w:szCs w:val="18"/>
                    </w:rPr>
                  </w:pPr>
                  <w:r w:rsidRPr="00923A3F">
                    <w:rPr>
                      <w:sz w:val="18"/>
                      <w:szCs w:val="18"/>
                    </w:rPr>
                    <w:t>Analyze log data.</w:t>
                  </w:r>
                </w:p>
                <w:p w14:paraId="45F17EC4" w14:textId="77777777" w:rsidR="00766D8F" w:rsidRPr="007F32DF" w:rsidRDefault="00766D8F" w:rsidP="00297983">
                  <w:pPr>
                    <w:spacing w:line="0" w:lineRule="atLeast"/>
                    <w:jc w:val="left"/>
                    <w:rPr>
                      <w:sz w:val="18"/>
                      <w:szCs w:val="18"/>
                    </w:rPr>
                  </w:pPr>
                  <w:r w:rsidRPr="00923A3F">
                    <w:rPr>
                      <w:sz w:val="18"/>
                      <w:szCs w:val="18"/>
                    </w:rPr>
                    <w:t>- Analyze the installation log data as described in the Common Services Log Analysis Guide.</w:t>
                  </w:r>
                </w:p>
              </w:txbxContent>
            </v:textbox>
          </v:rect>
        </w:pict>
      </w:r>
    </w:p>
    <w:p w14:paraId="3C8C15A7" w14:textId="77777777" w:rsidR="00297983" w:rsidRDefault="00297983" w:rsidP="00297983">
      <w:pPr>
        <w:jc w:val="left"/>
      </w:pPr>
    </w:p>
    <w:p w14:paraId="652769E7" w14:textId="77777777" w:rsidR="00297983" w:rsidRDefault="004C7864" w:rsidP="00297983">
      <w:pPr>
        <w:jc w:val="left"/>
      </w:pPr>
      <w:r>
        <w:rPr>
          <w:noProof/>
        </w:rPr>
        <w:pict w14:anchorId="241D99F5">
          <v:rect id="_x0000_s7248" style="position:absolute;margin-left:28.55pt;margin-top:17.8pt;width:154.4pt;height:17.05pt;z-index:251792384;mso-wrap-edited:f" filled="f" stroked="f" strokeweight="1.5pt">
            <v:textbox style="mso-next-textbox:#_x0000_s7248" inset="0,0,0,0">
              <w:txbxContent>
                <w:p w14:paraId="75E7615F" w14:textId="77777777" w:rsidR="00766D8F" w:rsidRPr="007F32DF" w:rsidRDefault="00766D8F" w:rsidP="00297983">
                  <w:pPr>
                    <w:spacing w:line="0" w:lineRule="atLeast"/>
                    <w:jc w:val="center"/>
                    <w:rPr>
                      <w:sz w:val="18"/>
                      <w:szCs w:val="18"/>
                    </w:rPr>
                  </w:pPr>
                  <w:r w:rsidRPr="0095095F">
                    <w:rPr>
                      <w:rFonts w:ascii="Arial" w:hAnsi="Arial" w:cs="Arial"/>
                      <w:sz w:val="16"/>
                      <w:szCs w:val="14"/>
                    </w:rPr>
                    <w:t>Authentication successful?</w:t>
                  </w:r>
                </w:p>
              </w:txbxContent>
            </v:textbox>
          </v:rect>
        </w:pict>
      </w:r>
    </w:p>
    <w:p w14:paraId="3416B2A3" w14:textId="77777777" w:rsidR="00297983" w:rsidRDefault="004C7864" w:rsidP="00297983">
      <w:pPr>
        <w:jc w:val="left"/>
      </w:pPr>
      <w:r>
        <w:rPr>
          <w:noProof/>
        </w:rPr>
        <w:pict w14:anchorId="1EA82120">
          <v:line id="_x0000_s7245" style="position:absolute;flip:x;z-index:251789312;mso-wrap-edited:f" from="359.45pt,5.35pt" to="359.45pt,22.95pt" wrapcoords="0 0 0 11520 0 17280 0 21240 0 21240 0 21240 0 21240 0 17280 0 11520 0 0 0 0" strokeweight="1.5pt">
            <v:stroke endarrow="block"/>
          </v:line>
        </w:pict>
      </w:r>
    </w:p>
    <w:p w14:paraId="65CFEA62" w14:textId="77777777" w:rsidR="00297983" w:rsidRDefault="004C7864" w:rsidP="00297983">
      <w:pPr>
        <w:jc w:val="left"/>
      </w:pPr>
      <w:r>
        <w:rPr>
          <w:noProof/>
        </w:rPr>
        <w:pict w14:anchorId="330B894A">
          <v:rect id="_x0000_s7230" style="position:absolute;margin-left:262.65pt;margin-top:6.05pt;width:193.75pt;height:23.25pt;z-index:251773952;mso-wrap-edited:f" wrapcoords="-131 -635 -131 21600 21731 21600 21731 -635 -131 -635" strokeweight="1.5pt">
            <v:textbox style="mso-next-textbox:#_x0000_s7230" inset="0,,0">
              <w:txbxContent>
                <w:p w14:paraId="447C44F2" w14:textId="77777777" w:rsidR="00766D8F" w:rsidRPr="006A0C22" w:rsidRDefault="00766D8F" w:rsidP="00297983">
                  <w:pPr>
                    <w:spacing w:line="0" w:lineRule="atLeast"/>
                    <w:jc w:val="center"/>
                    <w:rPr>
                      <w:rFonts w:ascii="Arial" w:hAnsi="Arial" w:cs="Arial"/>
                      <w:sz w:val="16"/>
                      <w:szCs w:val="16"/>
                    </w:rPr>
                  </w:pPr>
                  <w:r w:rsidRPr="00A930A3">
                    <w:rPr>
                      <w:rFonts w:ascii="Arial" w:hAnsi="Arial" w:cs="Arial"/>
                      <w:color w:val="000000"/>
                      <w:sz w:val="16"/>
                      <w:szCs w:val="16"/>
                    </w:rPr>
                    <w:t>Contact the help desk.</w:t>
                  </w:r>
                </w:p>
              </w:txbxContent>
            </v:textbox>
          </v:rect>
        </w:pict>
      </w:r>
    </w:p>
    <w:p w14:paraId="745FA344" w14:textId="77777777" w:rsidR="00297983" w:rsidRDefault="004C7864" w:rsidP="00297983">
      <w:pPr>
        <w:jc w:val="left"/>
      </w:pPr>
      <w:r>
        <w:rPr>
          <w:noProof/>
        </w:rPr>
        <w:pict w14:anchorId="5C9EAC5B">
          <v:shape id="_x0000_s7239" type="#_x0000_t32" style="position:absolute;margin-left:360.65pt;margin-top:18.05pt;width:105.45pt;height:0;z-index:251783168" o:connectortype="straight" strokeweight="1.5pt"/>
        </w:pict>
      </w:r>
    </w:p>
    <w:p w14:paraId="1407569A" w14:textId="77777777" w:rsidR="00297983" w:rsidRDefault="004C7864" w:rsidP="00297983">
      <w:pPr>
        <w:jc w:val="left"/>
      </w:pPr>
      <w:r>
        <w:rPr>
          <w:noProof/>
        </w:rPr>
        <w:pict w14:anchorId="4E46FC0B">
          <v:line id="_x0000_s7240" style="position:absolute;flip:x;z-index:251784192;mso-wrap-edited:f" from="359.95pt,.9pt" to="359.95pt,11.65pt" wrapcoords="0 0 0 11520 0 17280 0 21240 0 21240 0 21240 0 21240 0 17280 0 11520 0 0 0 0" strokeweight="1.5pt">
            <v:stroke endarrow="block"/>
          </v:line>
        </w:pict>
      </w:r>
      <w:r>
        <w:rPr>
          <w:noProof/>
        </w:rPr>
        <w:pict w14:anchorId="14401BCC">
          <v:rect id="_x0000_s7235" style="position:absolute;margin-left:263.4pt;margin-top:9.45pt;width:193.75pt;height:23.25pt;z-index:251779072;mso-wrap-edited:f" wrapcoords="-131 -635 -131 21600 21731 21600 21731 -635 -131 -635" strokeweight="1.5pt">
            <v:textbox style="mso-next-textbox:#_x0000_s7235" inset="0,,0">
              <w:txbxContent>
                <w:p w14:paraId="088A2E77" w14:textId="77777777" w:rsidR="00766D8F" w:rsidRPr="007F32DF" w:rsidRDefault="00766D8F" w:rsidP="00297983">
                  <w:pPr>
                    <w:spacing w:line="0" w:lineRule="atLeast"/>
                    <w:jc w:val="center"/>
                    <w:rPr>
                      <w:sz w:val="18"/>
                      <w:szCs w:val="18"/>
                    </w:rPr>
                  </w:pPr>
                  <w:r>
                    <w:rPr>
                      <w:rFonts w:hint="eastAsia"/>
                      <w:color w:val="000000"/>
                      <w:sz w:val="18"/>
                      <w:szCs w:val="18"/>
                    </w:rPr>
                    <w:t>END</w:t>
                  </w:r>
                </w:p>
              </w:txbxContent>
            </v:textbox>
          </v:rect>
        </w:pict>
      </w:r>
    </w:p>
    <w:p w14:paraId="7891FED3" w14:textId="77777777" w:rsidR="00297983" w:rsidRDefault="00297983" w:rsidP="00297983">
      <w:pPr>
        <w:jc w:val="left"/>
      </w:pPr>
    </w:p>
    <w:p w14:paraId="13E9DD4A" w14:textId="74B7FED9" w:rsidR="00297983" w:rsidRDefault="00297983" w:rsidP="00297983">
      <w:pPr>
        <w:jc w:val="left"/>
      </w:pPr>
    </w:p>
    <w:p w14:paraId="0DDB2472" w14:textId="77777777" w:rsidR="00297983" w:rsidRDefault="00297983" w:rsidP="00297983">
      <w:pPr>
        <w:jc w:val="left"/>
      </w:pPr>
    </w:p>
    <w:p w14:paraId="2B11E49C" w14:textId="77777777" w:rsidR="00297983" w:rsidRDefault="00297983" w:rsidP="00297983"/>
    <w:p w14:paraId="687BFB2D" w14:textId="785846A9" w:rsidR="00297983" w:rsidRPr="006A0C22" w:rsidRDefault="00297983" w:rsidP="00297983">
      <w:pPr>
        <w:jc w:val="center"/>
        <w:rPr>
          <w:b/>
          <w:bCs/>
          <w:sz w:val="20"/>
        </w:rPr>
      </w:pPr>
      <w:r w:rsidRPr="006A0C22">
        <w:rPr>
          <w:b/>
          <w:bCs/>
          <w:sz w:val="20"/>
        </w:rPr>
        <w:t xml:space="preserve">Figure </w:t>
      </w:r>
      <w:r>
        <w:rPr>
          <w:b/>
          <w:bCs/>
          <w:sz w:val="20"/>
        </w:rPr>
        <w:t>3</w:t>
      </w:r>
      <w:r w:rsidRPr="006A0C22">
        <w:rPr>
          <w:b/>
          <w:bCs/>
          <w:sz w:val="20"/>
        </w:rPr>
        <w:t>-</w:t>
      </w:r>
      <w:r w:rsidRPr="006A0C22">
        <w:rPr>
          <w:b/>
          <w:bCs/>
          <w:sz w:val="20"/>
        </w:rPr>
        <w:fldChar w:fldCharType="begin"/>
      </w:r>
      <w:r w:rsidRPr="006A0C22">
        <w:rPr>
          <w:b/>
          <w:bCs/>
          <w:sz w:val="20"/>
        </w:rPr>
        <w:instrText xml:space="preserve"> SEQ </w:instrText>
      </w:r>
      <w:r w:rsidRPr="006A0C22">
        <w:rPr>
          <w:rFonts w:hint="eastAsia"/>
          <w:b/>
          <w:bCs/>
          <w:sz w:val="20"/>
        </w:rPr>
        <w:instrText>図</w:instrText>
      </w:r>
      <w:r w:rsidRPr="006A0C22">
        <w:rPr>
          <w:b/>
          <w:bCs/>
          <w:sz w:val="20"/>
        </w:rPr>
        <w:instrText xml:space="preserve"> \* ARABIC \s 1 </w:instrText>
      </w:r>
      <w:r w:rsidRPr="006A0C22">
        <w:rPr>
          <w:b/>
          <w:bCs/>
          <w:sz w:val="20"/>
        </w:rPr>
        <w:fldChar w:fldCharType="separate"/>
      </w:r>
      <w:r w:rsidR="00FC26E3">
        <w:rPr>
          <w:b/>
          <w:bCs/>
          <w:noProof/>
          <w:sz w:val="20"/>
        </w:rPr>
        <w:t>1</w:t>
      </w:r>
      <w:r w:rsidRPr="006A0C22">
        <w:rPr>
          <w:b/>
          <w:bCs/>
          <w:sz w:val="20"/>
        </w:rPr>
        <w:fldChar w:fldCharType="end"/>
      </w:r>
      <w:r w:rsidRPr="006A0C22">
        <w:rPr>
          <w:b/>
          <w:bCs/>
          <w:sz w:val="20"/>
        </w:rPr>
        <w:t xml:space="preserve"> </w:t>
      </w:r>
      <w:r>
        <w:rPr>
          <w:rFonts w:ascii="Arial" w:hAnsi="Arial" w:cs="Arial"/>
          <w:b/>
          <w:bCs/>
          <w:sz w:val="20"/>
        </w:rPr>
        <w:t>C</w:t>
      </w:r>
      <w:r w:rsidRPr="006B2DD7">
        <w:rPr>
          <w:rFonts w:ascii="Arial" w:hAnsi="Arial" w:cs="Arial"/>
          <w:b/>
          <w:bCs/>
          <w:sz w:val="20"/>
        </w:rPr>
        <w:t xml:space="preserve">onfirmation </w:t>
      </w:r>
      <w:r>
        <w:rPr>
          <w:rFonts w:ascii="Arial" w:hAnsi="Arial" w:cs="Arial"/>
          <w:b/>
          <w:bCs/>
          <w:sz w:val="20"/>
        </w:rPr>
        <w:t>method</w:t>
      </w:r>
      <w:r w:rsidRPr="006B2DD7">
        <w:rPr>
          <w:rFonts w:ascii="Arial" w:hAnsi="Arial" w:cs="Arial"/>
          <w:b/>
          <w:bCs/>
          <w:sz w:val="20"/>
        </w:rPr>
        <w:t xml:space="preserve"> </w:t>
      </w:r>
      <w:r>
        <w:rPr>
          <w:rFonts w:ascii="Arial" w:hAnsi="Arial" w:cs="Arial"/>
          <w:b/>
          <w:bCs/>
          <w:sz w:val="20"/>
        </w:rPr>
        <w:t xml:space="preserve">for </w:t>
      </w:r>
      <w:r w:rsidRPr="006B2DD7">
        <w:rPr>
          <w:rFonts w:ascii="Arial" w:hAnsi="Arial" w:cs="Arial"/>
          <w:b/>
          <w:bCs/>
          <w:sz w:val="20"/>
        </w:rPr>
        <w:t>Active Directory access</w:t>
      </w:r>
    </w:p>
    <w:p w14:paraId="775FEAA0" w14:textId="77777777" w:rsidR="00297983" w:rsidRDefault="00297983" w:rsidP="00297983">
      <w:pPr>
        <w:ind w:leftChars="100" w:left="283" w:hangingChars="35" w:hanging="73"/>
        <w:jc w:val="left"/>
      </w:pPr>
      <w:r>
        <w:br w:type="page"/>
      </w:r>
      <w:r>
        <w:lastRenderedPageBreak/>
        <w:tab/>
      </w:r>
      <w:r w:rsidRPr="00004815">
        <w:rPr>
          <w:lang w:val="en-GB"/>
        </w:rPr>
        <w:t xml:space="preserve">#1 </w:t>
      </w:r>
      <w:r>
        <w:rPr>
          <w:rFonts w:hint="eastAsia"/>
          <w:lang w:val="en-GB"/>
        </w:rPr>
        <w:t>T</w:t>
      </w:r>
      <w:r w:rsidRPr="00004815">
        <w:rPr>
          <w:lang w:val="en-GB"/>
        </w:rPr>
        <w:t xml:space="preserve">he values entered when registering </w:t>
      </w:r>
      <w:r>
        <w:rPr>
          <w:lang w:val="en-GB"/>
        </w:rPr>
        <w:t>or</w:t>
      </w:r>
      <w:r w:rsidRPr="00004815">
        <w:rPr>
          <w:lang w:val="en-GB"/>
        </w:rPr>
        <w:t xml:space="preserve"> updating Active Directory </w:t>
      </w:r>
      <w:r>
        <w:rPr>
          <w:lang w:val="en-GB"/>
        </w:rPr>
        <w:t>l</w:t>
      </w:r>
      <w:r w:rsidRPr="00004815">
        <w:rPr>
          <w:lang w:val="en-GB"/>
        </w:rPr>
        <w:t xml:space="preserve">inkage </w:t>
      </w:r>
      <w:r>
        <w:rPr>
          <w:lang w:val="en-GB"/>
        </w:rPr>
        <w:t xml:space="preserve">can be checked by </w:t>
      </w:r>
      <w:r w:rsidRPr="00004815">
        <w:rPr>
          <w:lang w:val="en-GB"/>
        </w:rPr>
        <w:t>using the following method</w:t>
      </w:r>
      <w:r>
        <w:rPr>
          <w:lang w:val="en-GB"/>
        </w:rPr>
        <w:t>:</w:t>
      </w:r>
    </w:p>
    <w:p w14:paraId="35B8F0F0" w14:textId="77777777" w:rsidR="00297983" w:rsidRDefault="00297983" w:rsidP="00297983">
      <w:pPr>
        <w:ind w:leftChars="135" w:left="283"/>
        <w:jc w:val="left"/>
      </w:pPr>
      <w:r w:rsidRPr="00004815">
        <w:rPr>
          <w:lang w:val="en-GB"/>
        </w:rPr>
        <w:t>Search for the next message output last in &lt;</w:t>
      </w:r>
      <w:r w:rsidRPr="00004815">
        <w:rPr>
          <w:i/>
          <w:iCs/>
          <w:lang w:val="en-GB"/>
        </w:rPr>
        <w:t>log-directory</w:t>
      </w:r>
      <w:r w:rsidRPr="00004815">
        <w:rPr>
          <w:lang w:val="en-GB"/>
        </w:rPr>
        <w:t>&gt;/debug.log.</w:t>
      </w:r>
    </w:p>
    <w:p w14:paraId="130007EC" w14:textId="77777777" w:rsidR="00297983" w:rsidRDefault="00297983" w:rsidP="00297983">
      <w:pPr>
        <w:jc w:val="left"/>
      </w:pPr>
      <w:r>
        <w:tab/>
        <w:t xml:space="preserve"> - O</w:t>
      </w:r>
      <w:r w:rsidRPr="00004815">
        <w:t xml:space="preserve">utput </w:t>
      </w:r>
      <w:r>
        <w:t>l</w:t>
      </w:r>
      <w:r w:rsidRPr="00004815">
        <w:t xml:space="preserve">og </w:t>
      </w:r>
      <w:r>
        <w:t>when</w:t>
      </w:r>
      <w:r w:rsidRPr="00004815">
        <w:t xml:space="preserve"> registe</w:t>
      </w:r>
      <w:r>
        <w:t>ring</w:t>
      </w:r>
    </w:p>
    <w:p w14:paraId="033CAF52" w14:textId="77777777" w:rsidR="00297983" w:rsidRDefault="00297983" w:rsidP="00297983">
      <w:pPr>
        <w:ind w:leftChars="200" w:left="420"/>
        <w:jc w:val="left"/>
      </w:pPr>
      <w:r w:rsidRPr="00F944BA">
        <w:t>"</w:t>
      </w:r>
      <w:r w:rsidRPr="00A825A4">
        <w:rPr>
          <w:rFonts w:hint="eastAsia"/>
        </w:rPr>
        <w:t>KAOP00000-I Method start. (Class:InnerApiController, Method:innerCreateUserFederation, Argument:</w:t>
      </w:r>
      <w:r w:rsidRPr="00F944BA">
        <w:t>"</w:t>
      </w:r>
    </w:p>
    <w:p w14:paraId="4A1E9450" w14:textId="77777777" w:rsidR="00297983" w:rsidRDefault="00297983" w:rsidP="00297983">
      <w:pPr>
        <w:jc w:val="left"/>
      </w:pPr>
      <w:r>
        <w:rPr>
          <w:rFonts w:hint="eastAsia"/>
        </w:rPr>
        <w:t xml:space="preserve"> </w:t>
      </w:r>
      <w:r>
        <w:tab/>
        <w:t xml:space="preserve"> - O</w:t>
      </w:r>
      <w:r w:rsidRPr="00004815">
        <w:t xml:space="preserve">utput </w:t>
      </w:r>
      <w:r>
        <w:t xml:space="preserve">log </w:t>
      </w:r>
      <w:r w:rsidRPr="00004815">
        <w:t>when updating</w:t>
      </w:r>
    </w:p>
    <w:p w14:paraId="122C8B66" w14:textId="77777777" w:rsidR="00297983" w:rsidRDefault="00297983" w:rsidP="00297983">
      <w:pPr>
        <w:ind w:leftChars="200" w:left="420"/>
        <w:jc w:val="left"/>
      </w:pPr>
      <w:r w:rsidRPr="00F944BA">
        <w:t>"</w:t>
      </w:r>
      <w:r w:rsidRPr="00A825A4">
        <w:rPr>
          <w:rFonts w:hint="eastAsia"/>
        </w:rPr>
        <w:t>KAOP00000-I Method start. (Class:InnerApiController, Method:innerUpdateUserFederation, Argument:</w:t>
      </w:r>
      <w:r w:rsidRPr="008F12FF">
        <w:t xml:space="preserve"> </w:t>
      </w:r>
      <w:r w:rsidRPr="00F944BA">
        <w:t>"</w:t>
      </w:r>
    </w:p>
    <w:p w14:paraId="51EC735D" w14:textId="77777777" w:rsidR="00297983" w:rsidRDefault="00297983" w:rsidP="00297983">
      <w:pPr>
        <w:ind w:leftChars="100" w:left="210"/>
        <w:jc w:val="left"/>
      </w:pPr>
    </w:p>
    <w:p w14:paraId="7712902C" w14:textId="77777777" w:rsidR="00297983" w:rsidRDefault="00297983" w:rsidP="00297983">
      <w:pPr>
        <w:ind w:leftChars="300" w:left="630"/>
      </w:pPr>
      <w:r>
        <w:tab/>
        <w:t xml:space="preserve">Check the value output to </w:t>
      </w:r>
      <w:r w:rsidRPr="00F944BA">
        <w:t>"</w:t>
      </w:r>
      <w:r>
        <w:t>Argument:</w:t>
      </w:r>
      <w:r w:rsidRPr="00F944BA">
        <w:t>"</w:t>
      </w:r>
      <w:r>
        <w:t xml:space="preserve"> in the searched message.</w:t>
      </w:r>
    </w:p>
    <w:p w14:paraId="1E31DC93" w14:textId="77777777" w:rsidR="00297983" w:rsidRDefault="00297983" w:rsidP="00297983">
      <w:pPr>
        <w:ind w:leftChars="300" w:left="630"/>
      </w:pPr>
      <w:r>
        <w:t xml:space="preserve">* For details on debug_log, see the </w:t>
      </w:r>
      <w:r w:rsidRPr="00004815">
        <w:rPr>
          <w:i/>
          <w:iCs/>
        </w:rPr>
        <w:t>Common Services Log Analysis Guide</w:t>
      </w:r>
      <w:r>
        <w:t>.</w:t>
      </w:r>
    </w:p>
    <w:p w14:paraId="79E7BF27" w14:textId="77777777" w:rsidR="00297983" w:rsidRDefault="00297983" w:rsidP="00297983">
      <w:pPr>
        <w:ind w:leftChars="200" w:left="420"/>
      </w:pPr>
    </w:p>
    <w:p w14:paraId="4A9D2D82" w14:textId="77777777" w:rsidR="00297983" w:rsidRDefault="00297983" w:rsidP="004C57DE">
      <w:pPr>
        <w:numPr>
          <w:ilvl w:val="0"/>
          <w:numId w:val="101"/>
        </w:numPr>
        <w:jc w:val="left"/>
      </w:pPr>
      <w:r w:rsidRPr="00FB1D94">
        <w:t xml:space="preserve">Check </w:t>
      </w:r>
      <w:r>
        <w:t xml:space="preserve">if </w:t>
      </w:r>
      <w:r w:rsidRPr="00FB1D94">
        <w:t xml:space="preserve">the firewall settings </w:t>
      </w:r>
      <w:r>
        <w:t>are correct.</w:t>
      </w:r>
    </w:p>
    <w:p w14:paraId="0AE7B543" w14:textId="77777777" w:rsidR="00297983" w:rsidRDefault="00297983" w:rsidP="00297983">
      <w:pPr>
        <w:ind w:left="840"/>
        <w:jc w:val="left"/>
      </w:pPr>
      <w:r w:rsidRPr="0051115C">
        <w:t xml:space="preserve">Execute the following command and confirm that the Common Services access ports above the REJECT line are ACCEPT in the target column. (In the following example, </w:t>
      </w:r>
      <w:r w:rsidRPr="0095095F">
        <w:rPr>
          <w:rFonts w:ascii="Courier New" w:hAnsi="Courier New" w:cs="Courier New"/>
        </w:rPr>
        <w:t>dpt:https</w:t>
      </w:r>
      <w:r w:rsidRPr="0051115C">
        <w:t xml:space="preserve"> is output </w:t>
      </w:r>
      <w:r w:rsidRPr="00FB1D94">
        <w:t>because it is the default port 443</w:t>
      </w:r>
      <w:r>
        <w:t>.</w:t>
      </w:r>
      <w:r w:rsidRPr="00FB1D94">
        <w:t>)</w:t>
      </w:r>
    </w:p>
    <w:p w14:paraId="7621876E" w14:textId="77777777" w:rsidR="00297983" w:rsidRPr="00EA2DE8" w:rsidRDefault="00297983" w:rsidP="00297983">
      <w:pPr>
        <w:ind w:left="840"/>
        <w:jc w:val="left"/>
      </w:pPr>
    </w:p>
    <w:p w14:paraId="7F557AB9" w14:textId="77777777" w:rsidR="00297983" w:rsidRPr="006A0C22" w:rsidRDefault="00297983" w:rsidP="0029798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6A0C22">
        <w:rPr>
          <w:rFonts w:eastAsia="ＭＳ ゴシック"/>
          <w:sz w:val="18"/>
          <w:szCs w:val="18"/>
        </w:rPr>
        <w:t># iptables -L</w:t>
      </w:r>
    </w:p>
    <w:p w14:paraId="0D51FD7A" w14:textId="77777777" w:rsidR="00297983" w:rsidRPr="006A0C22" w:rsidRDefault="00297983" w:rsidP="0029798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6A0C22">
        <w:rPr>
          <w:rFonts w:eastAsia="ＭＳ ゴシック"/>
          <w:sz w:val="18"/>
          <w:szCs w:val="18"/>
        </w:rPr>
        <w:t>Chain INPUT (policy ACCEPT)</w:t>
      </w:r>
    </w:p>
    <w:p w14:paraId="1D75E4F3" w14:textId="77777777" w:rsidR="00297983" w:rsidRPr="006A0C22" w:rsidRDefault="00297983" w:rsidP="0029798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6A0C22">
        <w:rPr>
          <w:rFonts w:eastAsia="ＭＳ ゴシック"/>
          <w:sz w:val="18"/>
          <w:szCs w:val="18"/>
        </w:rPr>
        <w:t>target     prot opt source               destination</w:t>
      </w:r>
    </w:p>
    <w:p w14:paraId="4EDCF786" w14:textId="77777777" w:rsidR="00297983" w:rsidRPr="006A0C22" w:rsidRDefault="00297983" w:rsidP="0029798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b/>
          <w:sz w:val="18"/>
          <w:szCs w:val="18"/>
          <w:u w:val="single"/>
        </w:rPr>
      </w:pPr>
      <w:r w:rsidRPr="006A0C22">
        <w:rPr>
          <w:rFonts w:eastAsia="ＭＳ ゴシック"/>
          <w:b/>
          <w:sz w:val="18"/>
          <w:szCs w:val="18"/>
          <w:u w:val="single"/>
        </w:rPr>
        <w:t>ACCEPT     tcp  --  anywhere             anywhere             tcp dpt:https</w:t>
      </w:r>
    </w:p>
    <w:p w14:paraId="0E10A0D5" w14:textId="77777777" w:rsidR="00297983" w:rsidRPr="006A0C22" w:rsidRDefault="00297983" w:rsidP="0029798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6A0C22">
        <w:rPr>
          <w:rFonts w:eastAsia="ＭＳ ゴシック"/>
          <w:sz w:val="18"/>
          <w:szCs w:val="18"/>
        </w:rPr>
        <w:t>ACCEPT     all  --  anywhere             anywhere             state RELATED,ESTABLISHED</w:t>
      </w:r>
    </w:p>
    <w:p w14:paraId="2EF6B3FE" w14:textId="77777777" w:rsidR="00297983" w:rsidRPr="006A0C22" w:rsidRDefault="00297983" w:rsidP="0029798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6A0C22">
        <w:rPr>
          <w:rFonts w:eastAsia="ＭＳ ゴシック"/>
          <w:sz w:val="18"/>
          <w:szCs w:val="18"/>
        </w:rPr>
        <w:t>ACCEPT     icmp --  anywhere             anywhere</w:t>
      </w:r>
    </w:p>
    <w:p w14:paraId="4963DBFC" w14:textId="77777777" w:rsidR="00297983" w:rsidRPr="006A0C22" w:rsidRDefault="00297983" w:rsidP="0029798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6A0C22">
        <w:rPr>
          <w:rFonts w:eastAsia="ＭＳ ゴシック"/>
          <w:sz w:val="18"/>
          <w:szCs w:val="18"/>
        </w:rPr>
        <w:t>ACCEPT     all  --  anywhere             anywhere</w:t>
      </w:r>
    </w:p>
    <w:p w14:paraId="16FB1BAE" w14:textId="77777777" w:rsidR="00297983" w:rsidRPr="006A0C22" w:rsidRDefault="00297983" w:rsidP="0029798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6A0C22">
        <w:rPr>
          <w:rFonts w:eastAsia="ＭＳ ゴシック"/>
          <w:sz w:val="18"/>
          <w:szCs w:val="18"/>
        </w:rPr>
        <w:t>ACCEPT     tcp  --  anywhere             anywhere             state NEW tcp dpt:ssh</w:t>
      </w:r>
    </w:p>
    <w:p w14:paraId="44F8E3EE" w14:textId="77777777" w:rsidR="00126BA3" w:rsidRPr="00126BA3" w:rsidRDefault="0029798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6A0C22">
        <w:rPr>
          <w:rFonts w:eastAsia="ＭＳ ゴシック"/>
          <w:b/>
          <w:sz w:val="18"/>
          <w:szCs w:val="18"/>
          <w:u w:val="single"/>
        </w:rPr>
        <w:t xml:space="preserve">REJECT </w:t>
      </w:r>
      <w:r w:rsidRPr="006A0C22">
        <w:rPr>
          <w:rFonts w:eastAsia="ＭＳ ゴシック"/>
          <w:sz w:val="18"/>
          <w:szCs w:val="18"/>
        </w:rPr>
        <w:t xml:space="preserve">    all  --  anywhere             anywhere             reject-with icmp-host-prohibited</w:t>
      </w:r>
    </w:p>
    <w:p w14:paraId="1B4CEBF1"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p>
    <w:p w14:paraId="71044527"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firewall-cmd --list-all</w:t>
      </w:r>
    </w:p>
    <w:p w14:paraId="4BDDE9BF"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public (active)</w:t>
      </w:r>
    </w:p>
    <w:p w14:paraId="1B5D128A"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target: default</w:t>
      </w:r>
    </w:p>
    <w:p w14:paraId="5C9CFCEA"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icmp-block-inversion: no</w:t>
      </w:r>
    </w:p>
    <w:p w14:paraId="0D9F9379"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interfaces: ens192</w:t>
      </w:r>
    </w:p>
    <w:p w14:paraId="3DE9431A"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sources:</w:t>
      </w:r>
    </w:p>
    <w:p w14:paraId="38C0147D"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services: cockpit dhcpv6-client ssh https</w:t>
      </w:r>
    </w:p>
    <w:p w14:paraId="3BDEC34C"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ports: 24221/tcp 25445/tcp 25442/tcp 22016/tcp</w:t>
      </w:r>
    </w:p>
    <w:p w14:paraId="6BF703D0"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protocols:</w:t>
      </w:r>
    </w:p>
    <w:p w14:paraId="7E5A2E28"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forward: no</w:t>
      </w:r>
    </w:p>
    <w:p w14:paraId="64A9AE70"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masquerade: no</w:t>
      </w:r>
    </w:p>
    <w:p w14:paraId="5C95ECE8"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forward-ports:</w:t>
      </w:r>
    </w:p>
    <w:p w14:paraId="7EAE6189"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source-ports:</w:t>
      </w:r>
    </w:p>
    <w:p w14:paraId="02E0BC22"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icmp-blocks:</w:t>
      </w:r>
    </w:p>
    <w:p w14:paraId="029E2578" w14:textId="77777777" w:rsidR="00126BA3" w:rsidRPr="00126BA3" w:rsidRDefault="00126BA3" w:rsidP="00126BA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 xml:space="preserve">  rich rules:</w:t>
      </w:r>
    </w:p>
    <w:p w14:paraId="3A61A07A" w14:textId="08101A28" w:rsidR="00297983" w:rsidRPr="006A0C22" w:rsidRDefault="00126BA3" w:rsidP="00297983">
      <w:pPr>
        <w:pBdr>
          <w:top w:val="single" w:sz="4" w:space="1" w:color="auto"/>
          <w:left w:val="single" w:sz="4" w:space="4" w:color="auto"/>
          <w:bottom w:val="single" w:sz="4" w:space="1" w:color="auto"/>
          <w:right w:val="single" w:sz="4" w:space="4" w:color="auto"/>
        </w:pBdr>
        <w:spacing w:line="0" w:lineRule="atLeast"/>
        <w:ind w:left="839"/>
        <w:jc w:val="left"/>
        <w:rPr>
          <w:rFonts w:eastAsia="ＭＳ ゴシック"/>
          <w:sz w:val="18"/>
          <w:szCs w:val="18"/>
        </w:rPr>
      </w:pPr>
      <w:r w:rsidRPr="00126BA3">
        <w:rPr>
          <w:rFonts w:eastAsia="ＭＳ ゴシック"/>
          <w:sz w:val="18"/>
          <w:szCs w:val="18"/>
        </w:rPr>
        <w:t>#</w:t>
      </w:r>
    </w:p>
    <w:p w14:paraId="4E563FFC" w14:textId="77777777" w:rsidR="00297983" w:rsidRPr="00AC5FA1" w:rsidRDefault="00297983" w:rsidP="00297983">
      <w:pPr>
        <w:ind w:left="840"/>
        <w:jc w:val="left"/>
      </w:pPr>
    </w:p>
    <w:p w14:paraId="5DE19451" w14:textId="77777777" w:rsidR="00297983" w:rsidRPr="00AC5FA1" w:rsidRDefault="00297983" w:rsidP="004C57DE">
      <w:pPr>
        <w:numPr>
          <w:ilvl w:val="0"/>
          <w:numId w:val="101"/>
        </w:numPr>
        <w:jc w:val="left"/>
      </w:pPr>
      <w:r w:rsidRPr="00F93F73">
        <w:t>Check if the access URL specified for the browser is different from Common Services</w:t>
      </w:r>
      <w:r>
        <w:t>.</w:t>
      </w:r>
    </w:p>
    <w:p w14:paraId="3203C53D" w14:textId="77777777" w:rsidR="00297983" w:rsidRPr="00F93F73" w:rsidRDefault="00297983" w:rsidP="00297983">
      <w:pPr>
        <w:ind w:left="840"/>
        <w:jc w:val="left"/>
      </w:pPr>
      <w:r w:rsidRPr="00F93F73">
        <w:t>The access URL is specified by the host name or IP address for Common Services by either of the following:</w:t>
      </w:r>
    </w:p>
    <w:p w14:paraId="55B27885" w14:textId="77777777" w:rsidR="00297983" w:rsidRDefault="00297983" w:rsidP="00297983">
      <w:pPr>
        <w:ind w:left="840"/>
        <w:jc w:val="left"/>
      </w:pPr>
      <w:r>
        <w:t>- Specified during installation</w:t>
      </w:r>
    </w:p>
    <w:p w14:paraId="3AC66B78" w14:textId="0503CD3B" w:rsidR="00297983" w:rsidRPr="00AC5FA1" w:rsidRDefault="00297983" w:rsidP="005539D5">
      <w:pPr>
        <w:ind w:left="840"/>
        <w:jc w:val="left"/>
      </w:pPr>
      <w:r>
        <w:t xml:space="preserve">- Changed by the </w:t>
      </w:r>
      <w:r w:rsidR="005539D5" w:rsidRPr="004C57DE">
        <w:rPr>
          <w:rFonts w:ascii="Courier New" w:hAnsi="Courier New" w:cs="Courier New"/>
        </w:rPr>
        <w:t>cs</w:t>
      </w:r>
      <w:r w:rsidRPr="0095095F">
        <w:rPr>
          <w:rFonts w:ascii="Courier New" w:hAnsi="Courier New" w:cs="Courier New"/>
        </w:rPr>
        <w:t>chgconnect</w:t>
      </w:r>
      <w:r>
        <w:t xml:space="preserve"> command after installation</w:t>
      </w:r>
    </w:p>
    <w:p w14:paraId="6915BCAC" w14:textId="77777777" w:rsidR="00297983" w:rsidRDefault="00297983" w:rsidP="00297983">
      <w:pPr>
        <w:ind w:left="840"/>
        <w:jc w:val="left"/>
      </w:pPr>
      <w:r>
        <w:t xml:space="preserve">If the access URL specified for the browser is different from the setting, specify the access URL </w:t>
      </w:r>
      <w:r>
        <w:lastRenderedPageBreak/>
        <w:t>according to the settings of Common Services.</w:t>
      </w:r>
    </w:p>
    <w:p w14:paraId="01F409C6" w14:textId="77777777" w:rsidR="00297983" w:rsidRDefault="00297983" w:rsidP="00297983">
      <w:pPr>
        <w:ind w:left="840"/>
        <w:jc w:val="left"/>
      </w:pPr>
      <w:r>
        <w:t>For details on how to check the cu</w:t>
      </w:r>
      <w:r w:rsidRPr="00AC1ABC">
        <w:t xml:space="preserve">rrent settings, see </w:t>
      </w:r>
      <w:r w:rsidRPr="00AC1ABC">
        <w:rPr>
          <w:i/>
          <w:iCs/>
        </w:rPr>
        <w:t>A-2 Checking the host name or IP address and port number for the Portal access URL</w:t>
      </w:r>
      <w:r w:rsidRPr="00AC1ABC">
        <w:t>.</w:t>
      </w:r>
    </w:p>
    <w:p w14:paraId="0A27AB01" w14:textId="77777777" w:rsidR="00297983" w:rsidRDefault="00297983" w:rsidP="00297983">
      <w:pPr>
        <w:ind w:left="420" w:firstLineChars="205" w:firstLine="430"/>
        <w:jc w:val="left"/>
      </w:pPr>
    </w:p>
    <w:p w14:paraId="2ED7F013" w14:textId="77777777" w:rsidR="00297983" w:rsidRDefault="00297983" w:rsidP="004C57DE">
      <w:pPr>
        <w:numPr>
          <w:ilvl w:val="0"/>
          <w:numId w:val="101"/>
        </w:numPr>
        <w:jc w:val="left"/>
      </w:pPr>
      <w:r>
        <w:br w:type="page"/>
      </w:r>
      <w:r w:rsidRPr="00C053B0">
        <w:lastRenderedPageBreak/>
        <w:t xml:space="preserve">Check if </w:t>
      </w:r>
      <w:r>
        <w:t xml:space="preserve">the </w:t>
      </w:r>
      <w:r w:rsidRPr="00C053B0">
        <w:t>SSL settings</w:t>
      </w:r>
      <w:r>
        <w:t xml:space="preserve"> are correct</w:t>
      </w:r>
      <w:r w:rsidDel="009B372D">
        <w:rPr>
          <w:rFonts w:hint="eastAsia"/>
        </w:rPr>
        <w:t xml:space="preserve"> </w:t>
      </w:r>
    </w:p>
    <w:p w14:paraId="2D21E7E7" w14:textId="77777777" w:rsidR="00297983" w:rsidRDefault="00297983" w:rsidP="00297983">
      <w:pPr>
        <w:ind w:left="840"/>
        <w:jc w:val="left"/>
      </w:pPr>
      <w:r>
        <w:t>Check that the root certificate for the Common Services server has been imported to the trust store.</w:t>
      </w:r>
    </w:p>
    <w:p w14:paraId="08CA5FCD" w14:textId="77777777" w:rsidR="00297983" w:rsidRPr="00E27B77" w:rsidRDefault="00297983" w:rsidP="00297983">
      <w:pPr>
        <w:ind w:left="840"/>
        <w:jc w:val="left"/>
        <w:rPr>
          <w:rFonts w:ascii="Segoe UI" w:eastAsia="ＭＳ Ｐゴシック" w:hAnsi="Segoe UI" w:cs="Segoe UI"/>
          <w:kern w:val="0"/>
          <w:szCs w:val="21"/>
        </w:rPr>
      </w:pPr>
      <w:r>
        <w:t>Execute the following command and confirm that the root certificate can be displayed.</w:t>
      </w:r>
    </w:p>
    <w:p w14:paraId="56C9F341"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E27B77">
        <w:t xml:space="preserve">keytool -v -list -keystore </w:t>
      </w:r>
      <w:r w:rsidRPr="003C73F7">
        <w:rPr>
          <w:i/>
          <w:iCs/>
        </w:rPr>
        <w:t>&lt;user-data-directory&gt;</w:t>
      </w:r>
      <w:r w:rsidRPr="00E27B77">
        <w:t>/tls/cacerts</w:t>
      </w:r>
    </w:p>
    <w:p w14:paraId="1C85FA84" w14:textId="77777777" w:rsidR="00297983" w:rsidRDefault="00297983" w:rsidP="00297983">
      <w:pPr>
        <w:ind w:left="420" w:firstLineChars="205" w:firstLine="430"/>
        <w:jc w:val="left"/>
      </w:pPr>
    </w:p>
    <w:p w14:paraId="5AE85957" w14:textId="77777777" w:rsidR="00297983" w:rsidRPr="00AC5FA1" w:rsidRDefault="00297983" w:rsidP="004C57DE">
      <w:pPr>
        <w:numPr>
          <w:ilvl w:val="0"/>
          <w:numId w:val="101"/>
        </w:numPr>
        <w:jc w:val="left"/>
      </w:pPr>
      <w:r w:rsidRPr="006E7EAE">
        <w:t xml:space="preserve">Check </w:t>
      </w:r>
      <w:r>
        <w:t>if</w:t>
      </w:r>
      <w:r w:rsidRPr="006E7EAE">
        <w:t xml:space="preserve"> the service</w:t>
      </w:r>
      <w:r>
        <w:t>s</w:t>
      </w:r>
      <w:r w:rsidRPr="006E7EAE">
        <w:t xml:space="preserve"> </w:t>
      </w:r>
      <w:r>
        <w:t xml:space="preserve">are </w:t>
      </w:r>
      <w:r w:rsidRPr="006E7EAE">
        <w:t xml:space="preserve">restarted after executing the </w:t>
      </w:r>
      <w:r w:rsidRPr="0095095F">
        <w:rPr>
          <w:rFonts w:ascii="Courier New" w:hAnsi="Courier New" w:cs="Courier New"/>
        </w:rPr>
        <w:t>cschgconnect</w:t>
      </w:r>
      <w:r w:rsidRPr="006E7EAE">
        <w:t xml:space="preserve"> command</w:t>
      </w:r>
      <w:r w:rsidRPr="009F72B3" w:rsidDel="00AC58FA">
        <w:rPr>
          <w:rFonts w:hint="eastAsia"/>
        </w:rPr>
        <w:t xml:space="preserve"> </w:t>
      </w:r>
    </w:p>
    <w:p w14:paraId="1EB85213" w14:textId="77777777" w:rsidR="00297983" w:rsidRDefault="00297983" w:rsidP="00297983">
      <w:pPr>
        <w:ind w:left="840"/>
        <w:jc w:val="left"/>
      </w:pPr>
      <w:r w:rsidRPr="006E7EAE">
        <w:t xml:space="preserve">If the </w:t>
      </w:r>
      <w:r w:rsidRPr="0095095F">
        <w:rPr>
          <w:rFonts w:ascii="Courier New" w:hAnsi="Courier New" w:cs="Courier New"/>
        </w:rPr>
        <w:t>cschgconnect</w:t>
      </w:r>
      <w:r w:rsidRPr="006E7EAE">
        <w:t xml:space="preserve"> command is </w:t>
      </w:r>
      <w:r>
        <w:t xml:space="preserve">executed after the </w:t>
      </w:r>
      <w:r w:rsidRPr="006E7EAE">
        <w:t>Common Services service</w:t>
      </w:r>
      <w:r>
        <w:t>s</w:t>
      </w:r>
      <w:r w:rsidRPr="006E7EAE">
        <w:t xml:space="preserve"> start, restart the service</w:t>
      </w:r>
      <w:r>
        <w:t>s</w:t>
      </w:r>
      <w:r w:rsidRPr="006E7EAE">
        <w:t>.</w:t>
      </w:r>
    </w:p>
    <w:p w14:paraId="203152DC" w14:textId="77777777" w:rsidR="00297983" w:rsidRDefault="00297983" w:rsidP="00297983">
      <w:pPr>
        <w:ind w:left="420" w:firstLineChars="205" w:firstLine="430"/>
        <w:jc w:val="left"/>
      </w:pPr>
    </w:p>
    <w:p w14:paraId="1F447EFE" w14:textId="77777777" w:rsidR="00297983" w:rsidRDefault="00297983" w:rsidP="00297983">
      <w:pPr>
        <w:ind w:left="420" w:firstLineChars="205" w:firstLine="430"/>
        <w:jc w:val="left"/>
      </w:pPr>
      <w:r>
        <w:t xml:space="preserve">- </w:t>
      </w:r>
      <w:r w:rsidRPr="00F32C62">
        <w:t xml:space="preserve">How to check the execution time of the </w:t>
      </w:r>
      <w:r w:rsidRPr="0095095F">
        <w:rPr>
          <w:rFonts w:ascii="Courier New" w:hAnsi="Courier New" w:cs="Courier New"/>
        </w:rPr>
        <w:t>cschgconnect</w:t>
      </w:r>
      <w:r w:rsidRPr="00F32C62">
        <w:t xml:space="preserve"> command</w:t>
      </w:r>
      <w:r w:rsidDel="00AE6C7D">
        <w:rPr>
          <w:rFonts w:hint="eastAsia"/>
        </w:rPr>
        <w:t xml:space="preserve"> </w:t>
      </w:r>
    </w:p>
    <w:p w14:paraId="21C88B2D" w14:textId="77777777" w:rsidR="00297983" w:rsidRDefault="00297983" w:rsidP="00297983">
      <w:pPr>
        <w:ind w:left="420" w:firstLineChars="205" w:firstLine="430"/>
        <w:jc w:val="left"/>
      </w:pPr>
      <w:r w:rsidRPr="007D7E43">
        <w:t>Check the log file output by the following command. The latest creation time is the last execution time of the command.</w:t>
      </w:r>
    </w:p>
    <w:p w14:paraId="258FF9F7"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Pr>
          <w:rFonts w:hint="eastAsia"/>
        </w:rPr>
        <w:t>l</w:t>
      </w:r>
      <w:r>
        <w:t xml:space="preserve">s -l </w:t>
      </w:r>
      <w:r w:rsidRPr="003C73F7">
        <w:rPr>
          <w:i/>
          <w:iCs/>
        </w:rPr>
        <w:t>&lt;log-directory&gt;</w:t>
      </w:r>
      <w:r w:rsidRPr="00E77D6B">
        <w:t>/utility/cschgconnect_</w:t>
      </w:r>
      <w:r>
        <w:t>*</w:t>
      </w:r>
      <w:r w:rsidRPr="00E77D6B">
        <w:t>.log</w:t>
      </w:r>
    </w:p>
    <w:p w14:paraId="1F75508C" w14:textId="77777777" w:rsidR="00297983" w:rsidRDefault="00297983" w:rsidP="00297983">
      <w:pPr>
        <w:ind w:left="420" w:firstLineChars="205" w:firstLine="430"/>
        <w:jc w:val="left"/>
      </w:pPr>
    </w:p>
    <w:p w14:paraId="729FE033" w14:textId="77777777" w:rsidR="00297983" w:rsidRDefault="00297983" w:rsidP="00297983">
      <w:pPr>
        <w:ind w:left="420" w:firstLineChars="205" w:firstLine="430"/>
        <w:jc w:val="left"/>
      </w:pPr>
      <w:r>
        <w:t>- How to check the startup time for the Common Services services</w:t>
      </w:r>
      <w:r w:rsidDel="00A60C5A">
        <w:t xml:space="preserve"> </w:t>
      </w:r>
    </w:p>
    <w:p w14:paraId="7A690075" w14:textId="77777777" w:rsidR="00297983" w:rsidRDefault="00297983" w:rsidP="00297983">
      <w:pPr>
        <w:ind w:left="420" w:firstLineChars="205" w:firstLine="430"/>
        <w:jc w:val="left"/>
      </w:pPr>
      <w:r>
        <w:rPr>
          <w:rFonts w:hint="eastAsia"/>
        </w:rPr>
        <w:t xml:space="preserve"> </w:t>
      </w:r>
      <w:r>
        <w:t>Execute the following command to check the time of the last output line.</w:t>
      </w:r>
    </w:p>
    <w:p w14:paraId="29437321"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0C0321">
        <w:t>grep "JVM running for" /var/log/hitachi/CommonService/csportal.log | awk '{print substr($0, index($0, $0), index($0, "  ") -1 )}'</w:t>
      </w:r>
    </w:p>
    <w:p w14:paraId="447BBA26" w14:textId="77777777" w:rsidR="00D57205" w:rsidRDefault="00D57205" w:rsidP="00D57205">
      <w:pPr>
        <w:ind w:left="420" w:firstLineChars="205" w:firstLine="430"/>
        <w:jc w:val="left"/>
      </w:pPr>
    </w:p>
    <w:p w14:paraId="59A11B8B" w14:textId="77777777" w:rsidR="00D57205" w:rsidRPr="00AC5FA1" w:rsidRDefault="00D57205" w:rsidP="00D57205">
      <w:pPr>
        <w:numPr>
          <w:ilvl w:val="0"/>
          <w:numId w:val="101"/>
        </w:numPr>
        <w:jc w:val="left"/>
      </w:pPr>
      <w:bookmarkStart w:id="335" w:name="_Ref92303710"/>
      <w:r w:rsidRPr="00F4513C">
        <w:t>Check if access to the https port is blocked</w:t>
      </w:r>
      <w:bookmarkEnd w:id="335"/>
    </w:p>
    <w:p w14:paraId="14AA983D" w14:textId="77777777" w:rsidR="00D57205" w:rsidRDefault="00D57205" w:rsidP="00D57205">
      <w:pPr>
        <w:ind w:left="840"/>
        <w:jc w:val="left"/>
      </w:pPr>
      <w:r>
        <w:t>If you have a network connection to the host on which Common Services is installed, but you still cannot access the Hitachi Ops Center Portal, it may be blocked by a firewall.</w:t>
      </w:r>
    </w:p>
    <w:p w14:paraId="6F9F0F7C" w14:textId="77777777" w:rsidR="00D57205" w:rsidRDefault="00D57205" w:rsidP="00D57205">
      <w:pPr>
        <w:ind w:left="840"/>
        <w:jc w:val="left"/>
      </w:pPr>
      <w:r>
        <w:t>Run the following command on the client accessing Common Services and make sure you can access the https port.</w:t>
      </w:r>
    </w:p>
    <w:p w14:paraId="4421F225" w14:textId="77777777" w:rsidR="00D57205" w:rsidRDefault="00D57205" w:rsidP="00D57205">
      <w:pPr>
        <w:pBdr>
          <w:top w:val="single" w:sz="4" w:space="1" w:color="auto"/>
          <w:left w:val="single" w:sz="4" w:space="4" w:color="auto"/>
          <w:bottom w:val="single" w:sz="4" w:space="1" w:color="auto"/>
          <w:right w:val="single" w:sz="4" w:space="4" w:color="auto"/>
        </w:pBdr>
        <w:ind w:left="840"/>
        <w:jc w:val="left"/>
      </w:pPr>
      <w:r w:rsidRPr="00990144">
        <w:t>curl -k -v https: // &lt;hostname or IP address&gt;: &lt;port number&gt; / portal</w:t>
      </w:r>
    </w:p>
    <w:p w14:paraId="65535712" w14:textId="77777777" w:rsidR="00D57205" w:rsidRDefault="00D57205" w:rsidP="00D57205">
      <w:pPr>
        <w:ind w:left="420" w:firstLineChars="205" w:firstLine="430"/>
        <w:jc w:val="left"/>
      </w:pPr>
    </w:p>
    <w:p w14:paraId="49404161" w14:textId="77777777" w:rsidR="00D57205" w:rsidRDefault="00D57205" w:rsidP="00D57205">
      <w:pPr>
        <w:ind w:left="420" w:firstLineChars="205" w:firstLine="430"/>
        <w:jc w:val="left"/>
      </w:pPr>
      <w:r w:rsidRPr="00BA29BF">
        <w:t>Sample output when the port is blocked</w:t>
      </w:r>
    </w:p>
    <w:p w14:paraId="4118F909" w14:textId="77777777" w:rsidR="00D57205" w:rsidRDefault="00D57205" w:rsidP="00D57205">
      <w:pPr>
        <w:pBdr>
          <w:top w:val="single" w:sz="4" w:space="1" w:color="auto"/>
          <w:left w:val="single" w:sz="4" w:space="4" w:color="auto"/>
          <w:bottom w:val="single" w:sz="4" w:space="1" w:color="auto"/>
          <w:right w:val="single" w:sz="4" w:space="4" w:color="auto"/>
        </w:pBdr>
        <w:ind w:left="840"/>
        <w:jc w:val="left"/>
      </w:pPr>
      <w:r>
        <w:rPr>
          <w:rFonts w:hint="eastAsia"/>
        </w:rPr>
        <w:t>*   Trying &lt;IP</w:t>
      </w:r>
      <w:r>
        <w:t xml:space="preserve"> </w:t>
      </w:r>
      <w:r>
        <w:rPr>
          <w:rFonts w:hint="eastAsia"/>
        </w:rPr>
        <w:t>a</w:t>
      </w:r>
      <w:r>
        <w:t>ddress</w:t>
      </w:r>
      <w:r>
        <w:rPr>
          <w:rFonts w:hint="eastAsia"/>
        </w:rPr>
        <w:t>&gt;...</w:t>
      </w:r>
    </w:p>
    <w:p w14:paraId="76169D17" w14:textId="77777777" w:rsidR="00D57205" w:rsidRDefault="00D57205" w:rsidP="00D57205">
      <w:pPr>
        <w:pBdr>
          <w:top w:val="single" w:sz="4" w:space="1" w:color="auto"/>
          <w:left w:val="single" w:sz="4" w:space="4" w:color="auto"/>
          <w:bottom w:val="single" w:sz="4" w:space="1" w:color="auto"/>
          <w:right w:val="single" w:sz="4" w:space="4" w:color="auto"/>
        </w:pBdr>
        <w:ind w:left="840"/>
        <w:jc w:val="left"/>
      </w:pPr>
      <w:r>
        <w:t>* TCP_NODELAY set</w:t>
      </w:r>
    </w:p>
    <w:p w14:paraId="5C957EDA" w14:textId="77777777" w:rsidR="00D57205" w:rsidRDefault="00D57205" w:rsidP="00D57205">
      <w:pPr>
        <w:pBdr>
          <w:top w:val="single" w:sz="4" w:space="1" w:color="auto"/>
          <w:left w:val="single" w:sz="4" w:space="4" w:color="auto"/>
          <w:bottom w:val="single" w:sz="4" w:space="1" w:color="auto"/>
          <w:right w:val="single" w:sz="4" w:space="4" w:color="auto"/>
        </w:pBdr>
        <w:ind w:left="840"/>
        <w:jc w:val="left"/>
      </w:pPr>
      <w:r>
        <w:rPr>
          <w:rFonts w:hint="eastAsia"/>
        </w:rPr>
        <w:t>* connect to &lt;IP</w:t>
      </w:r>
      <w:r>
        <w:t xml:space="preserve"> </w:t>
      </w:r>
      <w:r>
        <w:rPr>
          <w:rFonts w:hint="eastAsia"/>
        </w:rPr>
        <w:t>a</w:t>
      </w:r>
      <w:r>
        <w:t>ddress</w:t>
      </w:r>
      <w:r>
        <w:rPr>
          <w:rFonts w:hint="eastAsia"/>
        </w:rPr>
        <w:t>&gt; port &lt;P</w:t>
      </w:r>
      <w:r>
        <w:t>ort number</w:t>
      </w:r>
      <w:r>
        <w:rPr>
          <w:rFonts w:hint="eastAsia"/>
        </w:rPr>
        <w:t>&gt; failed: No route to host</w:t>
      </w:r>
    </w:p>
    <w:p w14:paraId="6E306901" w14:textId="77777777" w:rsidR="00D57205" w:rsidRDefault="00D57205" w:rsidP="00D57205">
      <w:pPr>
        <w:pBdr>
          <w:top w:val="single" w:sz="4" w:space="1" w:color="auto"/>
          <w:left w:val="single" w:sz="4" w:space="4" w:color="auto"/>
          <w:bottom w:val="single" w:sz="4" w:space="1" w:color="auto"/>
          <w:right w:val="single" w:sz="4" w:space="4" w:color="auto"/>
        </w:pBdr>
        <w:ind w:left="840"/>
        <w:jc w:val="left"/>
      </w:pPr>
      <w:r>
        <w:rPr>
          <w:rFonts w:hint="eastAsia"/>
        </w:rPr>
        <w:t>* Failed to connect to &lt;H</w:t>
      </w:r>
      <w:r>
        <w:t>ost name</w:t>
      </w:r>
      <w:r>
        <w:rPr>
          <w:rFonts w:hint="eastAsia"/>
        </w:rPr>
        <w:t>&gt; port &lt;P</w:t>
      </w:r>
      <w:r>
        <w:t>ort number</w:t>
      </w:r>
      <w:r>
        <w:rPr>
          <w:rFonts w:hint="eastAsia"/>
        </w:rPr>
        <w:t>&gt;: No route to host</w:t>
      </w:r>
    </w:p>
    <w:p w14:paraId="52393636" w14:textId="77777777" w:rsidR="00D57205" w:rsidRDefault="00D57205" w:rsidP="00D57205">
      <w:pPr>
        <w:pBdr>
          <w:top w:val="single" w:sz="4" w:space="1" w:color="auto"/>
          <w:left w:val="single" w:sz="4" w:space="4" w:color="auto"/>
          <w:bottom w:val="single" w:sz="4" w:space="1" w:color="auto"/>
          <w:right w:val="single" w:sz="4" w:space="4" w:color="auto"/>
        </w:pBdr>
        <w:ind w:left="840"/>
        <w:jc w:val="left"/>
      </w:pPr>
      <w:r>
        <w:t>* Closing connection 0</w:t>
      </w:r>
    </w:p>
    <w:p w14:paraId="77E1905A" w14:textId="77777777" w:rsidR="00D57205" w:rsidRDefault="00D57205" w:rsidP="00D57205">
      <w:pPr>
        <w:pBdr>
          <w:top w:val="single" w:sz="4" w:space="1" w:color="auto"/>
          <w:left w:val="single" w:sz="4" w:space="4" w:color="auto"/>
          <w:bottom w:val="single" w:sz="4" w:space="1" w:color="auto"/>
          <w:right w:val="single" w:sz="4" w:space="4" w:color="auto"/>
        </w:pBdr>
        <w:ind w:left="840"/>
        <w:jc w:val="left"/>
      </w:pPr>
      <w:r>
        <w:rPr>
          <w:rFonts w:hint="eastAsia"/>
        </w:rPr>
        <w:t>curl: (7) Failed to connect to &lt;H</w:t>
      </w:r>
      <w:r>
        <w:t>ost name</w:t>
      </w:r>
      <w:r>
        <w:rPr>
          <w:rFonts w:hint="eastAsia"/>
        </w:rPr>
        <w:t>&gt; port &lt;P</w:t>
      </w:r>
      <w:r>
        <w:t>ort number</w:t>
      </w:r>
      <w:r>
        <w:rPr>
          <w:rFonts w:hint="eastAsia"/>
        </w:rPr>
        <w:t>&gt;: No route to host</w:t>
      </w:r>
    </w:p>
    <w:p w14:paraId="236BCBA0" w14:textId="77777777" w:rsidR="00D57205" w:rsidRDefault="00D57205" w:rsidP="00D57205">
      <w:pPr>
        <w:ind w:left="420" w:firstLineChars="205" w:firstLine="430"/>
        <w:jc w:val="left"/>
      </w:pPr>
    </w:p>
    <w:p w14:paraId="796F8792" w14:textId="77777777" w:rsidR="00D57205" w:rsidRDefault="00D57205" w:rsidP="00D57205">
      <w:pPr>
        <w:ind w:left="420" w:firstLineChars="205" w:firstLine="430"/>
        <w:jc w:val="left"/>
      </w:pPr>
      <w:r>
        <w:t>If you are unable to access it, check your firewall settings.</w:t>
      </w:r>
    </w:p>
    <w:p w14:paraId="46B0F30F" w14:textId="77777777" w:rsidR="00D57205" w:rsidRPr="00D57205" w:rsidRDefault="00D57205" w:rsidP="00D57205">
      <w:pPr>
        <w:ind w:left="420" w:firstLineChars="205" w:firstLine="430"/>
        <w:jc w:val="left"/>
      </w:pPr>
      <w:r>
        <w:t>The confirmation method and setting method differ depending on the type of firewall such as iptables, nftables, firewalld.</w:t>
      </w:r>
    </w:p>
    <w:p w14:paraId="78A17FE8" w14:textId="77777777" w:rsidR="00D57205" w:rsidRPr="00AB7B3E" w:rsidRDefault="00D57205" w:rsidP="00F4513C">
      <w:pPr>
        <w:ind w:left="420" w:firstLineChars="205" w:firstLine="430"/>
        <w:jc w:val="left"/>
      </w:pPr>
    </w:p>
    <w:p w14:paraId="4892926D" w14:textId="1EBF805D" w:rsidR="00297983" w:rsidRPr="00211812" w:rsidRDefault="00297983" w:rsidP="00297983">
      <w:pPr>
        <w:pStyle w:val="3"/>
        <w:rPr>
          <w:lang w:val="en-US"/>
        </w:rPr>
      </w:pPr>
      <w:r>
        <w:br w:type="page"/>
      </w:r>
      <w:bookmarkStart w:id="336" w:name="_Ref115076308"/>
      <w:bookmarkStart w:id="337" w:name="_Ref115105163"/>
      <w:bookmarkStart w:id="338" w:name="_Toc191909597"/>
      <w:r w:rsidRPr="00827260">
        <w:lastRenderedPageBreak/>
        <w:t xml:space="preserve">Initializing the </w:t>
      </w:r>
      <w:r w:rsidRPr="00211812">
        <w:rPr>
          <w:rFonts w:ascii="Courier New" w:hAnsi="Courier New" w:cs="Courier New"/>
        </w:rPr>
        <w:t>sysadmin</w:t>
      </w:r>
      <w:r w:rsidRPr="00827260">
        <w:t xml:space="preserve"> user password</w:t>
      </w:r>
      <w:bookmarkEnd w:id="336"/>
      <w:bookmarkEnd w:id="337"/>
      <w:r w:rsidR="008A4BF5">
        <w:rPr>
          <w:rFonts w:hint="eastAsia"/>
          <w:lang w:eastAsia="ja-JP"/>
        </w:rPr>
        <w:t>/</w:t>
      </w:r>
      <w:r w:rsidR="00A112BE">
        <w:rPr>
          <w:rFonts w:hint="eastAsia"/>
          <w:lang w:eastAsia="ja-JP"/>
        </w:rPr>
        <w:t>Unlocking the lock</w:t>
      </w:r>
      <w:bookmarkEnd w:id="338"/>
    </w:p>
    <w:p w14:paraId="0E487E3D" w14:textId="3D4913F5" w:rsidR="00CA6DFB" w:rsidRPr="00CA6DFB" w:rsidRDefault="00CA6DFB" w:rsidP="00297983">
      <w:pPr>
        <w:rPr>
          <w:lang w:val="en-GB"/>
        </w:rPr>
      </w:pPr>
      <w:r w:rsidRPr="00CA6DFB">
        <w:rPr>
          <w:lang w:val="en-GB"/>
        </w:rPr>
        <w:t xml:space="preserve">If you forget the password for </w:t>
      </w:r>
      <w:r w:rsidRPr="0095095F">
        <w:rPr>
          <w:rFonts w:ascii="Courier New" w:hAnsi="Courier New" w:cs="Courier New"/>
          <w:lang w:val="en-GB"/>
        </w:rPr>
        <w:t>sysadmin</w:t>
      </w:r>
      <w:r w:rsidRPr="00CA6DFB">
        <w:rPr>
          <w:lang w:val="en-GB"/>
        </w:rPr>
        <w:t xml:space="preserve">, the built-in user in the customer environment, you need to initialize the password. Additionally, if </w:t>
      </w:r>
      <w:r w:rsidR="00CF41BF" w:rsidRPr="0095095F">
        <w:rPr>
          <w:rFonts w:ascii="Courier New" w:hAnsi="Courier New" w:cs="Courier New"/>
          <w:lang w:val="en-GB"/>
        </w:rPr>
        <w:t>sysadmin</w:t>
      </w:r>
      <w:r w:rsidRPr="00CA6DFB">
        <w:rPr>
          <w:lang w:val="en-GB"/>
        </w:rPr>
        <w:t xml:space="preserve"> gets locked, you need to unlock it. Use the following procedure to initialize the password and unlock </w:t>
      </w:r>
      <w:r w:rsidRPr="0095095F">
        <w:rPr>
          <w:rFonts w:ascii="Courier New" w:hAnsi="Courier New" w:cs="Courier New"/>
          <w:lang w:val="en-GB"/>
        </w:rPr>
        <w:t>sysadmin</w:t>
      </w:r>
      <w:r w:rsidRPr="00E446BA">
        <w:rPr>
          <w:lang w:val="en-GB"/>
        </w:rPr>
        <w:t>.</w:t>
      </w:r>
    </w:p>
    <w:p w14:paraId="698A641B" w14:textId="0F74705F" w:rsidR="00297983" w:rsidRDefault="00297983" w:rsidP="00297983">
      <w:pPr>
        <w:rPr>
          <w:lang w:val="en-GB"/>
        </w:rPr>
      </w:pPr>
      <w:r w:rsidRPr="00956B8C">
        <w:rPr>
          <w:lang w:val="en-GB"/>
        </w:rPr>
        <w:t xml:space="preserve">In addition, if the customer environment is reproduced from the failure information collected by the </w:t>
      </w:r>
      <w:r w:rsidRPr="0095095F">
        <w:rPr>
          <w:rFonts w:ascii="Courier New" w:hAnsi="Courier New" w:cs="Courier New"/>
          <w:lang w:val="en-GB"/>
        </w:rPr>
        <w:t>csgetras</w:t>
      </w:r>
      <w:r w:rsidRPr="00956B8C">
        <w:rPr>
          <w:lang w:val="en-GB"/>
        </w:rPr>
        <w:t xml:space="preserve"> command</w:t>
      </w:r>
      <w:r>
        <w:rPr>
          <w:lang w:val="en-GB"/>
        </w:rPr>
        <w:t xml:space="preserve"> by </w:t>
      </w:r>
      <w:r w:rsidRPr="00956B8C">
        <w:rPr>
          <w:lang w:val="en-GB"/>
        </w:rPr>
        <w:t xml:space="preserve">using the procedure </w:t>
      </w:r>
      <w:r>
        <w:rPr>
          <w:lang w:val="en-GB"/>
        </w:rPr>
        <w:t xml:space="preserve">described in </w:t>
      </w:r>
      <w:r>
        <w:rPr>
          <w:lang w:val="en-GB"/>
        </w:rPr>
        <w:fldChar w:fldCharType="begin"/>
      </w:r>
      <w:r>
        <w:rPr>
          <w:lang w:val="en-GB"/>
        </w:rPr>
        <w:instrText xml:space="preserve"> </w:instrText>
      </w:r>
      <w:r>
        <w:rPr>
          <w:rFonts w:hint="eastAsia"/>
          <w:lang w:val="en-GB"/>
        </w:rPr>
        <w:instrText>REF _Ref22931044 \r \h</w:instrText>
      </w:r>
      <w:r>
        <w:rPr>
          <w:lang w:val="en-GB"/>
        </w:rPr>
        <w:instrText xml:space="preserve"> </w:instrText>
      </w:r>
      <w:r>
        <w:rPr>
          <w:lang w:val="en-GB"/>
        </w:rPr>
      </w:r>
      <w:r>
        <w:rPr>
          <w:lang w:val="en-GB"/>
        </w:rPr>
        <w:fldChar w:fldCharType="separate"/>
      </w:r>
      <w:r w:rsidR="004E178B">
        <w:rPr>
          <w:lang w:val="en-GB"/>
        </w:rPr>
        <w:t xml:space="preserve">A-3 </w:t>
      </w:r>
      <w:r>
        <w:rPr>
          <w:lang w:val="en-GB"/>
        </w:rPr>
        <w:fldChar w:fldCharType="end"/>
      </w:r>
      <w:r>
        <w:rPr>
          <w:lang w:val="en-GB"/>
        </w:rPr>
        <w:fldChar w:fldCharType="begin"/>
      </w:r>
      <w:r>
        <w:rPr>
          <w:lang w:val="en-GB"/>
        </w:rPr>
        <w:instrText xml:space="preserve"> REF  _Ref22931044 \h </w:instrText>
      </w:r>
      <w:r>
        <w:rPr>
          <w:lang w:val="en-GB"/>
        </w:rPr>
      </w:r>
      <w:r>
        <w:rPr>
          <w:lang w:val="en-GB"/>
        </w:rPr>
        <w:fldChar w:fldCharType="separate"/>
      </w:r>
      <w:r w:rsidR="004E178B">
        <w:t>DB r</w:t>
      </w:r>
      <w:r w:rsidR="004E178B" w:rsidRPr="00BB058D">
        <w:t>estor</w:t>
      </w:r>
      <w:r w:rsidR="004E178B">
        <w:t>e method</w:t>
      </w:r>
      <w:r w:rsidR="004E178B" w:rsidRPr="00BB058D">
        <w:t xml:space="preserve"> from a dump file collected with the </w:t>
      </w:r>
      <w:r w:rsidR="004E178B" w:rsidRPr="0095095F">
        <w:rPr>
          <w:rFonts w:ascii="Courier New" w:hAnsi="Courier New" w:cs="Courier New"/>
        </w:rPr>
        <w:t>csgetras</w:t>
      </w:r>
      <w:r w:rsidR="004E178B" w:rsidRPr="00BB058D">
        <w:t xml:space="preserve"> command</w:t>
      </w:r>
      <w:r w:rsidR="004E178B">
        <w:t xml:space="preserve"> </w:t>
      </w:r>
      <w:r>
        <w:rPr>
          <w:lang w:val="en-GB"/>
        </w:rPr>
        <w:fldChar w:fldCharType="end"/>
      </w:r>
      <w:r>
        <w:rPr>
          <w:lang w:val="en-GB"/>
        </w:rPr>
        <w:t xml:space="preserve">, </w:t>
      </w:r>
      <w:r w:rsidRPr="00956B8C">
        <w:rPr>
          <w:lang w:val="en-GB"/>
        </w:rPr>
        <w:t xml:space="preserve">the </w:t>
      </w:r>
      <w:r w:rsidRPr="0095095F">
        <w:rPr>
          <w:rFonts w:ascii="Courier New" w:hAnsi="Courier New" w:cs="Courier New"/>
          <w:lang w:val="en-GB"/>
        </w:rPr>
        <w:t>sysadmin</w:t>
      </w:r>
      <w:r w:rsidRPr="00E446BA">
        <w:rPr>
          <w:lang w:val="en-GB"/>
        </w:rPr>
        <w:t xml:space="preserve"> password must be initialized.</w:t>
      </w:r>
    </w:p>
    <w:p w14:paraId="7D2F524C" w14:textId="77777777" w:rsidR="00297983" w:rsidRPr="00CC2773" w:rsidRDefault="00297983" w:rsidP="00297983"/>
    <w:p w14:paraId="1B751C6E" w14:textId="77777777" w:rsidR="00297983" w:rsidRPr="00AC5FA1" w:rsidRDefault="00297983" w:rsidP="00297983">
      <w:pPr>
        <w:numPr>
          <w:ilvl w:val="0"/>
          <w:numId w:val="90"/>
        </w:numPr>
        <w:jc w:val="left"/>
      </w:pPr>
      <w:r>
        <w:rPr>
          <w:rFonts w:hint="eastAsia"/>
        </w:rPr>
        <w:t>E</w:t>
      </w:r>
      <w:r>
        <w:t xml:space="preserve">xport the </w:t>
      </w:r>
      <w:r w:rsidRPr="00AF34AC">
        <w:t>environment variables.</w:t>
      </w:r>
    </w:p>
    <w:p w14:paraId="76D0744F"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Pr>
          <w:rFonts w:hint="eastAsia"/>
        </w:rPr>
        <w:t xml:space="preserve">eval export `grep -v '^#' </w:t>
      </w:r>
      <w:r w:rsidRPr="008026AF">
        <w:t>&lt;install-directory&gt;</w:t>
      </w:r>
      <w:r>
        <w:rPr>
          <w:rFonts w:hint="eastAsia"/>
        </w:rPr>
        <w:t>/conf/config_system.properties`</w:t>
      </w:r>
    </w:p>
    <w:p w14:paraId="360AFE6D"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t xml:space="preserve">eval export `grep -v '^#' </w:t>
      </w:r>
      <w:r w:rsidRPr="0081591D">
        <w:t>&lt;user-data-directory&gt;</w:t>
      </w:r>
      <w:r>
        <w:t>/userconf/config_user.properties`</w:t>
      </w:r>
    </w:p>
    <w:p w14:paraId="5ECF5BA9" w14:textId="77777777" w:rsidR="00297983" w:rsidRPr="007B25D0" w:rsidRDefault="00297983" w:rsidP="00297983">
      <w:pPr>
        <w:tabs>
          <w:tab w:val="left" w:pos="6360"/>
        </w:tabs>
        <w:jc w:val="left"/>
      </w:pPr>
    </w:p>
    <w:p w14:paraId="53FC47D9" w14:textId="4318CDEF" w:rsidR="00297983" w:rsidRPr="00AC5FA1" w:rsidRDefault="003103EE" w:rsidP="00297983">
      <w:pPr>
        <w:numPr>
          <w:ilvl w:val="0"/>
          <w:numId w:val="90"/>
        </w:numPr>
        <w:jc w:val="left"/>
      </w:pPr>
      <w:r>
        <w:t xml:space="preserve">Get the process ID of </w:t>
      </w:r>
      <w:r w:rsidR="00BD5AF5">
        <w:t>K</w:t>
      </w:r>
      <w:r>
        <w:t>eycloak</w:t>
      </w:r>
      <w:r w:rsidR="00C42DF6">
        <w:t>.</w:t>
      </w:r>
    </w:p>
    <w:p w14:paraId="105D276D" w14:textId="2321C21E" w:rsidR="00297983" w:rsidRDefault="00E8331F" w:rsidP="00E8331F">
      <w:pPr>
        <w:pBdr>
          <w:top w:val="single" w:sz="4" w:space="1" w:color="auto"/>
          <w:left w:val="single" w:sz="4" w:space="4" w:color="auto"/>
          <w:bottom w:val="single" w:sz="4" w:space="1" w:color="auto"/>
          <w:right w:val="single" w:sz="4" w:space="4" w:color="auto"/>
        </w:pBdr>
        <w:ind w:left="840"/>
        <w:jc w:val="left"/>
      </w:pPr>
      <w:r w:rsidRPr="006245D1">
        <w:t>KEYCLOAK=$(ps -C java -o pid,cmd | awk '/keycloak\/bin/{print $1}')</w:t>
      </w:r>
    </w:p>
    <w:p w14:paraId="60BE4109" w14:textId="77777777" w:rsidR="00297983" w:rsidRDefault="00297983" w:rsidP="00297983">
      <w:pPr>
        <w:rPr>
          <w:lang w:eastAsia="x-none"/>
        </w:rPr>
      </w:pPr>
    </w:p>
    <w:p w14:paraId="7DD1D833" w14:textId="3DABB5DF" w:rsidR="00297983" w:rsidRPr="00AC5FA1" w:rsidRDefault="00C557BB" w:rsidP="00297983">
      <w:pPr>
        <w:numPr>
          <w:ilvl w:val="0"/>
          <w:numId w:val="90"/>
        </w:numPr>
        <w:jc w:val="left"/>
      </w:pPr>
      <w:r>
        <w:t xml:space="preserve">Get </w:t>
      </w:r>
      <w:r w:rsidR="00C454B3">
        <w:t xml:space="preserve">the </w:t>
      </w:r>
      <w:r w:rsidR="00634D2D">
        <w:t xml:space="preserve">Keycloak administrator </w:t>
      </w:r>
      <w:r w:rsidR="00C454B3">
        <w:t>username and password</w:t>
      </w:r>
      <w:r w:rsidR="005A7F15">
        <w:t>.</w:t>
      </w:r>
    </w:p>
    <w:p w14:paraId="766005E0" w14:textId="7F6CFE34" w:rsidR="00297983" w:rsidRPr="00C557BB" w:rsidRDefault="00C557BB" w:rsidP="00C557BB">
      <w:pPr>
        <w:pBdr>
          <w:top w:val="single" w:sz="4" w:space="1" w:color="auto"/>
          <w:left w:val="single" w:sz="4" w:space="4" w:color="auto"/>
          <w:bottom w:val="single" w:sz="4" w:space="1" w:color="auto"/>
          <w:right w:val="single" w:sz="4" w:space="4" w:color="auto"/>
        </w:pBdr>
        <w:ind w:left="840"/>
        <w:jc w:val="left"/>
      </w:pPr>
      <w:r w:rsidRPr="00C2066C">
        <w:t>eval $(tr '\0' '\n' &lt; "/proc/${KEYCLOAK}/environ" | grep '^CS_IDP_ADMIN_')</w:t>
      </w:r>
    </w:p>
    <w:p w14:paraId="5CCE4B33" w14:textId="77777777" w:rsidR="00297983" w:rsidRDefault="00297983" w:rsidP="00297983">
      <w:pPr>
        <w:rPr>
          <w:lang w:eastAsia="x-none"/>
        </w:rPr>
      </w:pPr>
    </w:p>
    <w:p w14:paraId="7127C1DC" w14:textId="6103CF5E" w:rsidR="00297983" w:rsidRPr="00AC5FA1" w:rsidRDefault="00297983" w:rsidP="00297983">
      <w:pPr>
        <w:numPr>
          <w:ilvl w:val="0"/>
          <w:numId w:val="90"/>
        </w:numPr>
        <w:jc w:val="left"/>
      </w:pPr>
      <w:r w:rsidRPr="007A07C1">
        <w:t xml:space="preserve">Acquire an access token </w:t>
      </w:r>
      <w:r>
        <w:t xml:space="preserve">with </w:t>
      </w:r>
      <w:r w:rsidR="00592A2C">
        <w:t xml:space="preserve">the </w:t>
      </w:r>
      <w:r w:rsidR="00BD5AF5">
        <w:t>K</w:t>
      </w:r>
      <w:r w:rsidR="008B4C24">
        <w:t>eycloak administrator</w:t>
      </w:r>
      <w:r w:rsidRPr="007A07C1">
        <w:t>.</w:t>
      </w:r>
    </w:p>
    <w:p w14:paraId="1D450910" w14:textId="61710821"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06642E">
        <w:t>TOKEN=</w:t>
      </w:r>
      <w:r w:rsidR="004932DE">
        <w:t>$(</w:t>
      </w:r>
      <w:r w:rsidR="004932DE" w:rsidRPr="0006642E">
        <w:t xml:space="preserve">curl </w:t>
      </w:r>
      <w:r w:rsidR="004932DE" w:rsidRPr="00414DF3">
        <w:t xml:space="preserve">--noproxy 127.0.0.1 </w:t>
      </w:r>
      <w:r w:rsidR="004932DE" w:rsidRPr="0006642E">
        <w:t>-X POST -H "Content-Type: application/x-www-form-urlencoded" -d "grant_type=password&amp;client_id=admin-cli&amp;username=</w:t>
      </w:r>
      <w:r w:rsidR="004932DE" w:rsidRPr="00B61970">
        <w:t>${CS_IDP_ADMIN_USERID}</w:t>
      </w:r>
      <w:r w:rsidR="004932DE" w:rsidRPr="0006642E">
        <w:t>&amp;password=</w:t>
      </w:r>
      <w:r w:rsidR="004932DE" w:rsidRPr="00B61970">
        <w:t>${CS_IDP_ADMIN_PASSWORD}</w:t>
      </w:r>
      <w:r w:rsidR="004932DE" w:rsidRPr="0006642E">
        <w:t xml:space="preserve">&amp;scope=openid" </w:t>
      </w:r>
      <w:hyperlink r:id="rId16" w:history="1">
        <w:r w:rsidR="004932DE" w:rsidRPr="00641B9A">
          <w:rPr>
            <w:rStyle w:val="aa"/>
          </w:rPr>
          <w:t>http://127.0.0.1:${CS_PORTAL_IDP_PORT}/auth/realms/master/protocol/openid-connect/token</w:t>
        </w:r>
      </w:hyperlink>
      <w:r w:rsidR="004932DE">
        <w:t xml:space="preserve"> 2&gt;/dev/null </w:t>
      </w:r>
      <w:r w:rsidR="004932DE" w:rsidRPr="0006642E">
        <w:t>| sed 's/.*access_token":"//g' | sed 's/".*//g'</w:t>
      </w:r>
      <w:r w:rsidR="004932DE">
        <w:t>)</w:t>
      </w:r>
    </w:p>
    <w:p w14:paraId="7C797344" w14:textId="77777777" w:rsidR="00297983" w:rsidRDefault="00297983" w:rsidP="00297983">
      <w:pPr>
        <w:rPr>
          <w:lang w:eastAsia="x-none"/>
        </w:rPr>
      </w:pPr>
      <w:r>
        <w:rPr>
          <w:lang w:eastAsia="x-none"/>
        </w:rPr>
        <w:br w:type="page"/>
      </w:r>
    </w:p>
    <w:p w14:paraId="5A47EA58" w14:textId="77777777" w:rsidR="00297983" w:rsidRPr="00AC5FA1" w:rsidRDefault="00297983" w:rsidP="00297983">
      <w:pPr>
        <w:numPr>
          <w:ilvl w:val="0"/>
          <w:numId w:val="90"/>
        </w:numPr>
        <w:jc w:val="left"/>
      </w:pPr>
      <w:r w:rsidRPr="008A0947">
        <w:t>Display the user list.</w:t>
      </w:r>
    </w:p>
    <w:p w14:paraId="13F60884" w14:textId="061E27A2" w:rsidR="00297983" w:rsidRDefault="00793F68" w:rsidP="00297983">
      <w:pPr>
        <w:pBdr>
          <w:top w:val="single" w:sz="4" w:space="1" w:color="auto"/>
          <w:left w:val="single" w:sz="4" w:space="4" w:color="auto"/>
          <w:bottom w:val="single" w:sz="4" w:space="1" w:color="auto"/>
          <w:right w:val="single" w:sz="4" w:space="4" w:color="auto"/>
        </w:pBdr>
        <w:ind w:left="840"/>
        <w:jc w:val="left"/>
      </w:pPr>
      <w:r w:rsidRPr="009E71FB">
        <w:t xml:space="preserve">curl </w:t>
      </w:r>
      <w:r w:rsidRPr="007D5A59">
        <w:t xml:space="preserve">--noproxy 127.0.0.1 </w:t>
      </w:r>
      <w:r w:rsidRPr="009E71FB">
        <w:t>-X GET -H "Content-Type: application/json" -H "Authorization: Bearer $</w:t>
      </w:r>
      <w:r>
        <w:t>{</w:t>
      </w:r>
      <w:r w:rsidRPr="009E71FB">
        <w:t>TOKEN</w:t>
      </w:r>
      <w:r>
        <w:t>}</w:t>
      </w:r>
      <w:r w:rsidRPr="009E71FB">
        <w:t>" "http://127.0.0.1:${CS_PORTAL_IDP_PORT}/auth/admin/realms/${CS_IDP_OP_BASE_ID}/users</w:t>
      </w:r>
      <w:r w:rsidRPr="009E71FB" w:rsidDel="00793F68">
        <w:t xml:space="preserve"> </w:t>
      </w:r>
      <w:r w:rsidR="00297983" w:rsidRPr="009E71FB">
        <w:t>"</w:t>
      </w:r>
    </w:p>
    <w:p w14:paraId="60B15B8F" w14:textId="77777777" w:rsidR="00297983" w:rsidRDefault="00297983" w:rsidP="00297983">
      <w:pPr>
        <w:rPr>
          <w:lang w:eastAsia="x-none"/>
        </w:rPr>
      </w:pPr>
    </w:p>
    <w:p w14:paraId="0F127237" w14:textId="77777777" w:rsidR="00297983" w:rsidRDefault="00297983" w:rsidP="00297983">
      <w:r>
        <w:rPr>
          <w:lang w:eastAsia="x-none"/>
        </w:rPr>
        <w:tab/>
      </w:r>
      <w:r>
        <w:rPr>
          <w:lang w:eastAsia="x-none"/>
        </w:rPr>
        <w:tab/>
      </w:r>
      <w:r>
        <w:rPr>
          <w:lang w:eastAsia="x-none"/>
        </w:rPr>
        <w:tab/>
      </w:r>
      <w:r>
        <w:rPr>
          <w:lang w:eastAsia="x-none"/>
        </w:rPr>
        <w:tab/>
      </w:r>
      <w:r w:rsidRPr="009E46AB">
        <w:rPr>
          <w:lang w:eastAsia="x-none"/>
        </w:rPr>
        <w:t xml:space="preserve"> </w:t>
      </w:r>
      <w:r w:rsidRPr="008A0947">
        <w:rPr>
          <w:lang w:eastAsia="x-none"/>
        </w:rPr>
        <w:t>Execution result example</w:t>
      </w:r>
    </w:p>
    <w:p w14:paraId="51B465B8"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[{"id":"efc652da-8f50-400a-a950-7fe716b8e979",</w:t>
      </w:r>
    </w:p>
    <w:p w14:paraId="10AF3776"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"createdTimestamp":1571896330506,</w:t>
      </w:r>
    </w:p>
    <w:p w14:paraId="2CEF67C2"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"username":"sysadmin",</w:t>
      </w:r>
    </w:p>
    <w:p w14:paraId="776C58A9"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"enabled":true,</w:t>
      </w:r>
    </w:p>
    <w:p w14:paraId="12924DC6"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"totp":false,</w:t>
      </w:r>
    </w:p>
    <w:p w14:paraId="11BE5A82"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"emailVerified":false,</w:t>
      </w:r>
    </w:p>
    <w:p w14:paraId="4EA2DBD5"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"email":"sysadmin@local",</w:t>
      </w:r>
    </w:p>
    <w:p w14:paraId="58D85378"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"attributes":{"description":["Built-in</w:t>
      </w:r>
      <w:r>
        <w:t xml:space="preserve"> </w:t>
      </w:r>
      <w:r w:rsidRPr="00F944BA">
        <w:t>user"]},</w:t>
      </w:r>
    </w:p>
    <w:p w14:paraId="7E06FB4E"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"disableableCredentialTypes":["password"],</w:t>
      </w:r>
    </w:p>
    <w:p w14:paraId="6CE3E1EF"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F944BA">
        <w:t>"requiredActions":[],"notBefore":0,</w:t>
      </w:r>
    </w:p>
    <w:p w14:paraId="7D5F7EBD" w14:textId="77777777" w:rsidR="00297983" w:rsidRPr="006A0C22" w:rsidRDefault="00297983" w:rsidP="00297983">
      <w:pPr>
        <w:pBdr>
          <w:top w:val="single" w:sz="4" w:space="1" w:color="auto"/>
          <w:left w:val="single" w:sz="4" w:space="4" w:color="auto"/>
          <w:bottom w:val="single" w:sz="4" w:space="1" w:color="auto"/>
          <w:right w:val="single" w:sz="4" w:space="4" w:color="auto"/>
        </w:pBdr>
        <w:ind w:left="840"/>
        <w:jc w:val="left"/>
      </w:pPr>
      <w:r w:rsidRPr="00F944BA">
        <w:t>"access":{"manageGroupMembership":true,"view":true,"mapRoles":true,"impersonate":true,"manage":true}</w:t>
      </w:r>
      <w:r>
        <w:t>}]</w:t>
      </w:r>
    </w:p>
    <w:p w14:paraId="538E0EAC" w14:textId="77777777" w:rsidR="00297983" w:rsidRDefault="00297983" w:rsidP="00297983">
      <w:pPr>
        <w:jc w:val="left"/>
        <w:rPr>
          <w:lang w:eastAsia="x-none"/>
        </w:rPr>
      </w:pPr>
    </w:p>
    <w:p w14:paraId="0BD5B9A0" w14:textId="77777777" w:rsidR="00297983" w:rsidRPr="00937FD1" w:rsidRDefault="00297983" w:rsidP="00297983">
      <w:pPr>
        <w:numPr>
          <w:ilvl w:val="0"/>
          <w:numId w:val="90"/>
        </w:numPr>
        <w:jc w:val="left"/>
      </w:pPr>
      <w:r>
        <w:t>According to</w:t>
      </w:r>
      <w:r w:rsidRPr="00937FD1">
        <w:t xml:space="preserve"> the execution result (5), set the environment variable </w:t>
      </w:r>
      <w:r w:rsidRPr="0095095F">
        <w:rPr>
          <w:rFonts w:ascii="Courier New" w:hAnsi="Courier New" w:cs="Courier New"/>
        </w:rPr>
        <w:t>CS_TMP_USER_ID</w:t>
      </w:r>
      <w:r w:rsidRPr="00937FD1">
        <w:t xml:space="preserve"> to the id </w:t>
      </w:r>
      <w:r>
        <w:t>for which the</w:t>
      </w:r>
      <w:r w:rsidRPr="00937FD1">
        <w:t xml:space="preserve"> username is </w:t>
      </w:r>
      <w:r w:rsidRPr="0095095F">
        <w:rPr>
          <w:rFonts w:ascii="Courier New" w:hAnsi="Courier New" w:cs="Courier New"/>
        </w:rPr>
        <w:t>sysadmin</w:t>
      </w:r>
      <w:r w:rsidRPr="00937FD1">
        <w:t>.</w:t>
      </w:r>
    </w:p>
    <w:p w14:paraId="213EDA23" w14:textId="77777777" w:rsidR="00297983" w:rsidRPr="00AC5FA1" w:rsidRDefault="00297983" w:rsidP="00297983">
      <w:pPr>
        <w:ind w:leftChars="337" w:left="708"/>
        <w:jc w:val="left"/>
      </w:pPr>
      <w:r w:rsidRPr="00937FD1">
        <w:t>In the following example, the id of the execution result example in (5) is used.</w:t>
      </w:r>
      <w:r w:rsidDel="00BB49A0">
        <w:rPr>
          <w:lang w:eastAsia="x-none"/>
        </w:rPr>
        <w:t xml:space="preserve"> </w:t>
      </w:r>
    </w:p>
    <w:p w14:paraId="03432E3C" w14:textId="77777777" w:rsidR="00297983" w:rsidRDefault="00297983" w:rsidP="00297983">
      <w:pPr>
        <w:pBdr>
          <w:top w:val="single" w:sz="4" w:space="1" w:color="auto"/>
          <w:left w:val="single" w:sz="4" w:space="4" w:color="auto"/>
          <w:bottom w:val="single" w:sz="4" w:space="1" w:color="auto"/>
          <w:right w:val="single" w:sz="4" w:space="4" w:color="auto"/>
        </w:pBdr>
        <w:ind w:left="840"/>
        <w:jc w:val="left"/>
      </w:pPr>
      <w:r w:rsidRPr="002E08D4">
        <w:t>CS_TMP_USER_ID=efc652da-8f50-400a-a950-7fe716b8e979</w:t>
      </w:r>
    </w:p>
    <w:p w14:paraId="43516C25" w14:textId="77777777" w:rsidR="00297983" w:rsidRDefault="00297983" w:rsidP="00297983">
      <w:pPr>
        <w:rPr>
          <w:lang w:eastAsia="x-none"/>
        </w:rPr>
      </w:pPr>
    </w:p>
    <w:p w14:paraId="25AE91B3" w14:textId="069D93E4" w:rsidR="00297983" w:rsidRPr="00AC5FA1" w:rsidRDefault="00256F52" w:rsidP="00EC68BC">
      <w:pPr>
        <w:ind w:left="420"/>
        <w:jc w:val="left"/>
      </w:pPr>
      <w:r>
        <w:rPr>
          <w:rFonts w:hint="eastAsia"/>
        </w:rPr>
        <w:t xml:space="preserve">(7)-1 </w:t>
      </w:r>
      <w:r w:rsidR="00297983" w:rsidRPr="004463B4">
        <w:t xml:space="preserve">Reset the </w:t>
      </w:r>
      <w:r w:rsidR="00297983" w:rsidRPr="0095095F">
        <w:rPr>
          <w:rFonts w:ascii="Courier New" w:hAnsi="Courier New" w:cs="Courier New"/>
        </w:rPr>
        <w:t>sysadmin</w:t>
      </w:r>
      <w:r w:rsidR="00297983" w:rsidRPr="004463B4">
        <w:t xml:space="preserve"> password.</w:t>
      </w:r>
    </w:p>
    <w:p w14:paraId="35184ABB" w14:textId="1E9A5380" w:rsidR="00297983" w:rsidRDefault="00C96EF9" w:rsidP="00297983">
      <w:pPr>
        <w:pBdr>
          <w:top w:val="single" w:sz="4" w:space="1" w:color="auto"/>
          <w:left w:val="single" w:sz="4" w:space="4" w:color="auto"/>
          <w:bottom w:val="single" w:sz="4" w:space="1" w:color="auto"/>
          <w:right w:val="single" w:sz="4" w:space="4" w:color="auto"/>
        </w:pBdr>
        <w:ind w:left="840"/>
        <w:jc w:val="left"/>
      </w:pPr>
      <w:r w:rsidRPr="004A70CE">
        <w:t xml:space="preserve">curl </w:t>
      </w:r>
      <w:r w:rsidRPr="007D5A59">
        <w:t xml:space="preserve">--noproxy 127.0.0.1 </w:t>
      </w:r>
      <w:r w:rsidRPr="004A70CE">
        <w:t>-X PUT -H "Content-Type: application/json" -H "Authorization: Bearer $</w:t>
      </w:r>
      <w:r>
        <w:t>{</w:t>
      </w:r>
      <w:r w:rsidRPr="004A70CE">
        <w:t>TOKEN</w:t>
      </w:r>
      <w:r>
        <w:t>}</w:t>
      </w:r>
      <w:r w:rsidRPr="004A70CE">
        <w:t>" -d '{"value":"sysadmin", "type":"password", "temporary":"false"}' "http://127.0.0.1:${CS_PORTAL_IDP_PORT}/auth/admin/realms/${CS_IDP_OP_BASE_ID}/users/${CS_TMP_USER_ID}/reset-password</w:t>
      </w:r>
      <w:r w:rsidR="00297983" w:rsidRPr="004A70CE">
        <w:t>"</w:t>
      </w:r>
    </w:p>
    <w:p w14:paraId="24D0ECDF" w14:textId="59DEAC0B" w:rsidR="00297983" w:rsidRDefault="00297983" w:rsidP="00297983">
      <w:r>
        <w:rPr>
          <w:lang w:eastAsia="x-none"/>
        </w:rPr>
        <w:br w:type="page"/>
      </w:r>
      <w:r w:rsidR="00793B58">
        <w:rPr>
          <w:lang w:eastAsia="x-none"/>
        </w:rPr>
        <w:lastRenderedPageBreak/>
        <w:tab/>
      </w:r>
      <w:r w:rsidR="00793B58">
        <w:rPr>
          <w:lang w:eastAsia="x-none"/>
        </w:rPr>
        <w:tab/>
      </w:r>
      <w:r w:rsidR="00793B58">
        <w:rPr>
          <w:rFonts w:hint="eastAsia"/>
        </w:rPr>
        <w:t xml:space="preserve">(7)-2 </w:t>
      </w:r>
      <w:r w:rsidR="008E6E58">
        <w:rPr>
          <w:rFonts w:hint="eastAsia"/>
        </w:rPr>
        <w:t>Unlock</w:t>
      </w:r>
      <w:r w:rsidR="005C53AC">
        <w:rPr>
          <w:rFonts w:hint="eastAsia"/>
        </w:rPr>
        <w:t xml:space="preserve"> the sysadmin</w:t>
      </w:r>
      <w:r w:rsidR="00CF5730">
        <w:rPr>
          <w:rFonts w:hint="eastAsia"/>
        </w:rPr>
        <w:t>.</w:t>
      </w:r>
    </w:p>
    <w:p w14:paraId="5636354F" w14:textId="77777777" w:rsidR="00DD4D09" w:rsidRDefault="00DD4D09" w:rsidP="00DD4D09">
      <w:pPr>
        <w:pBdr>
          <w:top w:val="single" w:sz="4" w:space="1" w:color="auto"/>
          <w:left w:val="single" w:sz="4" w:space="4" w:color="auto"/>
          <w:bottom w:val="single" w:sz="4" w:space="1" w:color="auto"/>
          <w:right w:val="single" w:sz="4" w:space="4" w:color="auto"/>
        </w:pBdr>
        <w:ind w:left="840"/>
        <w:jc w:val="left"/>
      </w:pPr>
      <w:r>
        <w:t>curl --noproxy 127.0.0.1 -X PUT -H "Content-Type: application/json" -H "Authorization: Bearer ${TOKEN}" -d '{"enabled":true}' "</w:t>
      </w:r>
    </w:p>
    <w:p w14:paraId="40778523" w14:textId="2299349A" w:rsidR="00793B58" w:rsidRPr="00DD4D09" w:rsidRDefault="00DD4D09" w:rsidP="00EC68BC">
      <w:pPr>
        <w:pBdr>
          <w:top w:val="single" w:sz="4" w:space="1" w:color="auto"/>
          <w:left w:val="single" w:sz="4" w:space="4" w:color="auto"/>
          <w:bottom w:val="single" w:sz="4" w:space="1" w:color="auto"/>
          <w:right w:val="single" w:sz="4" w:space="4" w:color="auto"/>
        </w:pBdr>
        <w:ind w:left="840"/>
        <w:jc w:val="left"/>
      </w:pPr>
      <w:r>
        <w:t>http://127.0.0.1:${CS_PORTAL_IDP_PORT}/auth/admin/realms/${CS_IDP_OP_BASE_ID}/users/${CS_TMP_USER_ID}</w:t>
      </w:r>
    </w:p>
    <w:p w14:paraId="71AC1D5A" w14:textId="77777777" w:rsidR="00793B58" w:rsidRPr="00B73E71" w:rsidRDefault="00793B58" w:rsidP="00297983"/>
    <w:p w14:paraId="7E1BF216" w14:textId="4EC967D7" w:rsidR="00297983" w:rsidRPr="003F55D8" w:rsidRDefault="00297983" w:rsidP="00EC68BC">
      <w:pPr>
        <w:numPr>
          <w:ilvl w:val="0"/>
          <w:numId w:val="123"/>
        </w:numPr>
        <w:jc w:val="left"/>
        <w:rPr>
          <w:lang w:eastAsia="x-none"/>
        </w:rPr>
      </w:pPr>
      <w:r w:rsidRPr="00C45DB3">
        <w:t xml:space="preserve">Delete </w:t>
      </w:r>
      <w:r>
        <w:t xml:space="preserve">the </w:t>
      </w:r>
      <w:r w:rsidRPr="00C45DB3">
        <w:t>access tokens and environment variables.</w:t>
      </w:r>
    </w:p>
    <w:p w14:paraId="3B63D7CA" w14:textId="0AA68BE0" w:rsidR="00260D85" w:rsidRDefault="00260D85" w:rsidP="002A3BDC">
      <w:pPr>
        <w:pBdr>
          <w:top w:val="single" w:sz="4" w:space="1" w:color="auto"/>
          <w:left w:val="single" w:sz="4" w:space="4" w:color="auto"/>
          <w:bottom w:val="single" w:sz="4" w:space="1" w:color="auto"/>
          <w:right w:val="single" w:sz="4" w:space="4" w:color="auto"/>
        </w:pBdr>
        <w:ind w:left="840"/>
        <w:jc w:val="left"/>
      </w:pPr>
      <w:r>
        <w:rPr>
          <w:rFonts w:hint="eastAsia"/>
        </w:rPr>
        <w:t>u</w:t>
      </w:r>
      <w:r>
        <w:t xml:space="preserve">nset TOKEN </w:t>
      </w:r>
      <w:r w:rsidRPr="002E08D4">
        <w:t>CS_TMP_USER_ID</w:t>
      </w:r>
      <w:r>
        <w:t xml:space="preserve"> KEYCLOAK </w:t>
      </w:r>
      <w:r w:rsidRPr="00B61970">
        <w:t>CS_IDP_ADMIN_USERID</w:t>
      </w:r>
      <w:r w:rsidR="00930992">
        <w:rPr>
          <w:rFonts w:hint="eastAsia"/>
        </w:rPr>
        <w:t xml:space="preserve"> </w:t>
      </w:r>
      <w:r w:rsidRPr="00B61970">
        <w:t>CS_IDP_ADMIN_PASSWORD</w:t>
      </w:r>
    </w:p>
    <w:p w14:paraId="4C158263" w14:textId="77777777" w:rsidR="00297983" w:rsidRDefault="00297983" w:rsidP="00297983">
      <w:pPr>
        <w:rPr>
          <w:lang w:val="en-GB" w:eastAsia="x-none"/>
        </w:rPr>
      </w:pPr>
    </w:p>
    <w:p w14:paraId="2B8236DB" w14:textId="52C53291" w:rsidR="00A259A5" w:rsidRDefault="0087057A" w:rsidP="00476970">
      <w:pPr>
        <w:pStyle w:val="3"/>
      </w:pPr>
      <w:bookmarkStart w:id="339" w:name="_Ref115105340"/>
      <w:r>
        <w:br w:type="page"/>
      </w:r>
      <w:bookmarkStart w:id="340" w:name="_Toc191909598"/>
      <w:r w:rsidR="00003F75" w:rsidRPr="00E44395">
        <w:lastRenderedPageBreak/>
        <w:t>Synchronization with Active Directory group fails</w:t>
      </w:r>
      <w:bookmarkEnd w:id="333"/>
      <w:bookmarkEnd w:id="339"/>
      <w:bookmarkEnd w:id="340"/>
      <w:r w:rsidR="00003F75" w:rsidDel="00003F75">
        <w:t xml:space="preserve"> </w:t>
      </w:r>
      <w:bookmarkEnd w:id="334"/>
    </w:p>
    <w:p w14:paraId="0DFFB45D" w14:textId="01A54E71" w:rsidR="00297983" w:rsidRDefault="00293D29" w:rsidP="006A0C22">
      <w:pPr>
        <w:rPr>
          <w:lang w:val="en-GB"/>
        </w:rPr>
      </w:pPr>
      <w:r w:rsidRPr="00E44395">
        <w:rPr>
          <w:lang w:val="en-GB"/>
        </w:rPr>
        <w:t>Use the following procedure to check whether Active Directory groups and groups imported to Common Service</w:t>
      </w:r>
      <w:r>
        <w:rPr>
          <w:lang w:val="en-GB"/>
        </w:rPr>
        <w:t>s</w:t>
      </w:r>
      <w:r w:rsidRPr="00E44395">
        <w:rPr>
          <w:lang w:val="en-GB"/>
        </w:rPr>
        <w:t xml:space="preserve"> can be synchronized correctly.</w:t>
      </w:r>
    </w:p>
    <w:p w14:paraId="241CD85E" w14:textId="66C627DF" w:rsidR="00260309" w:rsidRPr="006A0C22" w:rsidRDefault="00260309" w:rsidP="006A0C22">
      <w:pPr>
        <w:rPr>
          <w:lang w:val="en-GB"/>
        </w:rPr>
      </w:pPr>
    </w:p>
    <w:p w14:paraId="038A92A8" w14:textId="6E1FA228" w:rsidR="00266B09" w:rsidRDefault="004C7864" w:rsidP="003F65D0">
      <w:pPr>
        <w:jc w:val="left"/>
      </w:pPr>
      <w:r>
        <w:rPr>
          <w:noProof/>
        </w:rPr>
        <w:pict w14:anchorId="256D991F">
          <v:rect id="_x0000_s7124" style="position:absolute;margin-left:256.85pt;margin-top:15.8pt;width:209.5pt;height:41.85pt;z-index:251667456;mso-wrap-edited:f" wrapcoords="-131 -635 -131 21600 21731 21600 21731 -635 -131 -635" strokeweight="1.5pt">
            <v:textbox style="mso-next-textbox:#_x0000_s7124" inset="0,,0">
              <w:txbxContent>
                <w:p w14:paraId="13628BA1" w14:textId="235F5645" w:rsidR="00766D8F" w:rsidRPr="00931364" w:rsidRDefault="00766D8F">
                  <w:pPr>
                    <w:spacing w:line="0" w:lineRule="atLeast"/>
                    <w:jc w:val="left"/>
                    <w:rPr>
                      <w:color w:val="000000"/>
                      <w:sz w:val="18"/>
                      <w:szCs w:val="18"/>
                    </w:rPr>
                  </w:pPr>
                  <w:r w:rsidRPr="0020334A">
                    <w:rPr>
                      <w:sz w:val="18"/>
                      <w:szCs w:val="18"/>
                    </w:rPr>
                    <w:t xml:space="preserve">Check if a group with </w:t>
                  </w:r>
                  <w:r>
                    <w:rPr>
                      <w:sz w:val="18"/>
                      <w:szCs w:val="18"/>
                    </w:rPr>
                    <w:t xml:space="preserve">a </w:t>
                  </w:r>
                  <w:r w:rsidRPr="0095095F">
                    <w:rPr>
                      <w:rFonts w:ascii="Courier New" w:hAnsi="Courier New" w:cs="Courier New"/>
                      <w:sz w:val="18"/>
                      <w:szCs w:val="18"/>
                    </w:rPr>
                    <w:t>DistinguishedName</w:t>
                  </w:r>
                  <w:r w:rsidRPr="0020334A">
                    <w:rPr>
                      <w:sz w:val="18"/>
                      <w:szCs w:val="18"/>
                    </w:rPr>
                    <w:t xml:space="preserve"> that matches the group DN specified in Group entry list of Common Services exists in Active Directory.</w:t>
                  </w:r>
                </w:p>
              </w:txbxContent>
            </v:textbox>
          </v:rect>
        </w:pict>
      </w:r>
    </w:p>
    <w:p w14:paraId="62B00BCC" w14:textId="62FD93EB" w:rsidR="00771237" w:rsidRDefault="004C7864" w:rsidP="00476970">
      <w:pPr>
        <w:jc w:val="left"/>
      </w:pPr>
      <w:r>
        <w:rPr>
          <w:noProof/>
        </w:rPr>
        <w:pict w14:anchorId="789804D0">
          <v:shape id="_x0000_s6271" type="#_x0000_t32" style="position:absolute;margin-left:234.35pt;margin-top:15.05pt;width:1.2pt;height:433.4pt;z-index:251640832" o:connectortype="straight" strokeweight="1.5pt"/>
        </w:pict>
      </w:r>
      <w:r>
        <w:rPr>
          <w:noProof/>
        </w:rPr>
        <w:pict w14:anchorId="7AFD957F">
          <v:shape id="_x0000_s6270" type="#_x0000_t32" style="position:absolute;margin-left:233.6pt;margin-top:13.55pt;width:23.25pt;height:0;z-index:251639808" o:connectortype="straight" strokeweight="1.5pt">
            <v:stroke endarrow="block"/>
          </v:shape>
        </w:pict>
      </w:r>
      <w:r>
        <w:rPr>
          <w:noProof/>
        </w:rPr>
        <w:pict w14:anchorId="6D5D25BD">
          <v:rect id="_x0000_s6253" style="position:absolute;margin-left:4.6pt;margin-top:.8pt;width:195.25pt;height:25.5pt;z-index:251625472;mso-wrap-edited:f" wrapcoords="-131 -635 -131 21600 21731 21600 21731 -635 -131 -635" strokeweight="1.5pt">
            <v:textbox style="mso-next-textbox:#_x0000_s6253">
              <w:txbxContent>
                <w:p w14:paraId="13274418" w14:textId="77777777" w:rsidR="00766D8F" w:rsidRPr="00907F85" w:rsidRDefault="00766D8F" w:rsidP="00DA76CD">
                  <w:pPr>
                    <w:jc w:val="center"/>
                    <w:rPr>
                      <w:rFonts w:ascii="Arial" w:hAnsi="Arial" w:cs="Arial"/>
                      <w:sz w:val="16"/>
                      <w:szCs w:val="16"/>
                    </w:rPr>
                  </w:pPr>
                  <w:r w:rsidRPr="00907F85">
                    <w:rPr>
                      <w:rFonts w:ascii="Arial" w:hAnsi="Arial" w:cs="Arial"/>
                      <w:color w:val="000000"/>
                      <w:sz w:val="16"/>
                      <w:szCs w:val="16"/>
                    </w:rPr>
                    <w:t>Group sync fails.</w:t>
                  </w:r>
                </w:p>
                <w:p w14:paraId="2F83FB44" w14:textId="338AE92F" w:rsidR="00766D8F" w:rsidRDefault="00766D8F" w:rsidP="007F32DF">
                  <w:pPr>
                    <w:jc w:val="center"/>
                  </w:pPr>
                </w:p>
              </w:txbxContent>
            </v:textbox>
          </v:rect>
        </w:pict>
      </w:r>
    </w:p>
    <w:p w14:paraId="16C187E0" w14:textId="77777777" w:rsidR="007F32DF" w:rsidRDefault="004C7864" w:rsidP="00476970">
      <w:pPr>
        <w:jc w:val="left"/>
      </w:pPr>
      <w:r>
        <w:rPr>
          <w:noProof/>
        </w:rPr>
        <w:pict w14:anchorId="297DC690">
          <v:line id="_x0000_s6254" style="position:absolute;flip:x;z-index:251627520;mso-wrap-edited:f" from="101.95pt,7.2pt" to="101.95pt,24.8pt" wrapcoords="0 0 0 11520 0 17280 0 21240 0 21240 0 21240 0 21240 0 17280 0 11520 0 0 0 0" strokeweight="1.5pt">
            <v:stroke endarrow="block"/>
          </v:line>
        </w:pict>
      </w:r>
    </w:p>
    <w:p w14:paraId="19864C08" w14:textId="65F62DBE" w:rsidR="007F32DF" w:rsidRDefault="004C7864" w:rsidP="00476970">
      <w:pPr>
        <w:jc w:val="left"/>
      </w:pPr>
      <w:r>
        <w:rPr>
          <w:noProof/>
        </w:rPr>
        <w:pict w14:anchorId="59374260">
          <v:line id="_x0000_s6305" style="position:absolute;flip:x;z-index:251671552;mso-wrap-edited:f" from="362.2pt,2.2pt" to="362.2pt,19.8pt" wrapcoords="0 0 0 11520 0 17280 0 21240 0 21240 0 21240 0 21240 0 17280 0 11520 0 0 0 0" strokeweight="1.5pt">
            <v:stroke endarrow="block"/>
          </v:line>
        </w:pict>
      </w:r>
      <w:r>
        <w:rPr>
          <w:noProof/>
        </w:rPr>
        <w:pict w14:anchorId="365A680F">
          <v:rect id="_x0000_s6256" style="position:absolute;margin-left:6.1pt;margin-top:6.6pt;width:193.75pt;height:30.4pt;z-index:251626496;mso-wrap-edited:f" wrapcoords="-131 -635 -131 21600 21731 21600 21731 -635 -131 -635" strokeweight="1.5pt">
            <v:textbox style="mso-next-textbox:#_x0000_s6256" inset="0,,0">
              <w:txbxContent>
                <w:p w14:paraId="540E79D5" w14:textId="3FF0ECEA" w:rsidR="00766D8F" w:rsidRPr="007F32DF" w:rsidRDefault="00766D8F" w:rsidP="007942CB">
                  <w:pPr>
                    <w:spacing w:line="0" w:lineRule="atLeast"/>
                    <w:jc w:val="center"/>
                    <w:rPr>
                      <w:sz w:val="18"/>
                      <w:szCs w:val="18"/>
                    </w:rPr>
                  </w:pPr>
                  <w:r w:rsidRPr="00907F85">
                    <w:rPr>
                      <w:rFonts w:ascii="Arial" w:hAnsi="Arial" w:cs="Arial"/>
                      <w:color w:val="000000"/>
                      <w:sz w:val="16"/>
                      <w:szCs w:val="16"/>
                    </w:rPr>
                    <w:t>Log in to Common Services as a local user with administrative privilege.</w:t>
                  </w:r>
                </w:p>
              </w:txbxContent>
            </v:textbox>
          </v:rect>
        </w:pict>
      </w:r>
    </w:p>
    <w:p w14:paraId="501F9676" w14:textId="4FA00222" w:rsidR="007F32DF" w:rsidRDefault="004C7864" w:rsidP="00476970">
      <w:pPr>
        <w:jc w:val="left"/>
      </w:pPr>
      <w:r>
        <w:rPr>
          <w:noProof/>
        </w:rPr>
        <w:pict w14:anchorId="5D61014B">
          <v:line id="_x0000_s6309" style="position:absolute;flip:x;z-index:251675648;mso-wrap-edited:f" from="495.4pt,18.75pt" to="495.4pt,92.45pt" strokeweight="1.5pt"/>
        </w:pict>
      </w:r>
      <w:r>
        <w:rPr>
          <w:noProof/>
        </w:rPr>
        <w:pict w14:anchorId="16CF681C">
          <v:shape id="_x0000_s6307" type="#_x0000_t202" style="position:absolute;margin-left:437.95pt;margin-top:4.05pt;width:21pt;height:13.5pt;z-index:251673600;mso-wrap-edited:f" wrapcoords="0 0 21600 0 21600 21600 0 21600 0 0" filled="f" stroked="f">
            <v:textbox style="mso-next-textbox:#_x0000_s6307" inset="0,0,0,0">
              <w:txbxContent>
                <w:p w14:paraId="20882838" w14:textId="1EC8EE5E" w:rsidR="00766D8F" w:rsidRPr="000C72F6" w:rsidRDefault="00766D8F" w:rsidP="00881377">
                  <w:pPr>
                    <w:jc w:val="right"/>
                    <w:rPr>
                      <w:rFonts w:ascii="Arial" w:hAnsi="Arial" w:cs="Arial"/>
                      <w:sz w:val="18"/>
                      <w:szCs w:val="18"/>
                    </w:rPr>
                  </w:pPr>
                  <w:r>
                    <w:rPr>
                      <w:rFonts w:ascii="Arial" w:hAnsi="Arial" w:cs="Arial"/>
                      <w:sz w:val="18"/>
                      <w:szCs w:val="18"/>
                    </w:rPr>
                    <w:t>Yes</w:t>
                  </w:r>
                </w:p>
              </w:txbxContent>
            </v:textbox>
          </v:shape>
        </w:pict>
      </w:r>
      <w:r>
        <w:rPr>
          <w:noProof/>
        </w:rPr>
        <w:pict w14:anchorId="29525155">
          <v:rect id="_x0000_s7153" style="position:absolute;margin-left:283.1pt;margin-top:9.9pt;width:154.4pt;height:20.9pt;z-index:251704320;mso-wrap-edited:f" filled="f" stroked="f" strokeweight="1.5pt">
            <v:textbox style="mso-next-textbox:#_x0000_s7153" inset="0,0,0,0">
              <w:txbxContent>
                <w:p w14:paraId="2B1F6118" w14:textId="088C7047" w:rsidR="00766D8F" w:rsidRPr="007F32DF" w:rsidRDefault="00766D8F" w:rsidP="00FB504C">
                  <w:pPr>
                    <w:spacing w:line="0" w:lineRule="atLeast"/>
                    <w:jc w:val="center"/>
                    <w:rPr>
                      <w:sz w:val="18"/>
                      <w:szCs w:val="18"/>
                    </w:rPr>
                  </w:pPr>
                  <w:r w:rsidRPr="00121B59">
                    <w:rPr>
                      <w:rFonts w:ascii="Arial" w:hAnsi="Arial" w:cs="Arial"/>
                      <w:sz w:val="16"/>
                      <w:szCs w:val="14"/>
                    </w:rPr>
                    <w:t>Does it exist?</w:t>
                  </w:r>
                </w:p>
              </w:txbxContent>
            </v:textbox>
          </v:rect>
        </w:pict>
      </w:r>
      <w:r>
        <w:rPr>
          <w:noProof/>
        </w:rPr>
        <w:pict w14:anchorId="6D7B82EB">
          <v:shape id="_x0000_s6303" type="#_x0000_t32" style="position:absolute;margin-left:442.1pt;margin-top:18.75pt;width:52.5pt;height:0;z-index:251669504" o:connectortype="straight" strokeweight="1.5pt"/>
        </w:pict>
      </w:r>
      <w:r>
        <w:rPr>
          <w:noProof/>
        </w:rPr>
        <w:pict w14:anchorId="2DD9BA9D">
          <v:shape id="_x0000_s6302" type="#_x0000_t110" style="position:absolute;margin-left:283.1pt;margin-top:1.15pt;width:157.25pt;height:35.15pt;z-index:251668480;mso-wrap-edited:f" wrapcoords="10549 -309 628 9566 -377 10800 -126 11417 10549 21909 11051 21909 21223 12034 21977 10800 21098 9566 11051 -309 10549 -309" strokeweight="1.5pt">
            <v:textbox style="mso-next-textbox:#_x0000_s6302" inset="0,0,0,0">
              <w:txbxContent>
                <w:p w14:paraId="7FE7DC55" w14:textId="1F9573AC" w:rsidR="00766D8F" w:rsidRPr="007942CB" w:rsidRDefault="00766D8F" w:rsidP="00881377">
                  <w:pPr>
                    <w:jc w:val="center"/>
                    <w:rPr>
                      <w:color w:val="000000"/>
                      <w:sz w:val="18"/>
                      <w:szCs w:val="18"/>
                    </w:rPr>
                  </w:pPr>
                </w:p>
              </w:txbxContent>
            </v:textbox>
          </v:shape>
        </w:pict>
      </w:r>
      <w:r>
        <w:rPr>
          <w:noProof/>
        </w:rPr>
        <w:pict w14:anchorId="5DF254D8">
          <v:line id="_x0000_s6258" style="position:absolute;flip:x;z-index:251629568;mso-wrap-edited:f" from="104.2pt,17.35pt" to="104.2pt,34.95pt" wrapcoords="0 0 0 11520 0 17280 0 21240 0 21240 0 21240 0 21240 0 17280 0 11520 0 0 0 0" strokeweight="1.5pt">
            <v:stroke endarrow="block"/>
          </v:line>
        </w:pict>
      </w:r>
    </w:p>
    <w:p w14:paraId="66DC189D" w14:textId="4BE8A63C" w:rsidR="007F32DF" w:rsidRDefault="004C7864" w:rsidP="00476970">
      <w:pPr>
        <w:jc w:val="left"/>
      </w:pPr>
      <w:r>
        <w:rPr>
          <w:noProof/>
        </w:rPr>
        <w:pict w14:anchorId="2F6FB82E">
          <v:line id="_x0000_s6304" style="position:absolute;flip:x;z-index:251670528;mso-wrap-edited:f" from="362.9pt,18pt" to="362.9pt,35.6pt" wrapcoords="0 0 0 11520 0 17280 0 21240 0 21240 0 21240 0 21240 0 17280 0 11520 0 0 0 0" strokeweight="1.5pt">
            <v:stroke endarrow="block"/>
          </v:line>
        </w:pict>
      </w:r>
      <w:r>
        <w:rPr>
          <w:noProof/>
        </w:rPr>
        <w:pict w14:anchorId="4556D680">
          <v:shape id="_x0000_s6306" type="#_x0000_t202" style="position:absolute;margin-left:337.85pt;margin-top:16.35pt;width:21pt;height:13.5pt;z-index:251672576;mso-wrap-edited:f" wrapcoords="0 0 21600 0 21600 21600 0 21600 0 0" filled="f" stroked="f">
            <v:textbox style="mso-next-textbox:#_x0000_s6306" inset="0,0,0,0">
              <w:txbxContent>
                <w:p w14:paraId="13E74364" w14:textId="0EBC119D" w:rsidR="00766D8F" w:rsidRPr="000C72F6" w:rsidRDefault="00766D8F" w:rsidP="00881377">
                  <w:pPr>
                    <w:jc w:val="left"/>
                    <w:rPr>
                      <w:rFonts w:ascii="Arial" w:hAnsi="Arial" w:cs="Arial"/>
                      <w:sz w:val="18"/>
                      <w:szCs w:val="18"/>
                    </w:rPr>
                  </w:pPr>
                  <w:r>
                    <w:rPr>
                      <w:rFonts w:ascii="Arial" w:hAnsi="Arial" w:cs="Arial"/>
                      <w:sz w:val="18"/>
                      <w:szCs w:val="18"/>
                    </w:rPr>
                    <w:t>No</w:t>
                  </w:r>
                </w:p>
              </w:txbxContent>
            </v:textbox>
          </v:shape>
        </w:pict>
      </w:r>
      <w:r>
        <w:rPr>
          <w:noProof/>
        </w:rPr>
        <w:pict w14:anchorId="34ADDCFA">
          <v:rect id="_x0000_s6259" style="position:absolute;margin-left:6.1pt;margin-top:15.75pt;width:193.75pt;height:30.4pt;z-index:251628544;mso-wrap-edited:f" wrapcoords="-131 -635 -131 21600 21731 21600 21731 -635 -131 -635" strokeweight="1.5pt">
            <v:textbox style="mso-next-textbox:#_x0000_s6259" inset="0,,0">
              <w:txbxContent>
                <w:p w14:paraId="1C897E18" w14:textId="59C229F2" w:rsidR="00766D8F" w:rsidRPr="007F32DF" w:rsidRDefault="00FC7A3A" w:rsidP="007942CB">
                  <w:pPr>
                    <w:spacing w:line="0" w:lineRule="atLeast"/>
                    <w:jc w:val="center"/>
                    <w:rPr>
                      <w:sz w:val="18"/>
                      <w:szCs w:val="18"/>
                    </w:rPr>
                  </w:pPr>
                  <w:r w:rsidRPr="00FC7A3A">
                    <w:rPr>
                      <w:rFonts w:ascii="Arial" w:hAnsi="Arial" w:cs="Arial"/>
                      <w:color w:val="000000"/>
                      <w:sz w:val="16"/>
                      <w:szCs w:val="16"/>
                    </w:rPr>
                    <w:t>Display the User directories screen from Manage users.</w:t>
                  </w:r>
                </w:p>
              </w:txbxContent>
            </v:textbox>
          </v:rect>
        </w:pict>
      </w:r>
    </w:p>
    <w:p w14:paraId="24A92085" w14:textId="1FBE651C" w:rsidR="007F32DF" w:rsidRDefault="004C7864" w:rsidP="00476970">
      <w:pPr>
        <w:jc w:val="left"/>
      </w:pPr>
      <w:r>
        <w:rPr>
          <w:noProof/>
        </w:rPr>
        <w:pict w14:anchorId="61949797">
          <v:rect id="_x0000_s7159" style="position:absolute;margin-left:267pt;margin-top:17.6pt;width:193.75pt;height:31.15pt;z-index:251707392;mso-wrap-edited:f" wrapcoords="-131 -635 -131 21600 21731 21600 21731 -635 -131 -635" strokeweight="1.5pt">
            <v:textbox style="mso-next-textbox:#_x0000_s7159" inset="0,,0">
              <w:txbxContent>
                <w:p w14:paraId="592E04E6" w14:textId="77777777" w:rsidR="00766D8F" w:rsidRPr="0089470D" w:rsidRDefault="00766D8F" w:rsidP="0054228F">
                  <w:pPr>
                    <w:spacing w:line="0" w:lineRule="atLeast"/>
                    <w:jc w:val="center"/>
                    <w:rPr>
                      <w:rFonts w:ascii="Arial" w:hAnsi="Arial" w:cs="Arial"/>
                      <w:sz w:val="16"/>
                      <w:szCs w:val="16"/>
                    </w:rPr>
                  </w:pPr>
                  <w:r w:rsidRPr="00907F85">
                    <w:rPr>
                      <w:rFonts w:ascii="Arial" w:hAnsi="Arial" w:cs="Arial"/>
                      <w:color w:val="000000"/>
                      <w:sz w:val="16"/>
                      <w:szCs w:val="16"/>
                    </w:rPr>
                    <w:t xml:space="preserve">Change the value of the </w:t>
                  </w:r>
                  <w:r w:rsidRPr="0020334A">
                    <w:rPr>
                      <w:sz w:val="18"/>
                      <w:szCs w:val="18"/>
                    </w:rPr>
                    <w:t>group DN specified in Group entry list</w:t>
                  </w:r>
                  <w:r w:rsidRPr="00907F85">
                    <w:rPr>
                      <w:rFonts w:ascii="Arial" w:hAnsi="Arial" w:cs="Arial"/>
                      <w:color w:val="000000"/>
                      <w:sz w:val="16"/>
                      <w:szCs w:val="16"/>
                    </w:rPr>
                    <w:t>.</w:t>
                  </w:r>
                </w:p>
                <w:p w14:paraId="78209B6B" w14:textId="07F19000" w:rsidR="00766D8F" w:rsidRPr="0054228F" w:rsidRDefault="00766D8F" w:rsidP="002177B1">
                  <w:pPr>
                    <w:spacing w:line="0" w:lineRule="atLeast"/>
                    <w:rPr>
                      <w:rFonts w:ascii="Arial" w:hAnsi="Arial" w:cs="Arial"/>
                      <w:sz w:val="16"/>
                      <w:szCs w:val="16"/>
                    </w:rPr>
                  </w:pPr>
                </w:p>
              </w:txbxContent>
            </v:textbox>
          </v:rect>
        </w:pict>
      </w:r>
    </w:p>
    <w:p w14:paraId="07514DDC" w14:textId="3277C723" w:rsidR="007F32DF" w:rsidRDefault="004C7864" w:rsidP="007942CB">
      <w:pPr>
        <w:jc w:val="left"/>
      </w:pPr>
      <w:r>
        <w:rPr>
          <w:noProof/>
        </w:rPr>
        <w:pict w14:anchorId="0D033BFD">
          <v:line id="_x0000_s6261" style="position:absolute;flip:x;z-index:251631616;mso-wrap-edited:f" from="103.5pt,10.15pt" to="103.5pt,25.35pt" wrapcoords="0 0 0 11520 0 17280 0 21240 0 21240 0 21240 0 21240 0 17280 0 11520 0 0 0 0" strokeweight="1.5pt">
            <v:stroke endarrow="block"/>
          </v:line>
        </w:pict>
      </w:r>
    </w:p>
    <w:p w14:paraId="5524A598" w14:textId="393136B5" w:rsidR="007F32DF" w:rsidRDefault="004C7864" w:rsidP="007942CB">
      <w:pPr>
        <w:jc w:val="left"/>
      </w:pPr>
      <w:r>
        <w:rPr>
          <w:noProof/>
        </w:rPr>
        <w:pict w14:anchorId="622CDF74">
          <v:shape id="_x0000_s6412" type="#_x0000_t32" style="position:absolute;margin-left:439.9pt;margin-top:103.2pt;width:42.2pt;height:0;flip:y;z-index:251687936" o:connectortype="straight" strokeweight="1.5pt"/>
        </w:pict>
      </w:r>
      <w:r>
        <w:rPr>
          <w:noProof/>
        </w:rPr>
        <w:pict w14:anchorId="699AAAD6">
          <v:rect id="_x0000_s6407" style="position:absolute;margin-left:267pt;margin-top:337.3pt;width:193.75pt;height:23.25pt;z-index:251682816;mso-wrap-edited:f" wrapcoords="-131 -635 -131 21600 21731 21600 21731 -635 -131 -635" strokeweight="1.5pt">
            <v:textbox style="mso-next-textbox:#_x0000_s6407" inset="0,,0">
              <w:txbxContent>
                <w:p w14:paraId="2D605EF9" w14:textId="26766953" w:rsidR="00766D8F" w:rsidRPr="006A0C22" w:rsidRDefault="00766D8F" w:rsidP="00025362">
                  <w:pPr>
                    <w:spacing w:line="0" w:lineRule="atLeast"/>
                    <w:jc w:val="center"/>
                    <w:rPr>
                      <w:rFonts w:ascii="Arial" w:hAnsi="Arial" w:cs="Arial"/>
                      <w:sz w:val="16"/>
                      <w:szCs w:val="16"/>
                    </w:rPr>
                  </w:pPr>
                  <w:r w:rsidRPr="00907F85">
                    <w:rPr>
                      <w:rFonts w:ascii="Arial" w:hAnsi="Arial" w:cs="Arial"/>
                      <w:color w:val="000000"/>
                      <w:sz w:val="16"/>
                      <w:szCs w:val="16"/>
                    </w:rPr>
                    <w:t>Contact the help desk.</w:t>
                  </w:r>
                </w:p>
              </w:txbxContent>
            </v:textbox>
          </v:rect>
        </w:pict>
      </w:r>
      <w:r>
        <w:rPr>
          <w:noProof/>
        </w:rPr>
        <w:pict w14:anchorId="11580F03">
          <v:shape id="_x0000_s6414" type="#_x0000_t202" style="position:absolute;margin-left:338.6pt;margin-top:120.8pt;width:21pt;height:13.5pt;z-index:251689984;mso-wrap-edited:f" wrapcoords="0 0 21600 0 21600 21600 0 21600 0 0" filled="f" stroked="f">
            <v:textbox style="mso-next-textbox:#_x0000_s6414" inset="0,0,0,0">
              <w:txbxContent>
                <w:p w14:paraId="28BC0316" w14:textId="77777777" w:rsidR="00766D8F" w:rsidRPr="000C72F6" w:rsidRDefault="00766D8F" w:rsidP="00025362">
                  <w:pPr>
                    <w:jc w:val="right"/>
                    <w:rPr>
                      <w:rFonts w:ascii="Arial" w:hAnsi="Arial" w:cs="Arial"/>
                      <w:sz w:val="18"/>
                      <w:szCs w:val="18"/>
                    </w:rPr>
                  </w:pPr>
                  <w:r>
                    <w:rPr>
                      <w:rFonts w:ascii="Arial" w:hAnsi="Arial" w:cs="Arial"/>
                      <w:sz w:val="18"/>
                      <w:szCs w:val="18"/>
                    </w:rPr>
                    <w:t>No</w:t>
                  </w:r>
                </w:p>
              </w:txbxContent>
            </v:textbox>
          </v:shape>
        </w:pict>
      </w:r>
      <w:r>
        <w:rPr>
          <w:noProof/>
        </w:rPr>
        <w:pict w14:anchorId="23D64782">
          <v:rect id="_x0000_s6308" style="position:absolute;margin-left:267pt;margin-top:138.65pt;width:193.75pt;height:25.5pt;z-index:251674624;mso-wrap-edited:f" wrapcoords="-131 -635 -131 21600 21731 21600 21731 -635 -131 -635" strokeweight="1.5pt">
            <v:textbox style="mso-next-textbox:#_x0000_s6308" inset="0,,0">
              <w:txbxContent>
                <w:p w14:paraId="58E601E5" w14:textId="20E6A702" w:rsidR="00766D8F" w:rsidRPr="006A0C22" w:rsidRDefault="00766D8F" w:rsidP="006A0C22">
                  <w:pPr>
                    <w:spacing w:line="0" w:lineRule="atLeast"/>
                    <w:jc w:val="center"/>
                    <w:rPr>
                      <w:rFonts w:ascii="Arial" w:hAnsi="Arial" w:cs="Arial"/>
                      <w:sz w:val="16"/>
                      <w:szCs w:val="16"/>
                    </w:rPr>
                  </w:pPr>
                  <w:r w:rsidRPr="00907F85">
                    <w:rPr>
                      <w:rFonts w:ascii="Arial" w:hAnsi="Arial" w:cs="Arial"/>
                      <w:color w:val="000000"/>
                      <w:sz w:val="16"/>
                      <w:szCs w:val="16"/>
                    </w:rPr>
                    <w:t>Change the value of the Base DN.</w:t>
                  </w:r>
                </w:p>
              </w:txbxContent>
            </v:textbox>
          </v:rect>
        </w:pict>
      </w:r>
      <w:r>
        <w:rPr>
          <w:noProof/>
        </w:rPr>
        <w:pict w14:anchorId="6C3DA113">
          <v:shape id="_x0000_s6411" type="#_x0000_t202" style="position:absolute;margin-left:441.1pt;margin-top:86.3pt;width:21pt;height:13.5pt;z-index:251686912;mso-wrap-edited:f" wrapcoords="0 0 21600 0 21600 21600 0 21600 0 0" filled="f" stroked="f">
            <v:textbox style="mso-next-textbox:#_x0000_s6411" inset="0,0,0,0">
              <w:txbxContent>
                <w:p w14:paraId="76973B4D" w14:textId="77777777" w:rsidR="00766D8F" w:rsidRPr="000C72F6" w:rsidRDefault="00766D8F" w:rsidP="00025362">
                  <w:pPr>
                    <w:jc w:val="left"/>
                    <w:rPr>
                      <w:rFonts w:ascii="Arial" w:hAnsi="Arial" w:cs="Arial"/>
                      <w:sz w:val="18"/>
                      <w:szCs w:val="18"/>
                    </w:rPr>
                  </w:pPr>
                  <w:r w:rsidRPr="000C72F6">
                    <w:rPr>
                      <w:rFonts w:ascii="Arial" w:hAnsi="Arial" w:cs="Arial"/>
                      <w:sz w:val="18"/>
                      <w:szCs w:val="18"/>
                    </w:rPr>
                    <w:t>Yes</w:t>
                  </w:r>
                </w:p>
              </w:txbxContent>
            </v:textbox>
          </v:shape>
        </w:pict>
      </w:r>
      <w:r>
        <w:rPr>
          <w:noProof/>
        </w:rPr>
        <w:pict w14:anchorId="1359415A">
          <v:shape id="_x0000_s6408" type="#_x0000_t110" style="position:absolute;margin-left:283.85pt;margin-top:85.65pt;width:157.25pt;height:35.15pt;z-index:251683840;mso-wrap-edited:f" wrapcoords="10549 -309 628 9566 -377 10800 -126 11417 10549 21909 11051 21909 21223 12034 21977 10800 21098 9566 11051 -309 10549 -309" strokeweight="1.5pt">
            <v:textbox style="mso-next-textbox:#_x0000_s6408" inset="0,0,0,0">
              <w:txbxContent>
                <w:p w14:paraId="048FE183" w14:textId="77777777" w:rsidR="00766D8F" w:rsidRPr="00907F85" w:rsidRDefault="00766D8F" w:rsidP="00496C1B">
                  <w:pPr>
                    <w:jc w:val="center"/>
                    <w:rPr>
                      <w:rFonts w:ascii="Arial" w:hAnsi="Arial" w:cs="Arial"/>
                      <w:color w:val="000000"/>
                      <w:sz w:val="16"/>
                      <w:szCs w:val="16"/>
                    </w:rPr>
                  </w:pPr>
                  <w:r w:rsidRPr="00907F85">
                    <w:rPr>
                      <w:rFonts w:ascii="Arial" w:hAnsi="Arial" w:cs="Arial"/>
                      <w:color w:val="000000"/>
                      <w:sz w:val="16"/>
                      <w:szCs w:val="16"/>
                    </w:rPr>
                    <w:t>Included?</w:t>
                  </w:r>
                </w:p>
                <w:p w14:paraId="5EF9EE33" w14:textId="152330B4" w:rsidR="00766D8F" w:rsidRPr="007942CB" w:rsidRDefault="00766D8F" w:rsidP="00025362">
                  <w:pPr>
                    <w:jc w:val="center"/>
                    <w:rPr>
                      <w:color w:val="000000"/>
                      <w:sz w:val="18"/>
                      <w:szCs w:val="18"/>
                    </w:rPr>
                  </w:pPr>
                </w:p>
              </w:txbxContent>
            </v:textbox>
          </v:shape>
        </w:pict>
      </w:r>
      <w:r>
        <w:rPr>
          <w:noProof/>
        </w:rPr>
        <w:pict w14:anchorId="68DE1A1E">
          <v:shape id="_x0000_s6404" type="#_x0000_t110" style="position:absolute;margin-left:285.95pt;margin-top:223.45pt;width:157.25pt;height:35.15pt;z-index:251679744;mso-wrap-edited:f" wrapcoords="10549 -309 628 9566 -377 10800 -126 11417 10549 21909 11051 21909 21223 12034 21977 10800 21098 9566 11051 -309 10549 -309" strokeweight="1.5pt">
            <v:textbox style="mso-next-textbox:#_x0000_s6404" inset="0,0,0,0">
              <w:txbxContent>
                <w:p w14:paraId="4DF2D868" w14:textId="5EB26BB1" w:rsidR="00766D8F" w:rsidRPr="007942CB" w:rsidRDefault="00766D8F" w:rsidP="00025362">
                  <w:pPr>
                    <w:jc w:val="center"/>
                    <w:rPr>
                      <w:color w:val="000000"/>
                      <w:sz w:val="18"/>
                      <w:szCs w:val="18"/>
                    </w:rPr>
                  </w:pPr>
                </w:p>
              </w:txbxContent>
            </v:textbox>
          </v:shape>
        </w:pict>
      </w:r>
      <w:r>
        <w:rPr>
          <w:noProof/>
        </w:rPr>
        <w:pict w14:anchorId="4154AF83">
          <v:shape id="_x0000_s6429" type="#_x0000_t202" style="position:absolute;margin-left:446.8pt;margin-top:222.9pt;width:21pt;height:13.5pt;z-index:251694080;mso-wrap-edited:f" wrapcoords="0 0 21600 0 21600 21600 0 21600 0 0" filled="f" stroked="f">
            <v:textbox style="mso-next-textbox:#_x0000_s6429" inset="0,0,0,0">
              <w:txbxContent>
                <w:p w14:paraId="3BB00589" w14:textId="77777777" w:rsidR="00766D8F" w:rsidRPr="000C72F6" w:rsidRDefault="00766D8F" w:rsidP="007A245A">
                  <w:pPr>
                    <w:jc w:val="left"/>
                    <w:rPr>
                      <w:rFonts w:ascii="Arial" w:hAnsi="Arial" w:cs="Arial"/>
                      <w:sz w:val="18"/>
                      <w:szCs w:val="18"/>
                    </w:rPr>
                  </w:pPr>
                  <w:r>
                    <w:rPr>
                      <w:rFonts w:ascii="Arial" w:hAnsi="Arial" w:cs="Arial" w:hint="eastAsia"/>
                      <w:sz w:val="18"/>
                      <w:szCs w:val="18"/>
                    </w:rPr>
                    <w:t>Yes</w:t>
                  </w:r>
                </w:p>
              </w:txbxContent>
            </v:textbox>
          </v:shape>
        </w:pict>
      </w:r>
      <w:r>
        <w:rPr>
          <w:noProof/>
        </w:rPr>
        <w:pict w14:anchorId="6CF45361">
          <v:line id="_x0000_s6431" style="position:absolute;z-index:251696128;mso-wrap-edited:f" from="472.5pt,241.2pt" to="473.7pt,367.8pt" strokeweight="1.5pt"/>
        </w:pict>
      </w:r>
      <w:r>
        <w:rPr>
          <w:noProof/>
        </w:rPr>
        <w:pict w14:anchorId="742F9610">
          <v:shape id="_x0000_s6430" type="#_x0000_t32" style="position:absolute;margin-left:443.2pt;margin-top:240.5pt;width:29.3pt;height:0;z-index:251695104" o:connectortype="straight" strokeweight="1.5pt"/>
        </w:pict>
      </w:r>
      <w:r>
        <w:rPr>
          <w:noProof/>
        </w:rPr>
        <w:pict w14:anchorId="6D7B82EB">
          <v:shape id="_x0000_s7160" type="#_x0000_t32" style="position:absolute;margin-left:363.2pt;margin-top:21.5pt;width:133.25pt;height:0;z-index:251708416" o:connectortype="straight" strokeweight="1.5pt"/>
        </w:pict>
      </w:r>
      <w:r>
        <w:rPr>
          <w:noProof/>
        </w:rPr>
        <w:pict w14:anchorId="4E97222A">
          <v:rect id="_x0000_s7137" style="position:absolute;margin-left:267pt;margin-top:276.75pt;width:193.75pt;height:43.5pt;z-index:251701248;mso-wrap-edited:f" wrapcoords="-131 -635 -131 21600 21731 21600 21731 -635 -131 -635" strokeweight="1.5pt">
            <v:textbox style="mso-next-textbox:#_x0000_s7137" inset="0,,0">
              <w:txbxContent>
                <w:p w14:paraId="50BA2ABC" w14:textId="77777777" w:rsidR="00766D8F" w:rsidRPr="00923A3F" w:rsidRDefault="00766D8F" w:rsidP="006A0C22">
                  <w:pPr>
                    <w:spacing w:line="0" w:lineRule="atLeast"/>
                    <w:jc w:val="left"/>
                    <w:rPr>
                      <w:sz w:val="18"/>
                      <w:szCs w:val="18"/>
                    </w:rPr>
                  </w:pPr>
                  <w:r w:rsidRPr="00923A3F">
                    <w:rPr>
                      <w:sz w:val="18"/>
                      <w:szCs w:val="18"/>
                    </w:rPr>
                    <w:t>Analyze log data.</w:t>
                  </w:r>
                </w:p>
                <w:p w14:paraId="11064C09" w14:textId="6F27892A" w:rsidR="00766D8F" w:rsidRPr="007F32DF" w:rsidRDefault="00766D8F" w:rsidP="006A0C22">
                  <w:pPr>
                    <w:spacing w:line="0" w:lineRule="atLeast"/>
                    <w:jc w:val="left"/>
                    <w:rPr>
                      <w:sz w:val="18"/>
                      <w:szCs w:val="18"/>
                    </w:rPr>
                  </w:pPr>
                  <w:r w:rsidRPr="00923A3F">
                    <w:rPr>
                      <w:sz w:val="18"/>
                      <w:szCs w:val="18"/>
                    </w:rPr>
                    <w:t>- Analyze the installation log data as described in the Common Services Log Analysis Guide.</w:t>
                  </w:r>
                </w:p>
              </w:txbxContent>
            </v:textbox>
          </v:rect>
        </w:pict>
      </w:r>
      <w:r>
        <w:rPr>
          <w:noProof/>
        </w:rPr>
        <w:pict w14:anchorId="39CF9E2F">
          <v:shape id="_x0000_s6432" type="#_x0000_t32" style="position:absolute;margin-left:363.35pt;margin-top:367.15pt;width:110.55pt;height:0;z-index:251697152" o:connectortype="straight" strokeweight="1.5pt"/>
        </w:pict>
      </w:r>
      <w:r>
        <w:rPr>
          <w:noProof/>
        </w:rPr>
        <w:pict w14:anchorId="657B65CE">
          <v:line id="_x0000_s7158" style="position:absolute;flip:x;z-index:251706368;mso-wrap-edited:f" from="362.9pt,13.6pt" to="362.9pt,31.2pt" wrapcoords="0 0 0 11520 0 17280 0 21240 0 21240 0 21240 0 21240 0 17280 0 11520 0 0 0 0" strokeweight="1.5pt">
            <v:stroke endarrow="block"/>
          </v:line>
        </w:pict>
      </w:r>
      <w:r>
        <w:rPr>
          <w:noProof/>
        </w:rPr>
        <w:pict w14:anchorId="50C465C2">
          <v:rect id="_x0000_s7155" style="position:absolute;margin-left:288.45pt;margin-top:230.85pt;width:154.4pt;height:20.9pt;z-index:251705344;mso-wrap-edited:f" filled="f" stroked="f" strokeweight="1.5pt">
            <v:textbox style="mso-next-textbox:#_x0000_s7155" inset="0,0,0,0">
              <w:txbxContent>
                <w:p w14:paraId="4018D161" w14:textId="4EFCB5AE" w:rsidR="00766D8F" w:rsidRPr="007F32DF" w:rsidRDefault="00766D8F" w:rsidP="007E3A5E">
                  <w:pPr>
                    <w:jc w:val="center"/>
                    <w:rPr>
                      <w:sz w:val="18"/>
                      <w:szCs w:val="18"/>
                    </w:rPr>
                  </w:pPr>
                  <w:r w:rsidRPr="00C65CE5">
                    <w:rPr>
                      <w:rFonts w:ascii="Arial" w:hAnsi="Arial" w:cs="Arial"/>
                      <w:sz w:val="16"/>
                      <w:szCs w:val="14"/>
                    </w:rPr>
                    <w:t>Is the group synchronized</w:t>
                  </w:r>
                </w:p>
              </w:txbxContent>
            </v:textbox>
          </v:rect>
        </w:pict>
      </w:r>
      <w:r>
        <w:rPr>
          <w:noProof/>
        </w:rPr>
        <w:pict w14:anchorId="0E3A31F1">
          <v:shape id="_x0000_s6405" type="#_x0000_t202" style="position:absolute;margin-left:339.55pt;margin-top:260.25pt;width:21pt;height:13.5pt;z-index:251680768;mso-wrap-edited:f" wrapcoords="0 0 21600 0 21600 21600 0 21600 0 0" filled="f" stroked="f">
            <v:textbox style="mso-next-textbox:#_x0000_s6405" inset="0,0,0,0">
              <w:txbxContent>
                <w:p w14:paraId="56A43D18" w14:textId="77777777" w:rsidR="00766D8F" w:rsidRPr="000C72F6" w:rsidRDefault="00766D8F" w:rsidP="00025362">
                  <w:pPr>
                    <w:jc w:val="right"/>
                    <w:rPr>
                      <w:rFonts w:ascii="Arial" w:hAnsi="Arial" w:cs="Arial"/>
                      <w:sz w:val="18"/>
                      <w:szCs w:val="18"/>
                    </w:rPr>
                  </w:pPr>
                  <w:r>
                    <w:rPr>
                      <w:rFonts w:ascii="Arial" w:hAnsi="Arial" w:cs="Arial" w:hint="eastAsia"/>
                      <w:sz w:val="18"/>
                      <w:szCs w:val="18"/>
                    </w:rPr>
                    <w:t>No</w:t>
                  </w:r>
                </w:p>
              </w:txbxContent>
            </v:textbox>
          </v:shape>
        </w:pict>
      </w:r>
      <w:r>
        <w:rPr>
          <w:noProof/>
        </w:rPr>
        <w:pict w14:anchorId="7A44A986">
          <v:line id="_x0000_s6409" style="position:absolute;flip:x;z-index:251684864;mso-wrap-edited:f" from="362.9pt,120.5pt" to="362.9pt,138.1pt" wrapcoords="0 0 0 11520 0 17280 0 21240 0 21240 0 21240 0 21240 0 17280 0 11520 0 0 0 0" strokeweight="1.5pt">
            <v:stroke endarrow="block"/>
          </v:line>
        </w:pict>
      </w:r>
      <w:r>
        <w:rPr>
          <w:noProof/>
        </w:rPr>
        <w:pict w14:anchorId="5021123B">
          <v:line id="_x0000_s6410" style="position:absolute;flip:x;z-index:251685888;mso-wrap-edited:f" from="362.9pt,68.7pt" to="362.9pt,86.3pt" wrapcoords="0 0 0 11520 0 17280 0 21240 0 21240 0 21240 0 21240 0 17280 0 11520 0 0 0 0" strokeweight="1.5pt">
            <v:stroke endarrow="block"/>
          </v:line>
        </w:pict>
      </w:r>
      <w:r>
        <w:rPr>
          <w:noProof/>
        </w:rPr>
        <w:pict w14:anchorId="657B65CE">
          <v:line id="_x0000_s6426" style="position:absolute;flip:x;z-index:251691008;mso-wrap-edited:f" from="362.9pt,205.3pt" to="362.9pt,222.9pt" wrapcoords="0 0 0 11520 0 17280 0 21240 0 21240 0 21240 0 21240 0 17280 0 11520 0 0 0 0" strokeweight="1.5pt">
            <v:stroke endarrow="block"/>
          </v:line>
        </w:pict>
      </w:r>
      <w:r>
        <w:rPr>
          <w:noProof/>
        </w:rPr>
        <w:pict w14:anchorId="5E4B6A4F">
          <v:line id="_x0000_s6406" style="position:absolute;flip:x;z-index:251681792;mso-wrap-edited:f" from="362.9pt,257.9pt" to="362.9pt,275.5pt" wrapcoords="0 0 0 11520 0 17280 0 21240 0 21240 0 21240 0 21240 0 17280 0 11520 0 0 0 0" strokeweight="1.5pt">
            <v:stroke endarrow="block"/>
          </v:line>
        </w:pict>
      </w:r>
      <w:r>
        <w:rPr>
          <w:noProof/>
        </w:rPr>
        <w:pict w14:anchorId="29CBB273">
          <v:line id="_x0000_s7138" style="position:absolute;flip:x;z-index:251700224;mso-wrap-edited:f" from="362.9pt,319.45pt" to="362.9pt,337.05pt" wrapcoords="0 0 0 11520 0 17280 0 21240 0 21240 0 21240 0 21240 0 17280 0 11520 0 0 0 0" strokeweight="1.5pt">
            <v:stroke endarrow="block"/>
          </v:line>
        </w:pict>
      </w:r>
      <w:r>
        <w:rPr>
          <w:noProof/>
        </w:rPr>
        <w:pict w14:anchorId="7D09C906">
          <v:line id="_x0000_s6433" style="position:absolute;z-index:251698176;mso-wrap-edited:f" from="362.9pt,367.05pt" to="363.6pt,378.75pt" wrapcoords="0 0 0 11520 0 17280 0 21240 0 21240 0 21240 0 21240 0 17280 0 11520 0 0 0 0" strokeweight="1.5pt">
            <v:stroke endarrow="block"/>
          </v:line>
        </w:pict>
      </w:r>
      <w:r>
        <w:rPr>
          <w:noProof/>
        </w:rPr>
        <w:pict w14:anchorId="1FC5398D">
          <v:rect id="_x0000_s6260" style="position:absolute;margin-left:5.4pt;margin-top:5.45pt;width:193.75pt;height:30.4pt;z-index:251630592;mso-wrap-edited:f" wrapcoords="-131 -635 -131 21600 21731 21600 21731 -635 -131 -635" strokeweight="1.5pt">
            <v:textbox style="mso-next-textbox:#_x0000_s6260" inset="0,,0">
              <w:txbxContent>
                <w:p w14:paraId="2EA844CA" w14:textId="62DFCE07" w:rsidR="00766D8F" w:rsidRPr="007F32DF" w:rsidRDefault="00766D8F" w:rsidP="007942CB">
                  <w:pPr>
                    <w:spacing w:line="0" w:lineRule="atLeast"/>
                    <w:jc w:val="center"/>
                    <w:rPr>
                      <w:sz w:val="18"/>
                      <w:szCs w:val="18"/>
                    </w:rPr>
                  </w:pPr>
                  <w:r w:rsidRPr="00907F85">
                    <w:rPr>
                      <w:rFonts w:ascii="Arial" w:hAnsi="Arial" w:cs="Arial"/>
                      <w:color w:val="000000"/>
                      <w:sz w:val="16"/>
                      <w:szCs w:val="16"/>
                    </w:rPr>
                    <w:t xml:space="preserve">Click the </w:t>
                  </w:r>
                  <w:r w:rsidRPr="00907F85">
                    <w:rPr>
                      <w:rFonts w:ascii="Arial" w:hAnsi="Arial" w:cs="Arial"/>
                      <w:b/>
                      <w:bCs/>
                      <w:color w:val="000000"/>
                      <w:sz w:val="16"/>
                      <w:szCs w:val="16"/>
                    </w:rPr>
                    <w:t>Edit user directory service</w:t>
                  </w:r>
                  <w:r w:rsidRPr="00907F85">
                    <w:rPr>
                      <w:rFonts w:ascii="Arial" w:hAnsi="Arial" w:cs="Arial"/>
                      <w:color w:val="000000"/>
                      <w:sz w:val="16"/>
                      <w:szCs w:val="16"/>
                    </w:rPr>
                    <w:t xml:space="preserve"> button for the entry that you want to update.</w:t>
                  </w:r>
                </w:p>
              </w:txbxContent>
            </v:textbox>
          </v:rect>
        </w:pict>
      </w:r>
    </w:p>
    <w:p w14:paraId="79F1ACA7" w14:textId="500DAF12" w:rsidR="007F32DF" w:rsidRDefault="004C7864" w:rsidP="00476970">
      <w:pPr>
        <w:jc w:val="left"/>
      </w:pPr>
      <w:r>
        <w:rPr>
          <w:noProof/>
        </w:rPr>
        <w:pict w14:anchorId="6BF981B8">
          <v:rect id="_x0000_s6312" style="position:absolute;margin-left:267pt;margin-top:13.5pt;width:193.75pt;height:38.15pt;z-index:251678720;mso-wrap-edited:f" wrapcoords="-131 -635 -131 21600 21731 21600 21731 -635 -131 -635" strokeweight="1.5pt">
            <v:textbox style="mso-next-textbox:#_x0000_s6312" inset="0,,0">
              <w:txbxContent>
                <w:p w14:paraId="03F4482E" w14:textId="77777777" w:rsidR="00766D8F" w:rsidRPr="00907F85" w:rsidRDefault="00766D8F" w:rsidP="00693762">
                  <w:pPr>
                    <w:spacing w:line="0" w:lineRule="atLeast"/>
                    <w:rPr>
                      <w:rFonts w:ascii="Arial" w:hAnsi="Arial" w:cs="Arial"/>
                      <w:color w:val="000000"/>
                      <w:sz w:val="16"/>
                      <w:szCs w:val="16"/>
                    </w:rPr>
                  </w:pPr>
                  <w:r w:rsidRPr="00907F85">
                    <w:rPr>
                      <w:rFonts w:ascii="Arial" w:hAnsi="Arial" w:cs="Arial"/>
                      <w:color w:val="000000"/>
                      <w:sz w:val="16"/>
                      <w:szCs w:val="16"/>
                    </w:rPr>
                    <w:t>Is the Active Directory group included in the DN subtree specified for the Base DN of Common Services.</w:t>
                  </w:r>
                  <w:r w:rsidRPr="00907F85">
                    <w:rPr>
                      <w:rFonts w:ascii="Arial" w:hAnsi="Arial" w:cs="Arial"/>
                      <w:color w:val="000000"/>
                      <w:sz w:val="16"/>
                      <w:szCs w:val="16"/>
                      <w:vertAlign w:val="superscript"/>
                    </w:rPr>
                    <w:t>#1</w:t>
                  </w:r>
                </w:p>
                <w:p w14:paraId="4FD1530D" w14:textId="3DE8168F" w:rsidR="00766D8F" w:rsidRPr="007F32DF" w:rsidRDefault="00766D8F" w:rsidP="00881377">
                  <w:pPr>
                    <w:spacing w:line="0" w:lineRule="atLeast"/>
                    <w:jc w:val="center"/>
                    <w:rPr>
                      <w:sz w:val="18"/>
                      <w:szCs w:val="18"/>
                    </w:rPr>
                  </w:pPr>
                </w:p>
              </w:txbxContent>
            </v:textbox>
          </v:rect>
        </w:pict>
      </w:r>
      <w:r>
        <w:rPr>
          <w:noProof/>
        </w:rPr>
        <w:pict w14:anchorId="096C0DBF">
          <v:line id="_x0000_s6263" style="position:absolute;flip:x;z-index:251633664;mso-wrap-edited:f" from="104.2pt,16.85pt" to="104.2pt,34.45pt" wrapcoords="0 0 0 11520 0 17280 0 21240 0 21240 0 21240 0 21240 0 17280 0 11520 0 0 0 0" strokeweight="1.5pt">
            <v:stroke endarrow="block"/>
          </v:line>
        </w:pict>
      </w:r>
    </w:p>
    <w:p w14:paraId="47798D36" w14:textId="72EBE0FD" w:rsidR="007F32DF" w:rsidRDefault="004C7864" w:rsidP="00476970">
      <w:pPr>
        <w:jc w:val="left"/>
      </w:pPr>
      <w:r>
        <w:rPr>
          <w:noProof/>
        </w:rPr>
        <w:pict w14:anchorId="372865CD">
          <v:rect id="_x0000_s6262" style="position:absolute;margin-left:6.1pt;margin-top:13.85pt;width:193.75pt;height:30.4pt;z-index:251632640;mso-wrap-edited:f" wrapcoords="-131 -635 -131 21600 21731 21600 21731 -635 -131 -635" strokeweight="1.5pt">
            <v:textbox style="mso-next-textbox:#_x0000_s6262" inset="0,,0">
              <w:txbxContent>
                <w:p w14:paraId="51A28B8E" w14:textId="63CDB770" w:rsidR="00766D8F" w:rsidRPr="007F32DF" w:rsidRDefault="00766D8F" w:rsidP="006A0C22">
                  <w:pPr>
                    <w:spacing w:line="0" w:lineRule="atLeast"/>
                    <w:rPr>
                      <w:sz w:val="18"/>
                      <w:szCs w:val="18"/>
                    </w:rPr>
                  </w:pPr>
                  <w:r w:rsidRPr="00907F85">
                    <w:rPr>
                      <w:rFonts w:ascii="Arial" w:hAnsi="Arial" w:cs="Arial"/>
                      <w:color w:val="000000"/>
                      <w:sz w:val="16"/>
                      <w:szCs w:val="16"/>
                    </w:rPr>
                    <w:t xml:space="preserve">Click the </w:t>
                  </w:r>
                  <w:r w:rsidRPr="00907F85">
                    <w:rPr>
                      <w:rFonts w:ascii="Arial" w:hAnsi="Arial" w:cs="Arial"/>
                      <w:b/>
                      <w:bCs/>
                      <w:color w:val="000000"/>
                      <w:sz w:val="16"/>
                      <w:szCs w:val="16"/>
                    </w:rPr>
                    <w:t>Test connection</w:t>
                  </w:r>
                  <w:r w:rsidRPr="00907F85">
                    <w:rPr>
                      <w:rFonts w:ascii="Arial" w:hAnsi="Arial" w:cs="Arial"/>
                      <w:color w:val="000000"/>
                      <w:sz w:val="16"/>
                      <w:szCs w:val="16"/>
                    </w:rPr>
                    <w:t xml:space="preserve"> button to check the connection.</w:t>
                  </w:r>
                </w:p>
              </w:txbxContent>
            </v:textbox>
          </v:rect>
        </w:pict>
      </w:r>
    </w:p>
    <w:p w14:paraId="1D2B24EA" w14:textId="66227EEE" w:rsidR="007F32DF" w:rsidRDefault="007F32DF" w:rsidP="00476970">
      <w:pPr>
        <w:jc w:val="left"/>
      </w:pPr>
    </w:p>
    <w:p w14:paraId="1B33E5C0" w14:textId="08EE22D2" w:rsidR="007F32DF" w:rsidRDefault="004C7864" w:rsidP="00476970">
      <w:pPr>
        <w:jc w:val="left"/>
      </w:pPr>
      <w:r>
        <w:rPr>
          <w:noProof/>
        </w:rPr>
        <w:pict w14:anchorId="10D8A091">
          <v:line id="_x0000_s6264" style="position:absolute;flip:x;z-index:251634688;mso-wrap-edited:f" from="104.2pt,6.65pt" to="104.2pt,24.25pt" wrapcoords="0 0 0 11520 0 17280 0 21240 0 21240 0 21240 0 21240 0 17280 0 11520 0 0 0 0" strokeweight="1.5pt">
            <v:stroke endarrow="block"/>
          </v:line>
        </w:pict>
      </w:r>
    </w:p>
    <w:p w14:paraId="3101A7D4" w14:textId="300C99FE" w:rsidR="007F32DF" w:rsidRDefault="004C7864" w:rsidP="00476970">
      <w:pPr>
        <w:jc w:val="left"/>
      </w:pPr>
      <w:r>
        <w:rPr>
          <w:noProof/>
        </w:rPr>
        <w:pict w14:anchorId="6E854319">
          <v:line id="_x0000_s6413" style="position:absolute;z-index:251688960;mso-wrap-edited:f" from="482.3pt,12.5pt" to="482.3pt,83.35pt" strokeweight="1.5pt"/>
        </w:pict>
      </w:r>
      <w:r>
        <w:rPr>
          <w:noProof/>
        </w:rPr>
        <w:pict w14:anchorId="392C12B8">
          <v:line id="_x0000_s6281" style="position:absolute;z-index:251646976;mso-wrap-edited:f" from="-16.15pt,21.65pt" to="-15.4pt,153.1pt" strokeweight="1.5pt"/>
        </w:pict>
      </w:r>
      <w:r>
        <w:rPr>
          <w:noProof/>
        </w:rPr>
        <w:pict w14:anchorId="741F2165">
          <v:shape id="_x0000_s6265" type="#_x0000_t110" style="position:absolute;margin-left:25.1pt;margin-top:4.75pt;width:157.25pt;height:35.15pt;z-index:251635712;mso-wrap-edited:f" wrapcoords="10549 -309 628 9566 -377 10800 -126 11417 10549 21909 11051 21909 21223 12034 21977 10800 21098 9566 11051 -309 10549 -309" strokeweight="1.5pt">
            <v:textbox style="mso-next-textbox:#_x0000_s6265" inset="0,0,0,0">
              <w:txbxContent>
                <w:p w14:paraId="6DD80DE0" w14:textId="66032850" w:rsidR="00766D8F" w:rsidRPr="007942CB" w:rsidRDefault="00766D8F" w:rsidP="007942CB">
                  <w:pPr>
                    <w:jc w:val="center"/>
                    <w:rPr>
                      <w:color w:val="000000"/>
                      <w:sz w:val="18"/>
                      <w:szCs w:val="18"/>
                    </w:rPr>
                  </w:pPr>
                </w:p>
              </w:txbxContent>
            </v:textbox>
          </v:shape>
        </w:pict>
      </w:r>
      <w:r>
        <w:rPr>
          <w:noProof/>
        </w:rPr>
        <w:pict w14:anchorId="6AD6F3E8">
          <v:shape id="_x0000_s6282" type="#_x0000_t32" style="position:absolute;margin-left:-15.4pt;margin-top:21.65pt;width:38.3pt;height:.05pt;z-index:251648000" o:connectortype="straight" strokeweight="1.5pt">
            <v:stroke endarrow="block"/>
          </v:shape>
        </w:pict>
      </w:r>
      <w:r>
        <w:rPr>
          <w:noProof/>
        </w:rPr>
        <w:pict w14:anchorId="53580E08">
          <v:shape id="_x0000_s6269" type="#_x0000_t32" style="position:absolute;margin-left:184.85pt;margin-top:21.65pt;width:29.3pt;height:0;z-index:251638784" o:connectortype="straight" strokeweight="1.5pt"/>
        </w:pict>
      </w:r>
      <w:r>
        <w:rPr>
          <w:noProof/>
        </w:rPr>
        <w:pict w14:anchorId="7033AE62">
          <v:rect id="_x0000_s7154" style="position:absolute;margin-left:28.45pt;margin-top:11.8pt;width:154.4pt;height:23.25pt;z-index:251702272;mso-wrap-edited:f" filled="f" stroked="f" strokeweight="1.5pt">
            <v:textbox style="mso-next-textbox:#_x0000_s7154" inset="0,0,0,0">
              <w:txbxContent>
                <w:p w14:paraId="36D0BA56" w14:textId="77777777" w:rsidR="00766D8F" w:rsidRPr="0095095F" w:rsidRDefault="00766D8F" w:rsidP="006A0C22">
                  <w:pPr>
                    <w:jc w:val="center"/>
                    <w:rPr>
                      <w:rFonts w:ascii="Arial" w:hAnsi="Arial" w:cs="Arial"/>
                      <w:sz w:val="16"/>
                      <w:szCs w:val="14"/>
                    </w:rPr>
                  </w:pPr>
                  <w:r w:rsidRPr="00C65CE5">
                    <w:rPr>
                      <w:rFonts w:ascii="Arial" w:hAnsi="Arial" w:cs="Arial"/>
                      <w:sz w:val="16"/>
                      <w:szCs w:val="14"/>
                    </w:rPr>
                    <w:t>Successful connection?</w:t>
                  </w:r>
                </w:p>
                <w:p w14:paraId="00893383" w14:textId="222E8318" w:rsidR="00766D8F" w:rsidRPr="007F32DF" w:rsidRDefault="00766D8F" w:rsidP="00FB504C">
                  <w:pPr>
                    <w:spacing w:line="0" w:lineRule="atLeast"/>
                    <w:jc w:val="center"/>
                    <w:rPr>
                      <w:sz w:val="18"/>
                      <w:szCs w:val="18"/>
                    </w:rPr>
                  </w:pPr>
                </w:p>
              </w:txbxContent>
            </v:textbox>
          </v:rect>
        </w:pict>
      </w:r>
      <w:r>
        <w:rPr>
          <w:noProof/>
        </w:rPr>
        <w:pict w14:anchorId="69510D62">
          <v:shape id="_x0000_s6267" type="#_x0000_t202" style="position:absolute;margin-left:186.35pt;margin-top:4.05pt;width:21pt;height:13.5pt;z-index:251636736;mso-wrap-edited:f" wrapcoords="0 0 21600 0 21600 21600 0 21600 0 0" filled="f" stroked="f">
            <v:textbox style="mso-next-textbox:#_x0000_s6267" inset="0,0,0,0">
              <w:txbxContent>
                <w:p w14:paraId="53C13046" w14:textId="77777777" w:rsidR="00766D8F" w:rsidRPr="000C72F6" w:rsidRDefault="00766D8F" w:rsidP="007942CB">
                  <w:pPr>
                    <w:jc w:val="left"/>
                    <w:rPr>
                      <w:rFonts w:ascii="Arial" w:hAnsi="Arial" w:cs="Arial"/>
                      <w:sz w:val="18"/>
                      <w:szCs w:val="18"/>
                    </w:rPr>
                  </w:pPr>
                  <w:r w:rsidRPr="000C72F6">
                    <w:rPr>
                      <w:rFonts w:ascii="Arial" w:hAnsi="Arial" w:cs="Arial"/>
                      <w:sz w:val="18"/>
                      <w:szCs w:val="18"/>
                    </w:rPr>
                    <w:t>Yes</w:t>
                  </w:r>
                </w:p>
              </w:txbxContent>
            </v:textbox>
          </v:shape>
        </w:pict>
      </w:r>
      <w:r>
        <w:rPr>
          <w:noProof/>
        </w:rPr>
        <w:pict w14:anchorId="1CCB60FE">
          <v:line id="_x0000_s6272" style="position:absolute;flip:x;z-index:251641856;mso-wrap-edited:f" from="104.2pt,38.9pt" to="104.2pt,56.5pt" wrapcoords="0 0 0 11520 0 17280 0 21240 0 21240 0 21240 0 21240 0 17280 0 11520 0 0 0 0" strokeweight="1.5pt">
            <v:stroke endarrow="block"/>
          </v:line>
        </w:pict>
      </w:r>
    </w:p>
    <w:p w14:paraId="279048E2" w14:textId="66178F71" w:rsidR="007F32DF" w:rsidRDefault="004C7864" w:rsidP="00476970">
      <w:pPr>
        <w:jc w:val="left"/>
      </w:pPr>
      <w:r>
        <w:rPr>
          <w:noProof/>
        </w:rPr>
        <w:pict w14:anchorId="1C886F8C">
          <v:line id="_x0000_s6284" style="position:absolute;z-index:251650048;mso-wrap-edited:f" from="212.65pt,2.1pt" to="214.15pt,141.65pt" strokeweight="1.5pt"/>
        </w:pict>
      </w:r>
    </w:p>
    <w:p w14:paraId="6548C9E9" w14:textId="77E70BA6" w:rsidR="007F32DF" w:rsidRDefault="004C7864" w:rsidP="00476970">
      <w:pPr>
        <w:jc w:val="left"/>
      </w:pPr>
      <w:r>
        <w:rPr>
          <w:noProof/>
        </w:rPr>
        <w:pict w14:anchorId="49FD7DAE">
          <v:shape id="_x0000_s6268" type="#_x0000_t202" style="position:absolute;margin-left:76.85pt;margin-top:3.25pt;width:21pt;height:13.5pt;z-index:251637760;mso-wrap-edited:f" wrapcoords="0 0 21600 0 21600 21600 0 21600 0 0" filled="f" stroked="f">
            <v:textbox style="mso-next-textbox:#_x0000_s6268" inset="0,0,0,0">
              <w:txbxContent>
                <w:p w14:paraId="1D5B0B13" w14:textId="77777777" w:rsidR="00766D8F" w:rsidRPr="000C72F6" w:rsidRDefault="00766D8F" w:rsidP="00931364">
                  <w:pPr>
                    <w:jc w:val="right"/>
                    <w:rPr>
                      <w:rFonts w:ascii="Arial" w:hAnsi="Arial" w:cs="Arial"/>
                      <w:sz w:val="18"/>
                      <w:szCs w:val="18"/>
                    </w:rPr>
                  </w:pPr>
                  <w:r>
                    <w:rPr>
                      <w:rFonts w:ascii="Arial" w:hAnsi="Arial" w:cs="Arial"/>
                      <w:sz w:val="18"/>
                      <w:szCs w:val="18"/>
                    </w:rPr>
                    <w:t>No</w:t>
                  </w:r>
                </w:p>
              </w:txbxContent>
            </v:textbox>
          </v:shape>
        </w:pict>
      </w:r>
    </w:p>
    <w:p w14:paraId="3476D83F" w14:textId="52338E23" w:rsidR="007F32DF" w:rsidRDefault="004C7864" w:rsidP="00476970">
      <w:pPr>
        <w:jc w:val="left"/>
      </w:pPr>
      <w:r>
        <w:rPr>
          <w:noProof/>
        </w:rPr>
        <w:pict w14:anchorId="2B9CCF76">
          <v:rect id="_x0000_s6273" style="position:absolute;margin-left:-1.4pt;margin-top:3.5pt;width:209.5pt;height:45.9pt;z-index:251642880;mso-wrap-edited:f" wrapcoords="-131 -635 -131 21600 21731 21600 21731 -635 -131 -635" strokeweight="1.5pt">
            <v:textbox style="mso-next-textbox:#_x0000_s6273" inset="0,,0">
              <w:txbxContent>
                <w:p w14:paraId="220BB57B" w14:textId="77777777" w:rsidR="00766D8F" w:rsidRPr="00907F85" w:rsidRDefault="00766D8F" w:rsidP="001F5D7E">
                  <w:pPr>
                    <w:spacing w:line="0" w:lineRule="atLeast"/>
                    <w:jc w:val="left"/>
                    <w:rPr>
                      <w:rFonts w:ascii="Arial" w:hAnsi="Arial" w:cs="Arial"/>
                      <w:color w:val="000000"/>
                      <w:sz w:val="16"/>
                      <w:szCs w:val="16"/>
                    </w:rPr>
                  </w:pPr>
                  <w:r w:rsidRPr="00907F85">
                    <w:rPr>
                      <w:rFonts w:ascii="Arial" w:hAnsi="Arial" w:cs="Arial"/>
                      <w:color w:val="000000"/>
                      <w:sz w:val="16"/>
                      <w:szCs w:val="16"/>
                    </w:rPr>
                    <w:t>Check the following:</w:t>
                  </w:r>
                </w:p>
                <w:p w14:paraId="363DFA2A" w14:textId="77777777" w:rsidR="00766D8F" w:rsidRPr="00907F85" w:rsidRDefault="00766D8F" w:rsidP="001F5D7E">
                  <w:pPr>
                    <w:spacing w:line="0" w:lineRule="atLeast"/>
                    <w:jc w:val="left"/>
                    <w:rPr>
                      <w:rFonts w:ascii="Arial" w:hAnsi="Arial" w:cs="Arial"/>
                      <w:color w:val="000000"/>
                      <w:sz w:val="16"/>
                      <w:szCs w:val="16"/>
                    </w:rPr>
                  </w:pPr>
                  <w:r w:rsidRPr="00907F85">
                    <w:rPr>
                      <w:rFonts w:ascii="Arial" w:hAnsi="Arial" w:cs="Arial"/>
                      <w:color w:val="000000"/>
                      <w:sz w:val="16"/>
                      <w:szCs w:val="16"/>
                    </w:rPr>
                    <w:t xml:space="preserve"> </w:t>
                  </w:r>
                  <w:r w:rsidRPr="00907F85">
                    <w:rPr>
                      <w:rFonts w:ascii="Arial" w:hAnsi="Arial" w:cs="Arial" w:hint="eastAsia"/>
                      <w:color w:val="000000"/>
                      <w:sz w:val="16"/>
                      <w:szCs w:val="16"/>
                    </w:rPr>
                    <w:t>- Is setting of [CONNECTION URL]</w:t>
                  </w:r>
                  <w:r w:rsidRPr="00907F85">
                    <w:rPr>
                      <w:rFonts w:ascii="Arial" w:hAnsi="Arial" w:cs="Arial"/>
                      <w:color w:val="000000"/>
                      <w:sz w:val="16"/>
                      <w:szCs w:val="16"/>
                    </w:rPr>
                    <w:t xml:space="preserve"> correct</w:t>
                  </w:r>
                  <w:r w:rsidRPr="00907F85">
                    <w:rPr>
                      <w:rFonts w:ascii="Arial" w:hAnsi="Arial" w:cs="Arial" w:hint="eastAsia"/>
                      <w:color w:val="000000"/>
                      <w:sz w:val="16"/>
                      <w:szCs w:val="16"/>
                    </w:rPr>
                    <w:t>?</w:t>
                  </w:r>
                </w:p>
                <w:p w14:paraId="02B2E5DE" w14:textId="77777777" w:rsidR="00766D8F" w:rsidRPr="00907F85" w:rsidRDefault="00766D8F" w:rsidP="001F5D7E">
                  <w:pPr>
                    <w:spacing w:line="0" w:lineRule="atLeast"/>
                    <w:jc w:val="left"/>
                    <w:rPr>
                      <w:rFonts w:ascii="Arial" w:hAnsi="Arial" w:cs="Arial"/>
                      <w:color w:val="000000"/>
                      <w:sz w:val="16"/>
                      <w:szCs w:val="16"/>
                    </w:rPr>
                  </w:pPr>
                  <w:r w:rsidRPr="00907F85">
                    <w:rPr>
                      <w:rFonts w:ascii="Arial" w:hAnsi="Arial" w:cs="Arial"/>
                      <w:color w:val="000000"/>
                      <w:sz w:val="16"/>
                      <w:szCs w:val="16"/>
                    </w:rPr>
                    <w:t xml:space="preserve"> - Is there any network failure?</w:t>
                  </w:r>
                </w:p>
                <w:p w14:paraId="118491DC" w14:textId="3DAE217A" w:rsidR="00766D8F" w:rsidRPr="00931364" w:rsidRDefault="00766D8F" w:rsidP="00931364">
                  <w:pPr>
                    <w:spacing w:line="0" w:lineRule="atLeast"/>
                    <w:jc w:val="left"/>
                    <w:rPr>
                      <w:color w:val="000000"/>
                      <w:sz w:val="18"/>
                      <w:szCs w:val="18"/>
                    </w:rPr>
                  </w:pPr>
                  <w:r w:rsidRPr="00907F85">
                    <w:rPr>
                      <w:rFonts w:ascii="Arial" w:hAnsi="Arial" w:cs="Arial"/>
                      <w:color w:val="000000"/>
                      <w:sz w:val="16"/>
                      <w:szCs w:val="16"/>
                    </w:rPr>
                    <w:t xml:space="preserve"> - Has a failure occurred in the Active Directory server?</w:t>
                  </w:r>
                </w:p>
              </w:txbxContent>
            </v:textbox>
          </v:rect>
        </w:pict>
      </w:r>
    </w:p>
    <w:p w14:paraId="4E52B23E" w14:textId="04F00330" w:rsidR="007F32DF" w:rsidRDefault="004C7864" w:rsidP="00476970">
      <w:pPr>
        <w:jc w:val="left"/>
      </w:pPr>
      <w:r>
        <w:rPr>
          <w:noProof/>
        </w:rPr>
        <w:pict w14:anchorId="7B71F831">
          <v:shape id="_x0000_s6310" type="#_x0000_t32" style="position:absolute;margin-left:362.8pt;margin-top:11.25pt;width:119.05pt;height:0;flip:y;z-index:251676672" o:connectortype="straight" strokeweight="1.5pt"/>
        </w:pict>
      </w:r>
      <w:r>
        <w:rPr>
          <w:noProof/>
        </w:rPr>
        <w:pict w14:anchorId="6E821E7D">
          <v:line id="_x0000_s6311" style="position:absolute;flip:x;z-index:251677696;mso-wrap-edited:f" from="362.9pt,1.4pt" to="362.9pt,21.25pt" wrapcoords="0 0 0 11520 0 17280 0 21240 0 21240 0 21240 0 21240 0 17280 0 11520 0 0 0 0" strokeweight="1.5pt">
            <v:stroke endarrow="block"/>
          </v:line>
        </w:pict>
      </w:r>
    </w:p>
    <w:p w14:paraId="558CC7B1" w14:textId="2ABBA929" w:rsidR="007F32DF" w:rsidRDefault="004C7864" w:rsidP="00476970">
      <w:pPr>
        <w:jc w:val="left"/>
      </w:pPr>
      <w:r>
        <w:rPr>
          <w:noProof/>
        </w:rPr>
        <w:pict w14:anchorId="61949797">
          <v:rect id="_x0000_s6427" style="position:absolute;margin-left:267pt;margin-top:3.8pt;width:193.75pt;height:23.25pt;z-index:251692032;mso-wrap-edited:f" wrapcoords="-131 -635 -131 21600 21731 21600 21731 -635 -131 -635" strokeweight="1.5pt">
            <v:textbox style="mso-next-textbox:#_x0000_s6427" inset="0,,0">
              <w:txbxContent>
                <w:p w14:paraId="55931054" w14:textId="5FFC61E4" w:rsidR="00766D8F" w:rsidRPr="006A0C22" w:rsidRDefault="00766D8F" w:rsidP="002962D3">
                  <w:pPr>
                    <w:spacing w:line="0" w:lineRule="atLeast"/>
                    <w:jc w:val="center"/>
                    <w:rPr>
                      <w:rFonts w:ascii="Arial" w:hAnsi="Arial" w:cs="Arial"/>
                      <w:sz w:val="16"/>
                      <w:szCs w:val="16"/>
                    </w:rPr>
                  </w:pPr>
                  <w:r w:rsidRPr="00907F85">
                    <w:rPr>
                      <w:rFonts w:ascii="Arial" w:hAnsi="Arial" w:cs="Arial"/>
                      <w:sz w:val="16"/>
                      <w:szCs w:val="16"/>
                    </w:rPr>
                    <w:t xml:space="preserve">Execute Sync </w:t>
                  </w:r>
                  <w:r>
                    <w:rPr>
                      <w:rFonts w:ascii="Arial" w:hAnsi="Arial" w:cs="Arial"/>
                      <w:sz w:val="16"/>
                      <w:szCs w:val="16"/>
                    </w:rPr>
                    <w:t>Groups</w:t>
                  </w:r>
                  <w:r w:rsidRPr="00907F85">
                    <w:rPr>
                      <w:rFonts w:ascii="Arial" w:hAnsi="Arial" w:cs="Arial"/>
                      <w:sz w:val="16"/>
                      <w:szCs w:val="16"/>
                    </w:rPr>
                    <w:t>.</w:t>
                  </w:r>
                </w:p>
              </w:txbxContent>
            </v:textbox>
          </v:rect>
        </w:pict>
      </w:r>
      <w:r>
        <w:rPr>
          <w:noProof/>
        </w:rPr>
        <w:pict w14:anchorId="6D98CE19">
          <v:line id="_x0000_s6278" style="position:absolute;flip:x;z-index:251643904;mso-wrap-edited:f" from="104.2pt,11.7pt" to="104.2pt,29.3pt" wrapcoords="0 0 0 11520 0 17280 0 21240 0 21240 0 21240 0 21240 0 17280 0 11520 0 0 0 0" strokeweight="1.5pt">
            <v:stroke endarrow="block"/>
          </v:line>
        </w:pict>
      </w:r>
    </w:p>
    <w:p w14:paraId="14D5C2F8" w14:textId="0C2C53E0" w:rsidR="007F32DF" w:rsidRDefault="004C7864" w:rsidP="00476970">
      <w:pPr>
        <w:jc w:val="left"/>
      </w:pPr>
      <w:r>
        <w:rPr>
          <w:noProof/>
        </w:rPr>
        <w:pict w14:anchorId="1A2786AD">
          <v:rect id="_x0000_s6279" style="position:absolute;margin-left:7.1pt;margin-top:10.95pt;width:193.75pt;height:23.25pt;z-index:251644928;mso-wrap-edited:f" wrapcoords="-131 -635 -131 21600 21731 21600 21731 -635 -131 -635" strokeweight="1.5pt">
            <v:textbox style="mso-next-textbox:#_x0000_s6279" inset="0,,0">
              <w:txbxContent>
                <w:p w14:paraId="5691C5CC" w14:textId="6F899C70" w:rsidR="00766D8F" w:rsidRPr="006A0C22" w:rsidRDefault="00766D8F" w:rsidP="00931364">
                  <w:pPr>
                    <w:spacing w:line="0" w:lineRule="atLeast"/>
                    <w:jc w:val="center"/>
                    <w:rPr>
                      <w:rFonts w:ascii="Arial" w:hAnsi="Arial" w:cs="Arial"/>
                      <w:sz w:val="16"/>
                      <w:szCs w:val="16"/>
                    </w:rPr>
                  </w:pPr>
                  <w:r w:rsidRPr="00907F85">
                    <w:rPr>
                      <w:rFonts w:ascii="Arial" w:hAnsi="Arial" w:cs="Arial"/>
                      <w:color w:val="000000"/>
                      <w:sz w:val="16"/>
                      <w:szCs w:val="16"/>
                    </w:rPr>
                    <w:t>Resolve the problem.</w:t>
                  </w:r>
                </w:p>
              </w:txbxContent>
            </v:textbox>
          </v:rect>
        </w:pict>
      </w:r>
    </w:p>
    <w:p w14:paraId="67A56C9F" w14:textId="24992FBA" w:rsidR="007F32DF" w:rsidRDefault="004C7864" w:rsidP="00476970">
      <w:pPr>
        <w:jc w:val="left"/>
      </w:pPr>
      <w:r>
        <w:rPr>
          <w:noProof/>
        </w:rPr>
        <w:pict w14:anchorId="14EE1666">
          <v:line id="_x0000_s6280" style="position:absolute;flip:x;z-index:251645952;mso-wrap-edited:f" from="105.35pt,17.6pt" to="105.35pt,27.1pt" strokeweight="1.5pt"/>
        </w:pict>
      </w:r>
    </w:p>
    <w:p w14:paraId="5045095F" w14:textId="0B9CE51A" w:rsidR="007F32DF" w:rsidRDefault="004C7864" w:rsidP="00476970">
      <w:pPr>
        <w:jc w:val="left"/>
      </w:pPr>
      <w:r>
        <w:rPr>
          <w:noProof/>
        </w:rPr>
        <w:pict w14:anchorId="5CE8A29C">
          <v:shape id="_x0000_s6290" type="#_x0000_t202" style="position:absolute;margin-left:187.85pt;margin-top:71.65pt;width:21pt;height:13.5pt;z-index:251656192;mso-wrap-edited:f" wrapcoords="0 0 21600 0 21600 21600 0 21600 0 0" filled="f" stroked="f">
            <v:textbox style="mso-next-textbox:#_x0000_s6290" inset="0,0,0,0">
              <w:txbxContent>
                <w:p w14:paraId="3EEF6B1E" w14:textId="77777777" w:rsidR="00766D8F" w:rsidRPr="000C72F6" w:rsidRDefault="00766D8F" w:rsidP="00931364">
                  <w:pPr>
                    <w:jc w:val="left"/>
                    <w:rPr>
                      <w:rFonts w:ascii="Arial" w:hAnsi="Arial" w:cs="Arial"/>
                      <w:sz w:val="18"/>
                      <w:szCs w:val="18"/>
                    </w:rPr>
                  </w:pPr>
                  <w:r w:rsidRPr="000C72F6">
                    <w:rPr>
                      <w:rFonts w:ascii="Arial" w:hAnsi="Arial" w:cs="Arial"/>
                      <w:sz w:val="18"/>
                      <w:szCs w:val="18"/>
                    </w:rPr>
                    <w:t>Yes</w:t>
                  </w:r>
                </w:p>
              </w:txbxContent>
            </v:textbox>
          </v:shape>
        </w:pict>
      </w:r>
      <w:r>
        <w:rPr>
          <w:noProof/>
        </w:rPr>
        <w:pict w14:anchorId="63B32EA9">
          <v:line id="_x0000_s6288" style="position:absolute;flip:x;z-index:251654144;mso-wrap-edited:f" from="105.7pt,56.25pt" to="105.7pt,73.85pt" wrapcoords="0 0 0 11520 0 17280 0 21240 0 21240 0 21240 0 21240 0 17280 0 11520 0 0 0 0" strokeweight="1.5pt">
            <v:stroke endarrow="block"/>
          </v:line>
        </w:pict>
      </w:r>
      <w:r>
        <w:rPr>
          <w:noProof/>
        </w:rPr>
        <w:pict w14:anchorId="6C11F597">
          <v:shape id="_x0000_s6289" type="#_x0000_t110" style="position:absolute;margin-left:26.6pt;margin-top:71.65pt;width:157.25pt;height:35.15pt;z-index:251655168;mso-wrap-edited:f" wrapcoords="10549 -309 628 9566 -377 10800 -126 11417 10549 21909 11051 21909 21223 12034 21977 10800 21098 9566 11051 -309 10549 -309" strokeweight="1.5pt">
            <v:textbox style="mso-next-textbox:#_x0000_s6289" inset="0,0,0,0">
              <w:txbxContent>
                <w:p w14:paraId="048B9ED2" w14:textId="76C3A69D" w:rsidR="00766D8F" w:rsidRPr="007942CB" w:rsidRDefault="00766D8F" w:rsidP="00931364">
                  <w:pPr>
                    <w:jc w:val="center"/>
                    <w:rPr>
                      <w:color w:val="000000"/>
                      <w:sz w:val="18"/>
                      <w:szCs w:val="18"/>
                    </w:rPr>
                  </w:pPr>
                </w:p>
              </w:txbxContent>
            </v:textbox>
          </v:shape>
        </w:pict>
      </w:r>
      <w:r>
        <w:rPr>
          <w:noProof/>
        </w:rPr>
        <w:pict w14:anchorId="2E8D2D52">
          <v:shape id="_x0000_s6299" type="#_x0000_t32" style="position:absolute;margin-left:-13.9pt;margin-top:89.25pt;width:38.3pt;height:.05pt;z-index:251665408" o:connectortype="straight" strokeweight="1.5pt">
            <v:stroke endarrow="block"/>
          </v:shape>
        </w:pict>
      </w:r>
      <w:r>
        <w:rPr>
          <w:noProof/>
        </w:rPr>
        <w:pict w14:anchorId="79107DF9">
          <v:shape id="_x0000_s6292" type="#_x0000_t32" style="position:absolute;margin-left:186.35pt;margin-top:89.25pt;width:50.3pt;height:0;z-index:251658240" o:connectortype="straight" strokeweight="1.5pt"/>
        </w:pict>
      </w:r>
      <w:r>
        <w:rPr>
          <w:noProof/>
        </w:rPr>
        <w:pict w14:anchorId="08BDBBD6">
          <v:line id="_x0000_s6293" style="position:absolute;flip:x;z-index:251659264;mso-wrap-edited:f" from="105.7pt,106.5pt" to="105.7pt,124.1pt" wrapcoords="0 0 0 11520 0 17280 0 21240 0 21240 0 21240 0 21240 0 17280 0 11520 0 0 0 0" strokeweight="1.5pt">
            <v:stroke endarrow="block"/>
          </v:line>
        </w:pict>
      </w:r>
      <w:r>
        <w:rPr>
          <w:noProof/>
        </w:rPr>
        <w:pict w14:anchorId="79665C68">
          <v:line id="_x0000_s6286" style="position:absolute;flip:x;z-index:251652096;mso-wrap-edited:f" from="104.95pt,13.55pt" to="105.35pt,25.85pt" wrapcoords="0 0 0 11520 0 17280 0 21240 0 21240 0 21240 0 21240 0 17280 0 11520 0 0 0 0" strokeweight="1.5pt">
            <v:stroke endarrow="block"/>
          </v:line>
        </w:pict>
      </w:r>
      <w:r>
        <w:rPr>
          <w:noProof/>
        </w:rPr>
        <w:pict w14:anchorId="66F3FF82">
          <v:shape id="_x0000_s6285" type="#_x0000_t32" style="position:absolute;margin-left:106.1pt;margin-top:14.6pt;width:108.05pt;height:0;z-index:251651072" o:connectortype="straight" strokeweight="1.5pt"/>
        </w:pict>
      </w:r>
      <w:r>
        <w:rPr>
          <w:noProof/>
        </w:rPr>
        <w:pict w14:anchorId="00D74116">
          <v:shape id="_x0000_s6291" type="#_x0000_t202" style="position:absolute;margin-left:78.35pt;margin-top:106.15pt;width:21pt;height:13.5pt;z-index:251657216;mso-wrap-edited:f" wrapcoords="0 0 21600 0 21600 21600 0 21600 0 0" filled="f" stroked="f">
            <v:textbox style="mso-next-textbox:#_x0000_s6291" inset="0,0,0,0">
              <w:txbxContent>
                <w:p w14:paraId="5CB50FBD" w14:textId="77777777" w:rsidR="00766D8F" w:rsidRPr="000C72F6" w:rsidRDefault="00766D8F" w:rsidP="00931364">
                  <w:pPr>
                    <w:jc w:val="right"/>
                    <w:rPr>
                      <w:rFonts w:ascii="Arial" w:hAnsi="Arial" w:cs="Arial"/>
                      <w:sz w:val="18"/>
                      <w:szCs w:val="18"/>
                    </w:rPr>
                  </w:pPr>
                  <w:r>
                    <w:rPr>
                      <w:rFonts w:ascii="Arial" w:hAnsi="Arial" w:cs="Arial"/>
                      <w:sz w:val="18"/>
                      <w:szCs w:val="18"/>
                    </w:rPr>
                    <w:t>No</w:t>
                  </w:r>
                </w:p>
              </w:txbxContent>
            </v:textbox>
          </v:shape>
        </w:pict>
      </w:r>
      <w:r>
        <w:rPr>
          <w:noProof/>
        </w:rPr>
        <w:pict w14:anchorId="0CDDF9EF">
          <v:shape id="_x0000_s6283" type="#_x0000_t32" style="position:absolute;margin-left:-15.4pt;margin-top:9.1pt;width:120.35pt;height:0;z-index:251649024" o:connectortype="straight" strokeweight="1.5pt"/>
        </w:pict>
      </w:r>
    </w:p>
    <w:p w14:paraId="038553C9" w14:textId="202BEA9D" w:rsidR="00FE2719" w:rsidRDefault="004C7864" w:rsidP="00476970">
      <w:pPr>
        <w:jc w:val="left"/>
      </w:pPr>
      <w:r>
        <w:rPr>
          <w:noProof/>
        </w:rPr>
        <w:pict w14:anchorId="399E16A3">
          <v:rect id="_x0000_s6287" style="position:absolute;margin-left:.85pt;margin-top:7.5pt;width:209.5pt;height:30.75pt;z-index:251653120;mso-wrap-edited:f" wrapcoords="-131 -635 -131 21600 21731 21600 21731 -635 -131 -635" strokeweight="1.5pt">
            <v:textbox style="mso-next-textbox:#_x0000_s6287" inset="0,,0">
              <w:txbxContent>
                <w:p w14:paraId="0024EC47" w14:textId="7C3F60ED" w:rsidR="00766D8F" w:rsidRPr="006A0C22" w:rsidRDefault="00766D8F" w:rsidP="006A0C22">
                  <w:pPr>
                    <w:spacing w:line="0" w:lineRule="atLeast"/>
                    <w:jc w:val="center"/>
                    <w:rPr>
                      <w:rFonts w:ascii="Arial" w:hAnsi="Arial" w:cs="Arial"/>
                      <w:color w:val="000000"/>
                      <w:sz w:val="16"/>
                      <w:szCs w:val="16"/>
                    </w:rPr>
                  </w:pPr>
                  <w:r w:rsidRPr="00907F85">
                    <w:rPr>
                      <w:rFonts w:ascii="Arial" w:hAnsi="Arial" w:cs="Arial"/>
                      <w:color w:val="000000"/>
                      <w:sz w:val="16"/>
                      <w:szCs w:val="16"/>
                    </w:rPr>
                    <w:t xml:space="preserve">After entering the Bind user password, press the </w:t>
                  </w:r>
                  <w:r w:rsidRPr="00907F85">
                    <w:rPr>
                      <w:rFonts w:ascii="Arial" w:hAnsi="Arial" w:cs="Arial"/>
                      <w:b/>
                      <w:bCs/>
                      <w:color w:val="000000"/>
                      <w:sz w:val="16"/>
                      <w:szCs w:val="16"/>
                    </w:rPr>
                    <w:t>Test authentication</w:t>
                  </w:r>
                  <w:r w:rsidRPr="00907F85">
                    <w:rPr>
                      <w:rFonts w:ascii="Arial" w:hAnsi="Arial" w:cs="Arial"/>
                      <w:color w:val="000000"/>
                      <w:sz w:val="16"/>
                      <w:szCs w:val="16"/>
                    </w:rPr>
                    <w:t xml:space="preserve"> button and confirm the authentication.</w:t>
                  </w:r>
                </w:p>
              </w:txbxContent>
            </v:textbox>
          </v:rect>
        </w:pict>
      </w:r>
    </w:p>
    <w:p w14:paraId="2CEC0A6E" w14:textId="229969A1" w:rsidR="007F32DF" w:rsidRDefault="007F32DF" w:rsidP="00476970">
      <w:pPr>
        <w:jc w:val="left"/>
      </w:pPr>
    </w:p>
    <w:p w14:paraId="7658F194" w14:textId="2251EB7E" w:rsidR="007F32DF" w:rsidRDefault="007F32DF" w:rsidP="00476970">
      <w:pPr>
        <w:jc w:val="left"/>
      </w:pPr>
    </w:p>
    <w:p w14:paraId="4D38AFE1" w14:textId="18CF2866" w:rsidR="007F32DF" w:rsidRDefault="004C7864" w:rsidP="00476970">
      <w:pPr>
        <w:jc w:val="left"/>
      </w:pPr>
      <w:r>
        <w:rPr>
          <w:noProof/>
        </w:rPr>
        <w:pict w14:anchorId="3ACA061D">
          <v:line id="_x0000_s6298" style="position:absolute;z-index:251664384;mso-wrap-edited:f" from="-16.9pt,16.45pt" to="-16.15pt,130.35pt" strokeweight="1.5pt"/>
        </w:pict>
      </w:r>
      <w:r>
        <w:rPr>
          <w:noProof/>
        </w:rPr>
        <w:pict w14:anchorId="02AF4271">
          <v:rect id="_x0000_s7156" style="position:absolute;margin-left:28.45pt;margin-top:11.75pt;width:154.4pt;height:17.55pt;z-index:251703296;mso-wrap-edited:f" filled="f" stroked="f" strokeweight="1.5pt">
            <v:textbox style="mso-next-textbox:#_x0000_s7156" inset="0,0,0,0">
              <w:txbxContent>
                <w:p w14:paraId="1BED748C" w14:textId="137A6DDA" w:rsidR="00766D8F" w:rsidRPr="007F32DF" w:rsidRDefault="00766D8F" w:rsidP="00FB504C">
                  <w:pPr>
                    <w:spacing w:line="0" w:lineRule="atLeast"/>
                    <w:jc w:val="center"/>
                    <w:rPr>
                      <w:sz w:val="18"/>
                      <w:szCs w:val="18"/>
                    </w:rPr>
                  </w:pPr>
                  <w:r w:rsidRPr="00907F85">
                    <w:rPr>
                      <w:rFonts w:ascii="Arial" w:hAnsi="Arial" w:cs="Arial"/>
                      <w:color w:val="000000"/>
                      <w:sz w:val="16"/>
                      <w:szCs w:val="16"/>
                    </w:rPr>
                    <w:t>Authentication successful?</w:t>
                  </w:r>
                </w:p>
              </w:txbxContent>
            </v:textbox>
          </v:rect>
        </w:pict>
      </w:r>
    </w:p>
    <w:p w14:paraId="12C020FC" w14:textId="619FE436" w:rsidR="007F32DF" w:rsidRDefault="007F32DF" w:rsidP="00476970">
      <w:pPr>
        <w:jc w:val="left"/>
      </w:pPr>
    </w:p>
    <w:p w14:paraId="6FBE19A4" w14:textId="7F14C63B" w:rsidR="007F32DF" w:rsidRDefault="004C7864" w:rsidP="00476970">
      <w:pPr>
        <w:jc w:val="left"/>
      </w:pPr>
      <w:r>
        <w:rPr>
          <w:noProof/>
        </w:rPr>
        <w:pict w14:anchorId="080786CA">
          <v:rect id="_x0000_s6294" style="position:absolute;margin-left:-4.95pt;margin-top:15pt;width:219pt;height:36pt;z-index:251660288;mso-wrap-edited:f" wrapcoords="-131 -635 -131 21600 21731 21600 21731 -635 -131 -635" strokeweight="1.5pt">
            <v:textbox style="mso-next-textbox:#_x0000_s6294" inset="0,,0">
              <w:txbxContent>
                <w:p w14:paraId="52804F6A" w14:textId="77777777" w:rsidR="00766D8F" w:rsidRPr="00907F85" w:rsidRDefault="00766D8F" w:rsidP="008663BA">
                  <w:pPr>
                    <w:spacing w:line="0" w:lineRule="atLeast"/>
                    <w:rPr>
                      <w:rFonts w:ascii="Arial" w:hAnsi="Arial" w:cs="Arial"/>
                      <w:color w:val="000000"/>
                      <w:sz w:val="16"/>
                      <w:szCs w:val="16"/>
                    </w:rPr>
                  </w:pPr>
                  <w:r w:rsidRPr="00907F85">
                    <w:rPr>
                      <w:rFonts w:ascii="Arial" w:hAnsi="Arial" w:cs="Arial"/>
                      <w:color w:val="000000"/>
                      <w:sz w:val="16"/>
                      <w:szCs w:val="16"/>
                    </w:rPr>
                    <w:t>Check for the following problems</w:t>
                  </w:r>
                  <w:r>
                    <w:rPr>
                      <w:rFonts w:ascii="Arial" w:hAnsi="Arial" w:cs="Arial"/>
                      <w:color w:val="000000"/>
                      <w:sz w:val="16"/>
                      <w:szCs w:val="16"/>
                    </w:rPr>
                    <w:t>.</w:t>
                  </w:r>
                  <w:r w:rsidRPr="00907F85">
                    <w:rPr>
                      <w:rFonts w:ascii="Arial" w:hAnsi="Arial" w:cs="Arial"/>
                      <w:color w:val="000000"/>
                      <w:sz w:val="16"/>
                      <w:szCs w:val="16"/>
                      <w:vertAlign w:val="superscript"/>
                    </w:rPr>
                    <w:t>#1</w:t>
                  </w:r>
                </w:p>
                <w:p w14:paraId="1F7372A5" w14:textId="77777777" w:rsidR="00766D8F" w:rsidRPr="00907F85" w:rsidRDefault="00766D8F" w:rsidP="008663BA">
                  <w:pPr>
                    <w:spacing w:line="0" w:lineRule="atLeast"/>
                    <w:rPr>
                      <w:rFonts w:ascii="Arial" w:hAnsi="Arial" w:cs="Arial"/>
                      <w:color w:val="000000"/>
                      <w:sz w:val="16"/>
                      <w:szCs w:val="16"/>
                    </w:rPr>
                  </w:pPr>
                  <w:r w:rsidRPr="00907F85">
                    <w:rPr>
                      <w:rFonts w:ascii="Arial" w:hAnsi="Arial" w:cs="Arial"/>
                      <w:color w:val="000000"/>
                      <w:sz w:val="16"/>
                      <w:szCs w:val="16"/>
                    </w:rPr>
                    <w:t xml:space="preserve"> - Is the setting for BIND UESR DN correct?</w:t>
                  </w:r>
                </w:p>
                <w:p w14:paraId="0CA061B9" w14:textId="1674138D" w:rsidR="00766D8F" w:rsidRPr="00931364" w:rsidRDefault="00766D8F" w:rsidP="00931364">
                  <w:pPr>
                    <w:spacing w:line="0" w:lineRule="atLeast"/>
                    <w:rPr>
                      <w:color w:val="000000"/>
                      <w:sz w:val="18"/>
                      <w:szCs w:val="18"/>
                    </w:rPr>
                  </w:pPr>
                  <w:r w:rsidRPr="00907F85">
                    <w:rPr>
                      <w:rFonts w:ascii="Arial" w:hAnsi="Arial" w:cs="Arial"/>
                      <w:color w:val="000000"/>
                      <w:sz w:val="16"/>
                      <w:szCs w:val="16"/>
                    </w:rPr>
                    <w:t xml:space="preserve"> - </w:t>
                  </w:r>
                  <w:r w:rsidRPr="00907F85">
                    <w:rPr>
                      <w:rFonts w:ascii="Arial" w:hAnsi="Arial" w:cs="Arial" w:hint="eastAsia"/>
                      <w:color w:val="000000"/>
                      <w:sz w:val="16"/>
                      <w:szCs w:val="16"/>
                    </w:rPr>
                    <w:t>Is the</w:t>
                  </w:r>
                  <w:r w:rsidRPr="00907F85">
                    <w:rPr>
                      <w:rFonts w:ascii="Arial" w:hAnsi="Arial" w:cs="Arial"/>
                      <w:color w:val="000000"/>
                      <w:sz w:val="16"/>
                      <w:szCs w:val="16"/>
                    </w:rPr>
                    <w:t xml:space="preserve"> setting for </w:t>
                  </w:r>
                  <w:r w:rsidRPr="00907F85">
                    <w:rPr>
                      <w:rFonts w:ascii="Arial" w:hAnsi="Arial" w:cs="Arial" w:hint="eastAsia"/>
                      <w:color w:val="000000"/>
                      <w:sz w:val="16"/>
                      <w:szCs w:val="16"/>
                    </w:rPr>
                    <w:t>BIND USER PASSWORD</w:t>
                  </w:r>
                  <w:r w:rsidRPr="00907F85">
                    <w:rPr>
                      <w:rFonts w:ascii="Arial" w:hAnsi="Arial" w:cs="Arial"/>
                      <w:color w:val="000000"/>
                      <w:sz w:val="16"/>
                      <w:szCs w:val="16"/>
                    </w:rPr>
                    <w:t xml:space="preserve"> correct</w:t>
                  </w:r>
                  <w:r w:rsidRPr="00907F85">
                    <w:rPr>
                      <w:rFonts w:ascii="Arial" w:hAnsi="Arial" w:cs="Arial" w:hint="eastAsia"/>
                      <w:color w:val="000000"/>
                      <w:sz w:val="16"/>
                      <w:szCs w:val="16"/>
                    </w:rPr>
                    <w:t>?</w:t>
                  </w:r>
                </w:p>
              </w:txbxContent>
            </v:textbox>
          </v:rect>
        </w:pict>
      </w:r>
    </w:p>
    <w:p w14:paraId="6AEAAE53" w14:textId="1C8DA6A2" w:rsidR="007F32DF" w:rsidRDefault="004C7864" w:rsidP="00476970">
      <w:pPr>
        <w:jc w:val="left"/>
      </w:pPr>
      <w:r>
        <w:rPr>
          <w:noProof/>
        </w:rPr>
        <w:pict w14:anchorId="609CDE52">
          <v:rect id="_x0000_s6428" style="position:absolute;margin-left:267pt;margin-top:17.95pt;width:193.75pt;height:23.25pt;z-index:251693056;mso-wrap-edited:f" wrapcoords="-131 -635 -131 21600 21731 21600 21731 -635 -131 -635" strokeweight="1.5pt">
            <v:textbox style="mso-next-textbox:#_x0000_s6428" inset="0,,0">
              <w:txbxContent>
                <w:p w14:paraId="11A26DF2" w14:textId="77777777" w:rsidR="00766D8F" w:rsidRPr="007F32DF" w:rsidRDefault="00766D8F" w:rsidP="007A245A">
                  <w:pPr>
                    <w:spacing w:line="0" w:lineRule="atLeast"/>
                    <w:jc w:val="center"/>
                    <w:rPr>
                      <w:sz w:val="18"/>
                      <w:szCs w:val="18"/>
                    </w:rPr>
                  </w:pPr>
                  <w:r>
                    <w:rPr>
                      <w:rFonts w:hint="eastAsia"/>
                      <w:color w:val="000000"/>
                      <w:sz w:val="18"/>
                      <w:szCs w:val="18"/>
                    </w:rPr>
                    <w:t>END</w:t>
                  </w:r>
                </w:p>
              </w:txbxContent>
            </v:textbox>
          </v:rect>
        </w:pict>
      </w:r>
    </w:p>
    <w:p w14:paraId="482E88D5" w14:textId="02B90749" w:rsidR="007F32DF" w:rsidRDefault="004C7864" w:rsidP="00476970">
      <w:pPr>
        <w:jc w:val="left"/>
      </w:pPr>
      <w:r>
        <w:rPr>
          <w:noProof/>
        </w:rPr>
        <w:pict w14:anchorId="23CA9A46">
          <v:line id="_x0000_s6295" style="position:absolute;flip:x;z-index:251661312;mso-wrap-edited:f" from="105.7pt,11.9pt" to="105.7pt,29.5pt" wrapcoords="0 0 0 11520 0 17280 0 21240 0 21240 0 21240 0 21240 0 17280 0 11520 0 0 0 0" strokeweight="1.5pt">
            <v:stroke endarrow="block"/>
          </v:line>
        </w:pict>
      </w:r>
    </w:p>
    <w:p w14:paraId="3C4435C3" w14:textId="59148181" w:rsidR="007F32DF" w:rsidRDefault="004C7864" w:rsidP="00476970">
      <w:pPr>
        <w:jc w:val="left"/>
      </w:pPr>
      <w:r>
        <w:rPr>
          <w:noProof/>
        </w:rPr>
        <w:pict w14:anchorId="71DBB650">
          <v:rect id="_x0000_s6296" style="position:absolute;margin-left:8.6pt;margin-top:9.65pt;width:193.75pt;height:23.25pt;z-index:251662336;mso-wrap-edited:f" wrapcoords="-131 -635 -131 21600 21731 21600 21731 -635 -131 -635" strokeweight="1.5pt">
            <v:textbox style="mso-next-textbox:#_x0000_s6296" inset="0,,0">
              <w:txbxContent>
                <w:p w14:paraId="2A75A417" w14:textId="7E1EC7C2" w:rsidR="00766D8F" w:rsidRPr="006A0C22" w:rsidRDefault="00766D8F" w:rsidP="00931364">
                  <w:pPr>
                    <w:spacing w:line="0" w:lineRule="atLeast"/>
                    <w:jc w:val="center"/>
                    <w:rPr>
                      <w:rFonts w:ascii="Arial" w:hAnsi="Arial" w:cs="Arial"/>
                      <w:sz w:val="16"/>
                      <w:szCs w:val="16"/>
                    </w:rPr>
                  </w:pPr>
                  <w:r w:rsidRPr="00A930A3">
                    <w:rPr>
                      <w:rFonts w:ascii="Arial" w:hAnsi="Arial" w:cs="Arial"/>
                      <w:color w:val="000000"/>
                      <w:sz w:val="16"/>
                      <w:szCs w:val="16"/>
                    </w:rPr>
                    <w:t>Resolve the problem.</w:t>
                  </w:r>
                </w:p>
              </w:txbxContent>
            </v:textbox>
          </v:rect>
        </w:pict>
      </w:r>
    </w:p>
    <w:p w14:paraId="1FCF4046" w14:textId="11488673" w:rsidR="00931364" w:rsidRDefault="004C7864" w:rsidP="00476970">
      <w:pPr>
        <w:jc w:val="left"/>
      </w:pPr>
      <w:r>
        <w:rPr>
          <w:noProof/>
        </w:rPr>
        <w:pict w14:anchorId="73595A87">
          <v:line id="_x0000_s6297" style="position:absolute;flip:x;z-index:251663360;mso-wrap-edited:f" from="105.5pt,14.9pt" to="105.5pt,23.65pt" strokeweight="1.5pt"/>
        </w:pict>
      </w:r>
      <w:r>
        <w:rPr>
          <w:noProof/>
        </w:rPr>
        <w:pict w14:anchorId="45F2DEA2">
          <v:shape id="_x0000_s6300" type="#_x0000_t32" style="position:absolute;margin-left:-16.05pt;margin-top:22.35pt;width:120.35pt;height:0;z-index:251666432" o:connectortype="straight" strokeweight="1.5pt"/>
        </w:pict>
      </w:r>
    </w:p>
    <w:p w14:paraId="4005C0FD" w14:textId="77777777" w:rsidR="008663BA" w:rsidRDefault="008663BA" w:rsidP="00476970">
      <w:pPr>
        <w:jc w:val="left"/>
      </w:pPr>
    </w:p>
    <w:p w14:paraId="3D1B581B" w14:textId="715C2EAB" w:rsidR="00A50057" w:rsidRPr="006A0C22" w:rsidRDefault="00A50057" w:rsidP="00C647B5">
      <w:pPr>
        <w:jc w:val="center"/>
        <w:rPr>
          <w:b/>
          <w:sz w:val="20"/>
        </w:rPr>
      </w:pPr>
      <w:r w:rsidRPr="006A0C22">
        <w:rPr>
          <w:b/>
          <w:sz w:val="20"/>
        </w:rPr>
        <w:t xml:space="preserve">Figure </w:t>
      </w:r>
      <w:r w:rsidR="00F251D0">
        <w:rPr>
          <w:b/>
          <w:bCs/>
          <w:sz w:val="20"/>
        </w:rPr>
        <w:t>3</w:t>
      </w:r>
      <w:r w:rsidRPr="006A0C22">
        <w:rPr>
          <w:b/>
          <w:bCs/>
          <w:sz w:val="20"/>
        </w:rPr>
        <w:t>-</w:t>
      </w:r>
      <w:r w:rsidRPr="006A0C22">
        <w:rPr>
          <w:b/>
          <w:sz w:val="20"/>
        </w:rPr>
        <w:fldChar w:fldCharType="begin"/>
      </w:r>
      <w:r w:rsidRPr="00C8323D">
        <w:instrText xml:space="preserve"> SEQ </w:instrText>
      </w:r>
      <w:r w:rsidRPr="00C8323D">
        <w:instrText>図</w:instrText>
      </w:r>
      <w:r w:rsidRPr="00C8323D">
        <w:instrText xml:space="preserve"> \* ARABIC \s 1 </w:instrText>
      </w:r>
      <w:r w:rsidRPr="006A0C22">
        <w:rPr>
          <w:b/>
          <w:sz w:val="20"/>
        </w:rPr>
        <w:fldChar w:fldCharType="separate"/>
      </w:r>
      <w:r w:rsidR="00FC26E3">
        <w:rPr>
          <w:noProof/>
        </w:rPr>
        <w:t>2</w:t>
      </w:r>
      <w:r w:rsidRPr="006A0C22">
        <w:rPr>
          <w:b/>
          <w:sz w:val="20"/>
        </w:rPr>
        <w:fldChar w:fldCharType="end"/>
      </w:r>
      <w:r w:rsidRPr="006A0C22">
        <w:rPr>
          <w:b/>
          <w:sz w:val="20"/>
        </w:rPr>
        <w:t xml:space="preserve"> </w:t>
      </w:r>
      <w:r w:rsidR="00A12CCB" w:rsidRPr="009D1AFB">
        <w:rPr>
          <w:rFonts w:ascii="Arial" w:hAnsi="Arial" w:cs="Arial"/>
          <w:b/>
          <w:bCs/>
          <w:sz w:val="20"/>
        </w:rPr>
        <w:t xml:space="preserve">Confirmation </w:t>
      </w:r>
      <w:r w:rsidR="00A12CCB">
        <w:rPr>
          <w:rFonts w:ascii="Arial" w:hAnsi="Arial" w:cs="Arial"/>
          <w:b/>
          <w:bCs/>
          <w:sz w:val="20"/>
        </w:rPr>
        <w:t>method</w:t>
      </w:r>
      <w:r w:rsidR="00A12CCB" w:rsidRPr="009D1AFB">
        <w:rPr>
          <w:rFonts w:ascii="Arial" w:hAnsi="Arial" w:cs="Arial"/>
          <w:b/>
          <w:bCs/>
          <w:sz w:val="20"/>
        </w:rPr>
        <w:t xml:space="preserve"> for group synchronization</w:t>
      </w:r>
    </w:p>
    <w:p w14:paraId="5D0FCCB6" w14:textId="64A977B3" w:rsidR="00FE2719" w:rsidRDefault="007F32DF" w:rsidP="00476970">
      <w:pPr>
        <w:jc w:val="left"/>
      </w:pPr>
      <w:r>
        <w:br w:type="page"/>
      </w:r>
      <w:r w:rsidR="009C527D">
        <w:lastRenderedPageBreak/>
        <w:t xml:space="preserve">#1 </w:t>
      </w:r>
      <w:r w:rsidR="00D86EF7" w:rsidRPr="000A5F44">
        <w:t xml:space="preserve">Refer to #1 in </w:t>
      </w:r>
      <w:r w:rsidR="008F12FF" w:rsidRPr="00F944BA">
        <w:t>"</w:t>
      </w:r>
      <w:r w:rsidR="00F50477" w:rsidRPr="00541E05">
        <w:rPr>
          <w:b/>
          <w:bCs/>
          <w:sz w:val="20"/>
        </w:rPr>
        <w:t xml:space="preserve">Figure </w:t>
      </w:r>
      <w:r w:rsidR="00F50477">
        <w:rPr>
          <w:b/>
          <w:bCs/>
          <w:sz w:val="20"/>
        </w:rPr>
        <w:t>3</w:t>
      </w:r>
      <w:r w:rsidR="00F50477" w:rsidRPr="00541E05">
        <w:rPr>
          <w:b/>
          <w:bCs/>
          <w:sz w:val="20"/>
        </w:rPr>
        <w:t>-</w:t>
      </w:r>
      <w:r w:rsidR="00F50477" w:rsidRPr="00541E05">
        <w:rPr>
          <w:b/>
          <w:bCs/>
          <w:sz w:val="20"/>
        </w:rPr>
        <w:fldChar w:fldCharType="begin"/>
      </w:r>
      <w:r w:rsidR="00F50477" w:rsidRPr="00541E05">
        <w:rPr>
          <w:b/>
          <w:bCs/>
          <w:sz w:val="20"/>
        </w:rPr>
        <w:instrText xml:space="preserve"> SEQ </w:instrText>
      </w:r>
      <w:r w:rsidR="00F50477" w:rsidRPr="00541E05">
        <w:rPr>
          <w:rFonts w:hint="eastAsia"/>
          <w:b/>
          <w:bCs/>
          <w:sz w:val="20"/>
        </w:rPr>
        <w:instrText>図</w:instrText>
      </w:r>
      <w:r w:rsidR="00F50477" w:rsidRPr="00541E05">
        <w:rPr>
          <w:b/>
          <w:bCs/>
          <w:sz w:val="20"/>
        </w:rPr>
        <w:instrText xml:space="preserve"> \* ARABIC \s 1 </w:instrText>
      </w:r>
      <w:r w:rsidR="00F50477" w:rsidRPr="00541E05">
        <w:rPr>
          <w:b/>
          <w:bCs/>
          <w:sz w:val="20"/>
        </w:rPr>
        <w:fldChar w:fldCharType="separate"/>
      </w:r>
      <w:r w:rsidR="00FC26E3">
        <w:rPr>
          <w:b/>
          <w:bCs/>
          <w:noProof/>
          <w:sz w:val="20"/>
        </w:rPr>
        <w:t>3</w:t>
      </w:r>
      <w:r w:rsidR="00F50477" w:rsidRPr="00541E05">
        <w:rPr>
          <w:b/>
          <w:bCs/>
          <w:sz w:val="20"/>
        </w:rPr>
        <w:fldChar w:fldCharType="end"/>
      </w:r>
      <w:r w:rsidR="00F50477" w:rsidRPr="00541E05">
        <w:rPr>
          <w:b/>
          <w:bCs/>
          <w:sz w:val="20"/>
        </w:rPr>
        <w:t xml:space="preserve"> </w:t>
      </w:r>
      <w:r w:rsidR="00F50477">
        <w:rPr>
          <w:rFonts w:ascii="Arial" w:hAnsi="Arial" w:cs="Arial"/>
          <w:b/>
          <w:bCs/>
          <w:sz w:val="20"/>
        </w:rPr>
        <w:t>C</w:t>
      </w:r>
      <w:r w:rsidR="00F50477" w:rsidRPr="006B2DD7">
        <w:rPr>
          <w:rFonts w:ascii="Arial" w:hAnsi="Arial" w:cs="Arial"/>
          <w:b/>
          <w:bCs/>
          <w:sz w:val="20"/>
        </w:rPr>
        <w:t xml:space="preserve">onfirmation </w:t>
      </w:r>
      <w:r w:rsidR="00F50477">
        <w:rPr>
          <w:rFonts w:ascii="Arial" w:hAnsi="Arial" w:cs="Arial"/>
          <w:b/>
          <w:bCs/>
          <w:sz w:val="20"/>
        </w:rPr>
        <w:t>method</w:t>
      </w:r>
      <w:r w:rsidR="00F50477" w:rsidRPr="006B2DD7">
        <w:rPr>
          <w:rFonts w:ascii="Arial" w:hAnsi="Arial" w:cs="Arial"/>
          <w:b/>
          <w:bCs/>
          <w:sz w:val="20"/>
        </w:rPr>
        <w:t xml:space="preserve"> </w:t>
      </w:r>
      <w:r w:rsidR="00F50477">
        <w:rPr>
          <w:rFonts w:ascii="Arial" w:hAnsi="Arial" w:cs="Arial"/>
          <w:b/>
          <w:bCs/>
          <w:sz w:val="20"/>
        </w:rPr>
        <w:t xml:space="preserve">for </w:t>
      </w:r>
      <w:r w:rsidR="00F50477" w:rsidRPr="006B2DD7">
        <w:rPr>
          <w:rFonts w:ascii="Arial" w:hAnsi="Arial" w:cs="Arial"/>
          <w:b/>
          <w:bCs/>
          <w:sz w:val="20"/>
        </w:rPr>
        <w:t>Active Directory access</w:t>
      </w:r>
      <w:r w:rsidR="008F12FF" w:rsidRPr="00F944BA">
        <w:t>"</w:t>
      </w:r>
      <w:r w:rsidR="00D86EF7" w:rsidRPr="000A5F44">
        <w:t xml:space="preserve"> for the confirmation method.</w:t>
      </w:r>
    </w:p>
    <w:p w14:paraId="609DA6EB" w14:textId="77777777" w:rsidR="009C527D" w:rsidRDefault="009C527D" w:rsidP="00476970">
      <w:pPr>
        <w:jc w:val="left"/>
      </w:pPr>
    </w:p>
    <w:p w14:paraId="1B197205" w14:textId="3A04FA30" w:rsidR="00E4734D" w:rsidRDefault="00607371" w:rsidP="00E4734D">
      <w:pPr>
        <w:pStyle w:val="3"/>
        <w:rPr>
          <w:lang w:val="en-US" w:eastAsia="ja-JP"/>
        </w:rPr>
      </w:pPr>
      <w:bookmarkStart w:id="341" w:name="_Toc23864230"/>
      <w:bookmarkStart w:id="342" w:name="_Toc191909599"/>
      <w:bookmarkStart w:id="343" w:name="_Toc23165018"/>
      <w:r>
        <w:rPr>
          <w:lang w:val="en-US" w:eastAsia="ja-JP"/>
        </w:rPr>
        <w:t>Registering p</w:t>
      </w:r>
      <w:r w:rsidRPr="000425AB">
        <w:rPr>
          <w:lang w:val="en-US" w:eastAsia="ja-JP"/>
        </w:rPr>
        <w:t>roduct instance</w:t>
      </w:r>
      <w:r>
        <w:rPr>
          <w:lang w:val="en-US" w:eastAsia="ja-JP"/>
        </w:rPr>
        <w:t>s</w:t>
      </w:r>
      <w:r w:rsidRPr="000425AB">
        <w:rPr>
          <w:lang w:val="en-US" w:eastAsia="ja-JP"/>
        </w:rPr>
        <w:t xml:space="preserve"> </w:t>
      </w:r>
      <w:r>
        <w:rPr>
          <w:lang w:val="en-US" w:eastAsia="ja-JP"/>
        </w:rPr>
        <w:t xml:space="preserve">to </w:t>
      </w:r>
      <w:r w:rsidRPr="000425AB">
        <w:rPr>
          <w:lang w:val="en-US" w:eastAsia="ja-JP"/>
        </w:rPr>
        <w:t>the Products screen</w:t>
      </w:r>
      <w:r>
        <w:rPr>
          <w:lang w:val="en-US" w:eastAsia="ja-JP"/>
        </w:rPr>
        <w:t xml:space="preserve"> fails</w:t>
      </w:r>
      <w:bookmarkEnd w:id="341"/>
      <w:bookmarkEnd w:id="342"/>
      <w:r w:rsidDel="00607371">
        <w:rPr>
          <w:lang w:val="en-US" w:eastAsia="ja-JP"/>
        </w:rPr>
        <w:t xml:space="preserve"> </w:t>
      </w:r>
      <w:bookmarkEnd w:id="343"/>
    </w:p>
    <w:p w14:paraId="3ED24BEC" w14:textId="77777777" w:rsidR="00BB2B12" w:rsidRDefault="00BB2B12" w:rsidP="00BB2B12">
      <w:r w:rsidRPr="00A434AB">
        <w:t xml:space="preserve">Check the </w:t>
      </w:r>
      <w:r w:rsidRPr="0095095F">
        <w:rPr>
          <w:rFonts w:ascii="Courier New" w:hAnsi="Courier New" w:cs="Courier New"/>
        </w:rPr>
        <w:t>setupcommonservice</w:t>
      </w:r>
      <w:r w:rsidRPr="00A434AB">
        <w:t xml:space="preserve"> command log to see if the registered Common Services URL specified in the argument of the </w:t>
      </w:r>
      <w:r w:rsidRPr="0095095F">
        <w:rPr>
          <w:rFonts w:ascii="Courier New" w:hAnsi="Courier New" w:cs="Courier New"/>
        </w:rPr>
        <w:t>setupcommonservice</w:t>
      </w:r>
      <w:r w:rsidRPr="00A434AB">
        <w:t xml:space="preserve"> command is correct.</w:t>
      </w:r>
    </w:p>
    <w:p w14:paraId="70B70D5B" w14:textId="28100AFD" w:rsidR="00BB2B12" w:rsidRDefault="00BB2B12" w:rsidP="00BB2B12">
      <w:r>
        <w:t xml:space="preserve">Use the following procedure to </w:t>
      </w:r>
      <w:r w:rsidRPr="00A434AB">
        <w:t>check the Common Service</w:t>
      </w:r>
      <w:r>
        <w:t>s</w:t>
      </w:r>
      <w:r w:rsidRPr="00A434AB">
        <w:t xml:space="preserve"> API log</w:t>
      </w:r>
      <w:r>
        <w:t>.</w:t>
      </w:r>
    </w:p>
    <w:p w14:paraId="06CCED68" w14:textId="77777777" w:rsidR="009F199C" w:rsidRPr="009F199C" w:rsidRDefault="009F199C" w:rsidP="00D12CB8"/>
    <w:p w14:paraId="4969D04F" w14:textId="7C04C6F5" w:rsidR="00C43034" w:rsidRDefault="00C96E4D" w:rsidP="00190118">
      <w:r>
        <w:rPr>
          <w:rFonts w:hint="eastAsia"/>
        </w:rPr>
        <w:t>(</w:t>
      </w:r>
      <w:r>
        <w:t>1)</w:t>
      </w:r>
      <w:r w:rsidR="00CE6AE5" w:rsidRPr="00CE6AE5">
        <w:rPr>
          <w:rFonts w:hint="eastAsia"/>
        </w:rPr>
        <w:t xml:space="preserve"> </w:t>
      </w:r>
      <w:r w:rsidR="00C43034" w:rsidRPr="007A498D">
        <w:t>Check if the Common Service API succe</w:t>
      </w:r>
      <w:r w:rsidR="00C43034">
        <w:t>eded</w:t>
      </w:r>
      <w:r w:rsidR="00C43034" w:rsidRPr="00CE6AE5" w:rsidDel="00C43034">
        <w:rPr>
          <w:rFonts w:hint="eastAsia"/>
        </w:rPr>
        <w:t xml:space="preserve"> </w:t>
      </w:r>
    </w:p>
    <w:p w14:paraId="6774F422" w14:textId="77777777" w:rsidR="006C19EB" w:rsidRDefault="006C19EB" w:rsidP="006C19EB">
      <w:r w:rsidRPr="007A498D">
        <w:t>If the following message is output to &lt;</w:t>
      </w:r>
      <w:r w:rsidRPr="007A498D">
        <w:rPr>
          <w:i/>
          <w:iCs/>
        </w:rPr>
        <w:t>log-directory</w:t>
      </w:r>
      <w:r w:rsidRPr="007A498D">
        <w:t xml:space="preserve">&gt;/debug.log at the </w:t>
      </w:r>
      <w:r w:rsidRPr="0095095F">
        <w:rPr>
          <w:rFonts w:ascii="Courier New" w:hAnsi="Courier New" w:cs="Courier New"/>
        </w:rPr>
        <w:t>setupcommonservice</w:t>
      </w:r>
      <w:r w:rsidRPr="007A498D">
        <w:t xml:space="preserve"> command execution time, it indicates that the </w:t>
      </w:r>
      <w:r w:rsidRPr="0095095F">
        <w:rPr>
          <w:rFonts w:ascii="Courier New" w:hAnsi="Courier New" w:cs="Courier New"/>
        </w:rPr>
        <w:t>setupcommonservice</w:t>
      </w:r>
      <w:r w:rsidRPr="007A498D">
        <w:t xml:space="preserve"> command succe</w:t>
      </w:r>
      <w:r>
        <w:t>eded</w:t>
      </w:r>
      <w:r w:rsidRPr="007A498D">
        <w:t>.</w:t>
      </w:r>
    </w:p>
    <w:p w14:paraId="1D520678" w14:textId="23A1A18A" w:rsidR="00E4734D" w:rsidRPr="00C96E4D" w:rsidRDefault="008F12FF" w:rsidP="00476970">
      <w:pPr>
        <w:jc w:val="left"/>
      </w:pPr>
      <w:r w:rsidRPr="00F944BA">
        <w:t>"</w:t>
      </w:r>
      <w:r w:rsidR="00C96E4D" w:rsidRPr="00C96E4D">
        <w:rPr>
          <w:rFonts w:hint="eastAsia"/>
        </w:rPr>
        <w:t>KAOP00002-I Method end normally. (Class:AppApiController, Method:createApplicationService, Return:</w:t>
      </w:r>
      <w:r w:rsidRPr="00F944BA">
        <w:t>"</w:t>
      </w:r>
    </w:p>
    <w:p w14:paraId="6ECEE4C9" w14:textId="77777777" w:rsidR="00C96E4D" w:rsidRDefault="00C96E4D" w:rsidP="00476970">
      <w:pPr>
        <w:jc w:val="left"/>
        <w:rPr>
          <w:lang w:val="en-GB"/>
        </w:rPr>
      </w:pPr>
    </w:p>
    <w:p w14:paraId="122BDFE5" w14:textId="5BF2645A" w:rsidR="00C96E4D" w:rsidRPr="00C96E4D" w:rsidRDefault="00C96E4D" w:rsidP="00476970">
      <w:pPr>
        <w:jc w:val="left"/>
        <w:rPr>
          <w:lang w:val="en-GB"/>
        </w:rPr>
      </w:pPr>
      <w:r>
        <w:rPr>
          <w:rFonts w:hint="eastAsia"/>
          <w:lang w:val="en-GB"/>
        </w:rPr>
        <w:t>(</w:t>
      </w:r>
      <w:r>
        <w:rPr>
          <w:lang w:val="en-GB"/>
        </w:rPr>
        <w:t xml:space="preserve">2) </w:t>
      </w:r>
      <w:r w:rsidR="00B950AD" w:rsidRPr="00F33BDA">
        <w:rPr>
          <w:lang w:val="en-GB"/>
        </w:rPr>
        <w:t>Check</w:t>
      </w:r>
      <w:r w:rsidR="00B950AD">
        <w:rPr>
          <w:lang w:val="en-GB"/>
        </w:rPr>
        <w:t xml:space="preserve"> </w:t>
      </w:r>
      <w:r w:rsidR="00B950AD" w:rsidRPr="00F33BDA">
        <w:rPr>
          <w:lang w:val="en-GB"/>
        </w:rPr>
        <w:t xml:space="preserve">if the </w:t>
      </w:r>
      <w:r w:rsidR="00B950AD" w:rsidRPr="0095095F">
        <w:rPr>
          <w:rFonts w:ascii="Courier New" w:hAnsi="Courier New" w:cs="Courier New"/>
          <w:lang w:val="en-GB"/>
        </w:rPr>
        <w:t>setupcommonservice</w:t>
      </w:r>
      <w:r w:rsidR="00B950AD" w:rsidRPr="00F33BDA">
        <w:rPr>
          <w:lang w:val="en-GB"/>
        </w:rPr>
        <w:t xml:space="preserve"> command has failed</w:t>
      </w:r>
      <w:r w:rsidR="00B950AD" w:rsidRPr="00190118" w:rsidDel="00B950AD">
        <w:rPr>
          <w:lang w:val="en-GB"/>
        </w:rPr>
        <w:t xml:space="preserve"> </w:t>
      </w:r>
    </w:p>
    <w:p w14:paraId="7E7AC1B4" w14:textId="716546E2" w:rsidR="00C96E4D" w:rsidRDefault="00842534" w:rsidP="00C96E4D">
      <w:r w:rsidRPr="00F33BDA">
        <w:t xml:space="preserve">If the KAOP00002-I message cannot be </w:t>
      </w:r>
      <w:r>
        <w:rPr>
          <w:rFonts w:hint="eastAsia"/>
        </w:rPr>
        <w:t>found</w:t>
      </w:r>
      <w:r>
        <w:t xml:space="preserve"> </w:t>
      </w:r>
      <w:r w:rsidRPr="00F33BDA">
        <w:t xml:space="preserve">in (1) and </w:t>
      </w:r>
      <w:r>
        <w:t xml:space="preserve">if </w:t>
      </w:r>
      <w:r w:rsidRPr="00F33BDA">
        <w:t>the following message is output to &lt;</w:t>
      </w:r>
      <w:r w:rsidRPr="009106C4">
        <w:rPr>
          <w:i/>
          <w:iCs/>
        </w:rPr>
        <w:t>log-directory</w:t>
      </w:r>
      <w:r w:rsidRPr="00F33BDA">
        <w:t xml:space="preserve">&gt;/debug.log at the </w:t>
      </w:r>
      <w:r w:rsidRPr="0095095F">
        <w:rPr>
          <w:rFonts w:ascii="Courier New" w:hAnsi="Courier New" w:cs="Courier New"/>
        </w:rPr>
        <w:t>setupcommonservice</w:t>
      </w:r>
      <w:r w:rsidRPr="00F33BDA">
        <w:t xml:space="preserve"> command execution time, the </w:t>
      </w:r>
      <w:r w:rsidRPr="0095095F">
        <w:rPr>
          <w:rFonts w:ascii="Courier New" w:hAnsi="Courier New" w:cs="Courier New"/>
        </w:rPr>
        <w:t>setupcommonservice</w:t>
      </w:r>
      <w:r w:rsidRPr="00F33BDA">
        <w:t xml:space="preserve"> command has failed</w:t>
      </w:r>
      <w:r>
        <w:t>.</w:t>
      </w:r>
      <w:r w:rsidRPr="00F33BDA">
        <w:t xml:space="preserve"> Check the argument of the </w:t>
      </w:r>
      <w:r w:rsidRPr="0095095F">
        <w:rPr>
          <w:rFonts w:ascii="Courier New" w:hAnsi="Courier New" w:cs="Courier New"/>
        </w:rPr>
        <w:t>setupcommonservice</w:t>
      </w:r>
      <w:r w:rsidRPr="00F33BDA">
        <w:t xml:space="preserve"> command and re-execute</w:t>
      </w:r>
      <w:r>
        <w:t xml:space="preserve"> the command.</w:t>
      </w:r>
    </w:p>
    <w:p w14:paraId="4666194A" w14:textId="7D7C1CE5" w:rsidR="00A825A4" w:rsidRPr="00653B7D" w:rsidRDefault="008F12FF" w:rsidP="00A825A4">
      <w:pPr>
        <w:jc w:val="left"/>
      </w:pPr>
      <w:r w:rsidRPr="00F944BA">
        <w:t>"</w:t>
      </w:r>
      <w:r w:rsidR="00A825A4" w:rsidRPr="00C96E4D">
        <w:rPr>
          <w:rFonts w:hint="eastAsia"/>
        </w:rPr>
        <w:t>KAOP00000-I Method start. (Class:AppApiController, Method:createApplicationService, Argument:</w:t>
      </w:r>
      <w:r w:rsidRPr="00F944BA">
        <w:t>"</w:t>
      </w:r>
    </w:p>
    <w:p w14:paraId="55E5124F" w14:textId="77777777" w:rsidR="009C527D" w:rsidRDefault="009C527D" w:rsidP="00C96E4D"/>
    <w:p w14:paraId="291FE9DE" w14:textId="0A231807" w:rsidR="0076480D" w:rsidRDefault="0076480D" w:rsidP="0076480D">
      <w:pPr>
        <w:jc w:val="left"/>
      </w:pPr>
      <w:r w:rsidRPr="008749A7">
        <w:t xml:space="preserve">For the argument when the </w:t>
      </w:r>
      <w:r w:rsidRPr="0095095F">
        <w:rPr>
          <w:rFonts w:ascii="Courier New" w:hAnsi="Courier New" w:cs="Courier New"/>
        </w:rPr>
        <w:t>setupcommonservice</w:t>
      </w:r>
      <w:r w:rsidRPr="008749A7">
        <w:t xml:space="preserve"> command fails, search the following character string output at the command execution time in &lt;</w:t>
      </w:r>
      <w:r w:rsidRPr="008749A7">
        <w:rPr>
          <w:i/>
          <w:iCs/>
        </w:rPr>
        <w:t>log-directory</w:t>
      </w:r>
      <w:r w:rsidRPr="008749A7">
        <w:t xml:space="preserve">&gt;/debug.log, and check the value output </w:t>
      </w:r>
      <w:r>
        <w:t xml:space="preserve">to </w:t>
      </w:r>
      <w:r w:rsidR="008F12FF" w:rsidRPr="00F944BA">
        <w:t>"</w:t>
      </w:r>
      <w:r w:rsidRPr="008749A7">
        <w:t>Argument:</w:t>
      </w:r>
      <w:r w:rsidR="008F12FF" w:rsidRPr="008F12FF">
        <w:t xml:space="preserve"> </w:t>
      </w:r>
      <w:r w:rsidR="008F12FF" w:rsidRPr="00F944BA">
        <w:t>"</w:t>
      </w:r>
      <w:r w:rsidRPr="008749A7">
        <w:t>.</w:t>
      </w:r>
    </w:p>
    <w:p w14:paraId="1C1C1DC3" w14:textId="73FDFFC6" w:rsidR="00257E12" w:rsidRDefault="0076480D" w:rsidP="00C96E4D">
      <w:r w:rsidRPr="008749A7">
        <w:t xml:space="preserve">* For details on debug_log, see </w:t>
      </w:r>
      <w:r>
        <w:t xml:space="preserve">the </w:t>
      </w:r>
      <w:r w:rsidRPr="008749A7">
        <w:rPr>
          <w:i/>
          <w:iCs/>
        </w:rPr>
        <w:t>Common Services Log Analysis Guide</w:t>
      </w:r>
      <w:r w:rsidRPr="008749A7">
        <w:t>.</w:t>
      </w:r>
    </w:p>
    <w:p w14:paraId="7DAE8246" w14:textId="77777777" w:rsidR="00653B7D" w:rsidRDefault="00653B7D" w:rsidP="00476970">
      <w:pPr>
        <w:jc w:val="left"/>
        <w:rPr>
          <w:lang w:val="en-GB"/>
        </w:rPr>
      </w:pPr>
    </w:p>
    <w:p w14:paraId="727005A1" w14:textId="41E27585" w:rsidR="00A20C57" w:rsidRDefault="00653B7D" w:rsidP="00190118">
      <w:pPr>
        <w:jc w:val="left"/>
      </w:pPr>
      <w:r>
        <w:rPr>
          <w:rFonts w:hint="eastAsia"/>
          <w:lang w:val="en-GB"/>
        </w:rPr>
        <w:t>(</w:t>
      </w:r>
      <w:r>
        <w:rPr>
          <w:lang w:val="en-GB"/>
        </w:rPr>
        <w:t xml:space="preserve">3) </w:t>
      </w:r>
      <w:r w:rsidR="008A3C4E" w:rsidRPr="00C86887">
        <w:t>If you cannot confirm the success or failure of the Common Service</w:t>
      </w:r>
      <w:r w:rsidR="008A3C4E">
        <w:t>s</w:t>
      </w:r>
      <w:r w:rsidR="008A3C4E" w:rsidRPr="00C86887">
        <w:t xml:space="preserve"> API in (1) and (2), check with the administrator </w:t>
      </w:r>
      <w:r w:rsidR="008A3C4E">
        <w:t xml:space="preserve">as to  </w:t>
      </w:r>
      <w:r w:rsidR="008A3C4E" w:rsidRPr="00C86887">
        <w:t xml:space="preserve">whether the </w:t>
      </w:r>
      <w:r w:rsidR="008A3C4E" w:rsidRPr="0095095F">
        <w:rPr>
          <w:rFonts w:ascii="Courier New" w:hAnsi="Courier New" w:cs="Courier New"/>
        </w:rPr>
        <w:t>setupcommonservice</w:t>
      </w:r>
      <w:r w:rsidR="008A3C4E" w:rsidRPr="00C86887">
        <w:t xml:space="preserve"> command has been executed.</w:t>
      </w:r>
      <w:r w:rsidR="008A3C4E" w:rsidRPr="00190118" w:rsidDel="008A3C4E">
        <w:rPr>
          <w:rFonts w:hint="eastAsia"/>
          <w:lang w:val="en-GB"/>
        </w:rPr>
        <w:t xml:space="preserve"> </w:t>
      </w:r>
    </w:p>
    <w:p w14:paraId="3EF472AC" w14:textId="77777777" w:rsidR="009A19A0" w:rsidRDefault="009A19A0" w:rsidP="009A19A0">
      <w:pPr>
        <w:jc w:val="left"/>
      </w:pPr>
      <w:r w:rsidRPr="00F64F68">
        <w:t xml:space="preserve">If </w:t>
      </w:r>
      <w:r>
        <w:t xml:space="preserve">the command has been executed </w:t>
      </w:r>
      <w:r w:rsidRPr="00F64F68">
        <w:t xml:space="preserve">but success </w:t>
      </w:r>
      <w:r>
        <w:t>or</w:t>
      </w:r>
      <w:r w:rsidRPr="00F64F68">
        <w:t xml:space="preserve"> failure cannot be confirmed on Common Services, check </w:t>
      </w:r>
      <w:r>
        <w:t>your</w:t>
      </w:r>
      <w:r w:rsidRPr="00F64F68">
        <w:t xml:space="preserve"> product for any cause of failure </w:t>
      </w:r>
      <w:r>
        <w:t>in</w:t>
      </w:r>
      <w:r w:rsidRPr="00F64F68">
        <w:t xml:space="preserve"> the </w:t>
      </w:r>
      <w:r w:rsidRPr="0095095F">
        <w:rPr>
          <w:rFonts w:ascii="Courier New" w:hAnsi="Courier New" w:cs="Courier New"/>
        </w:rPr>
        <w:t>setupcommonservice</w:t>
      </w:r>
      <w:r w:rsidRPr="00F64F68">
        <w:t xml:space="preserve"> command, resolve the problem, and re-execute the command.</w:t>
      </w:r>
    </w:p>
    <w:p w14:paraId="408DA1B4" w14:textId="2131E956" w:rsidR="00653B7D" w:rsidRDefault="009A19A0" w:rsidP="00476970">
      <w:pPr>
        <w:jc w:val="left"/>
      </w:pPr>
      <w:r w:rsidRPr="00F64F68">
        <w:t xml:space="preserve">For the confirmation method </w:t>
      </w:r>
      <w:r>
        <w:t xml:space="preserve">on </w:t>
      </w:r>
      <w:r w:rsidRPr="00F64F68">
        <w:t xml:space="preserve">the product, refer to the troubleshooting </w:t>
      </w:r>
      <w:r>
        <w:t xml:space="preserve">guide </w:t>
      </w:r>
      <w:r w:rsidRPr="00F64F68">
        <w:t xml:space="preserve">or manual for </w:t>
      </w:r>
      <w:r>
        <w:t xml:space="preserve">your </w:t>
      </w:r>
      <w:r w:rsidRPr="00F64F68">
        <w:t>product.</w:t>
      </w:r>
    </w:p>
    <w:p w14:paraId="148153C1" w14:textId="77777777" w:rsidR="009C527D" w:rsidRPr="009C527D" w:rsidRDefault="009C527D" w:rsidP="00476970">
      <w:pPr>
        <w:jc w:val="left"/>
      </w:pPr>
    </w:p>
    <w:p w14:paraId="4076D307" w14:textId="45C51B4D" w:rsidR="00E4734D" w:rsidRDefault="00A9188E" w:rsidP="00E4734D">
      <w:pPr>
        <w:pStyle w:val="3"/>
        <w:rPr>
          <w:lang w:val="en-US"/>
        </w:rPr>
      </w:pPr>
      <w:bookmarkStart w:id="344" w:name="_Toc23864231"/>
      <w:bookmarkStart w:id="345" w:name="_Toc23165019"/>
      <w:bookmarkStart w:id="346" w:name="_Toc191909600"/>
      <w:r w:rsidRPr="00A35C94">
        <w:rPr>
          <w:lang w:val="en-US"/>
        </w:rPr>
        <w:t>Single-sign</w:t>
      </w:r>
      <w:r>
        <w:rPr>
          <w:lang w:val="en-US"/>
        </w:rPr>
        <w:t xml:space="preserve"> on</w:t>
      </w:r>
      <w:r w:rsidRPr="00A35C94">
        <w:rPr>
          <w:lang w:val="en-US"/>
        </w:rPr>
        <w:t xml:space="preserve"> for each product fail</w:t>
      </w:r>
      <w:r>
        <w:rPr>
          <w:lang w:val="en-US"/>
        </w:rPr>
        <w:t>s</w:t>
      </w:r>
      <w:bookmarkEnd w:id="344"/>
      <w:bookmarkEnd w:id="345"/>
      <w:bookmarkEnd w:id="346"/>
    </w:p>
    <w:p w14:paraId="298A8B10" w14:textId="078E6121" w:rsidR="00E4734D" w:rsidRDefault="00B303AE" w:rsidP="00E4734D">
      <w:pPr>
        <w:pStyle w:val="4"/>
        <w:ind w:left="840"/>
        <w:jc w:val="both"/>
        <w:rPr>
          <w:sz w:val="21"/>
          <w:szCs w:val="21"/>
          <w:lang w:eastAsia="ja-JP"/>
        </w:rPr>
      </w:pPr>
      <w:bookmarkStart w:id="347" w:name="_Toc23864232"/>
      <w:bookmarkStart w:id="348" w:name="_Toc191909601"/>
      <w:bookmarkStart w:id="349" w:name="_Toc23165020"/>
      <w:r w:rsidRPr="00A35C94">
        <w:rPr>
          <w:sz w:val="21"/>
          <w:szCs w:val="21"/>
          <w:lang w:eastAsia="ja-JP"/>
        </w:rPr>
        <w:t>Checking the SSL certificate</w:t>
      </w:r>
      <w:bookmarkEnd w:id="347"/>
      <w:bookmarkEnd w:id="348"/>
      <w:r w:rsidDel="00B303AE">
        <w:rPr>
          <w:rFonts w:hint="eastAsia"/>
          <w:sz w:val="21"/>
          <w:szCs w:val="21"/>
          <w:lang w:eastAsia="ja-JP"/>
        </w:rPr>
        <w:t xml:space="preserve"> </w:t>
      </w:r>
      <w:bookmarkEnd w:id="349"/>
    </w:p>
    <w:p w14:paraId="43059E48" w14:textId="46FD1EA5" w:rsidR="00E4734D" w:rsidRDefault="00313909" w:rsidP="00E4734D">
      <w:pPr>
        <w:rPr>
          <w:lang w:val="en-GB"/>
        </w:rPr>
      </w:pPr>
      <w:r w:rsidRPr="00005BEF">
        <w:rPr>
          <w:lang w:val="en-GB"/>
        </w:rPr>
        <w:t xml:space="preserve">If the GUI of </w:t>
      </w:r>
      <w:r>
        <w:rPr>
          <w:lang w:val="en-GB"/>
        </w:rPr>
        <w:t>the</w:t>
      </w:r>
      <w:r w:rsidRPr="00005BEF">
        <w:rPr>
          <w:lang w:val="en-GB"/>
        </w:rPr>
        <w:t xml:space="preserve"> product is not displayed after clicking the host na</w:t>
      </w:r>
      <w:r w:rsidRPr="00987D11">
        <w:rPr>
          <w:lang w:val="en-GB"/>
        </w:rPr>
        <w:t xml:space="preserve">me (or IP address) for the registered product from the </w:t>
      </w:r>
      <w:r w:rsidR="00761100">
        <w:rPr>
          <w:lang w:val="en-GB"/>
        </w:rPr>
        <w:t>Products</w:t>
      </w:r>
      <w:r w:rsidR="00761100" w:rsidRPr="00987D11">
        <w:rPr>
          <w:lang w:val="en-GB"/>
        </w:rPr>
        <w:t xml:space="preserve"> </w:t>
      </w:r>
      <w:r w:rsidRPr="00987D11">
        <w:rPr>
          <w:lang w:val="en-GB"/>
        </w:rPr>
        <w:t xml:space="preserve">screen, check </w:t>
      </w:r>
      <w:r>
        <w:rPr>
          <w:lang w:val="en-GB"/>
        </w:rPr>
        <w:t>that</w:t>
      </w:r>
      <w:r w:rsidRPr="00987D11">
        <w:rPr>
          <w:lang w:val="en-GB"/>
        </w:rPr>
        <w:t xml:space="preserve"> there is no problem with the SSL certificate for the server certificate of the product registered in the Common Services trust store.</w:t>
      </w:r>
    </w:p>
    <w:p w14:paraId="1D452486" w14:textId="0096F410" w:rsidR="00313909" w:rsidRDefault="00313909" w:rsidP="00E4734D">
      <w:pPr>
        <w:rPr>
          <w:lang w:val="en-GB"/>
        </w:rPr>
      </w:pPr>
      <w:r>
        <w:rPr>
          <w:lang w:val="en-GB"/>
        </w:rPr>
        <w:br w:type="page"/>
      </w:r>
    </w:p>
    <w:p w14:paraId="49961635" w14:textId="11168D75" w:rsidR="00E4734D" w:rsidRDefault="00E4734D" w:rsidP="00E4734D">
      <w:pPr>
        <w:rPr>
          <w:lang w:val="en-GB"/>
        </w:rPr>
      </w:pPr>
      <w:r>
        <w:rPr>
          <w:rFonts w:hint="eastAsia"/>
          <w:lang w:val="en-GB"/>
        </w:rPr>
        <w:t>(</w:t>
      </w:r>
      <w:r>
        <w:rPr>
          <w:lang w:val="en-GB"/>
        </w:rPr>
        <w:t xml:space="preserve">1) </w:t>
      </w:r>
      <w:r w:rsidR="00DD1D3E" w:rsidRPr="009D7B1E">
        <w:rPr>
          <w:lang w:val="en-GB"/>
        </w:rPr>
        <w:t>Check if the SSL certificate has been imported to the trust store</w:t>
      </w:r>
      <w:r w:rsidR="00DD1D3E">
        <w:rPr>
          <w:lang w:val="en-GB"/>
        </w:rPr>
        <w:t>.</w:t>
      </w:r>
    </w:p>
    <w:p w14:paraId="1D65CE77" w14:textId="5AB04C9F" w:rsidR="00313909" w:rsidRDefault="008F12FF" w:rsidP="00E4734D">
      <w:pPr>
        <w:rPr>
          <w:lang w:val="en-GB"/>
        </w:rPr>
      </w:pPr>
      <w:r>
        <w:rPr>
          <w:rFonts w:hint="eastAsia"/>
          <w:lang w:val="en-GB"/>
        </w:rPr>
        <w:t xml:space="preserve"> </w:t>
      </w:r>
      <w:r w:rsidR="00EF22FA" w:rsidRPr="009D7B1E">
        <w:rPr>
          <w:lang w:val="en-GB"/>
        </w:rPr>
        <w:t>For the confirmation method, refer to</w:t>
      </w:r>
      <w:r w:rsidR="00EF22FA">
        <w:rPr>
          <w:lang w:val="en-GB"/>
        </w:rPr>
        <w:t xml:space="preserve"> </w:t>
      </w:r>
      <w:r w:rsidR="004F5F77" w:rsidRPr="009D7B1E">
        <w:rPr>
          <w:i/>
          <w:iCs/>
          <w:lang w:val="en-GB"/>
        </w:rPr>
        <w:t xml:space="preserve">Check for SSL settings </w:t>
      </w:r>
      <w:r w:rsidR="004F5F77">
        <w:rPr>
          <w:lang w:val="en-GB"/>
        </w:rPr>
        <w:t xml:space="preserve">in </w:t>
      </w:r>
      <w:r w:rsidR="002D6B3A" w:rsidRPr="002D6B3A">
        <w:rPr>
          <w:lang w:val="en-GB"/>
        </w:rPr>
        <w:fldChar w:fldCharType="begin"/>
      </w:r>
      <w:r w:rsidR="002D6B3A" w:rsidRPr="002D6B3A">
        <w:rPr>
          <w:lang w:val="en-GB"/>
        </w:rPr>
        <w:instrText xml:space="preserve"> </w:instrText>
      </w:r>
      <w:r w:rsidR="002D6B3A" w:rsidRPr="002D6B3A">
        <w:rPr>
          <w:rFonts w:hint="eastAsia"/>
          <w:lang w:val="en-GB"/>
        </w:rPr>
        <w:instrText>REF _Ref354742451 \r \h</w:instrText>
      </w:r>
      <w:r w:rsidR="002D6B3A" w:rsidRPr="002D6B3A">
        <w:rPr>
          <w:lang w:val="en-GB"/>
        </w:rPr>
        <w:instrText xml:space="preserve">  \* MERGEFORMAT </w:instrText>
      </w:r>
      <w:r w:rsidR="002D6B3A" w:rsidRPr="002D6B3A">
        <w:rPr>
          <w:lang w:val="en-GB"/>
        </w:rPr>
      </w:r>
      <w:r w:rsidR="002D6B3A" w:rsidRPr="002D6B3A">
        <w:rPr>
          <w:lang w:val="en-GB"/>
        </w:rPr>
        <w:fldChar w:fldCharType="separate"/>
      </w:r>
      <w:r w:rsidR="004E178B">
        <w:rPr>
          <w:lang w:val="en-GB"/>
        </w:rPr>
        <w:t>3.1.1</w:t>
      </w:r>
      <w:r w:rsidR="002D6B3A" w:rsidRPr="002D6B3A">
        <w:rPr>
          <w:lang w:val="en-GB"/>
        </w:rPr>
        <w:fldChar w:fldCharType="end"/>
      </w:r>
      <w:r w:rsidR="002D6B3A" w:rsidRPr="002D6B3A">
        <w:rPr>
          <w:lang w:val="en-GB"/>
        </w:rPr>
        <w:fldChar w:fldCharType="begin"/>
      </w:r>
      <w:r w:rsidR="002D6B3A" w:rsidRPr="002D6B3A">
        <w:rPr>
          <w:lang w:val="en-GB"/>
        </w:rPr>
        <w:instrText xml:space="preserve"> REF _Ref354742451 \h  \* MERGEFORMAT </w:instrText>
      </w:r>
      <w:r w:rsidR="002D6B3A" w:rsidRPr="002D6B3A">
        <w:rPr>
          <w:lang w:val="en-GB"/>
        </w:rPr>
      </w:r>
      <w:r w:rsidR="002D6B3A" w:rsidRPr="002D6B3A">
        <w:rPr>
          <w:lang w:val="en-GB"/>
        </w:rPr>
        <w:fldChar w:fldCharType="separate"/>
      </w:r>
      <w:r w:rsidR="004E178B">
        <w:t>Common Services</w:t>
      </w:r>
      <w:r w:rsidR="004E178B" w:rsidRPr="00C8323D">
        <w:t xml:space="preserve"> cannot start</w:t>
      </w:r>
      <w:r w:rsidR="002D6B3A" w:rsidRPr="002D6B3A">
        <w:rPr>
          <w:lang w:val="en-GB"/>
        </w:rPr>
        <w:fldChar w:fldCharType="end"/>
      </w:r>
      <w:r w:rsidR="004F5F77">
        <w:rPr>
          <w:rFonts w:hint="eastAsia"/>
          <w:lang w:val="en-GB"/>
        </w:rPr>
        <w:t>.</w:t>
      </w:r>
    </w:p>
    <w:p w14:paraId="262EC488" w14:textId="77777777" w:rsidR="00313909" w:rsidRDefault="00313909" w:rsidP="00E4734D">
      <w:pPr>
        <w:rPr>
          <w:highlight w:val="yellow"/>
          <w:lang w:val="en-GB"/>
        </w:rPr>
      </w:pPr>
    </w:p>
    <w:p w14:paraId="48AEB6A2" w14:textId="4FC8B068" w:rsidR="00E4734D" w:rsidRDefault="00E4734D" w:rsidP="00E4734D">
      <w:pPr>
        <w:rPr>
          <w:lang w:val="en-GB"/>
        </w:rPr>
      </w:pPr>
      <w:r w:rsidRPr="00E4734D">
        <w:rPr>
          <w:rFonts w:hint="eastAsia"/>
          <w:lang w:val="en-GB"/>
        </w:rPr>
        <w:t>(</w:t>
      </w:r>
      <w:r w:rsidRPr="00E4734D">
        <w:rPr>
          <w:lang w:val="en-GB"/>
        </w:rPr>
        <w:t>2)</w:t>
      </w:r>
      <w:r>
        <w:rPr>
          <w:lang w:val="en-GB"/>
        </w:rPr>
        <w:t xml:space="preserve"> </w:t>
      </w:r>
      <w:r w:rsidR="008E0641" w:rsidRPr="009B028D">
        <w:rPr>
          <w:lang w:val="en-GB"/>
        </w:rPr>
        <w:t>Check whether the expiration date has expired</w:t>
      </w:r>
      <w:r w:rsidR="008E0641">
        <w:rPr>
          <w:lang w:val="en-GB"/>
        </w:rPr>
        <w:t>.</w:t>
      </w:r>
    </w:p>
    <w:p w14:paraId="71A13206" w14:textId="61245DAC" w:rsidR="00603280" w:rsidRDefault="00603280" w:rsidP="00E4734D">
      <w:pPr>
        <w:rPr>
          <w:lang w:val="en-GB"/>
        </w:rPr>
      </w:pPr>
      <w:r>
        <w:rPr>
          <w:rFonts w:hint="eastAsia"/>
          <w:lang w:val="en-GB"/>
        </w:rPr>
        <w:t xml:space="preserve"> </w:t>
      </w:r>
      <w:r w:rsidR="004E7801">
        <w:rPr>
          <w:rFonts w:hint="eastAsia"/>
          <w:lang w:val="en-GB"/>
        </w:rPr>
        <w:t>E</w:t>
      </w:r>
      <w:r w:rsidR="004E7801">
        <w:rPr>
          <w:lang w:val="en-GB"/>
        </w:rPr>
        <w:t>xecute the following command:</w:t>
      </w:r>
    </w:p>
    <w:p w14:paraId="500913D4" w14:textId="4B2A6BCC" w:rsidR="00E4734D" w:rsidRDefault="00603280" w:rsidP="00E4734D">
      <w:pPr>
        <w:pBdr>
          <w:top w:val="single" w:sz="4" w:space="1" w:color="auto"/>
          <w:left w:val="single" w:sz="4" w:space="4" w:color="auto"/>
          <w:bottom w:val="single" w:sz="4" w:space="1" w:color="auto"/>
          <w:right w:val="single" w:sz="4" w:space="4" w:color="auto"/>
        </w:pBdr>
        <w:rPr>
          <w:highlight w:val="yellow"/>
          <w:lang w:val="en-GB"/>
        </w:rPr>
      </w:pPr>
      <w:r w:rsidRPr="00603280">
        <w:rPr>
          <w:rFonts w:hint="eastAsia"/>
          <w:lang w:val="en-GB"/>
        </w:rPr>
        <w:t xml:space="preserve">keytool -printcert -file </w:t>
      </w:r>
      <w:r w:rsidR="003C73F7">
        <w:rPr>
          <w:i/>
          <w:iCs/>
          <w:lang w:val="en-GB"/>
        </w:rPr>
        <w:t>&lt;</w:t>
      </w:r>
      <w:r w:rsidR="00196252" w:rsidRPr="00E529FC">
        <w:rPr>
          <w:i/>
          <w:iCs/>
        </w:rPr>
        <w:t>c</w:t>
      </w:r>
      <w:r w:rsidR="00196252" w:rsidRPr="009B028D">
        <w:rPr>
          <w:i/>
          <w:iCs/>
          <w:lang w:val="en-GB"/>
        </w:rPr>
        <w:t>ertificate</w:t>
      </w:r>
      <w:r w:rsidR="003C73F7">
        <w:rPr>
          <w:rFonts w:hint="eastAsia"/>
          <w:i/>
          <w:iCs/>
          <w:lang w:val="en-GB"/>
        </w:rPr>
        <w:t>&gt;</w:t>
      </w:r>
    </w:p>
    <w:p w14:paraId="074A8B67" w14:textId="77777777" w:rsidR="00E4734D" w:rsidRDefault="00E4734D" w:rsidP="00E4734D">
      <w:pPr>
        <w:rPr>
          <w:highlight w:val="yellow"/>
          <w:lang w:val="en-GB"/>
        </w:rPr>
      </w:pPr>
    </w:p>
    <w:p w14:paraId="726B70B0" w14:textId="77777777" w:rsidR="00A44A26" w:rsidRDefault="00A44A26" w:rsidP="00A44A26">
      <w:pPr>
        <w:jc w:val="left"/>
        <w:rPr>
          <w:lang w:val="en-GB"/>
        </w:rPr>
      </w:pPr>
      <w:r w:rsidRPr="009B028D">
        <w:rPr>
          <w:lang w:val="en-GB"/>
        </w:rPr>
        <w:t>In the output result</w:t>
      </w:r>
      <w:r>
        <w:rPr>
          <w:lang w:val="en-GB"/>
        </w:rPr>
        <w:t xml:space="preserve"> of</w:t>
      </w:r>
      <w:r w:rsidRPr="009B028D">
        <w:rPr>
          <w:lang w:val="en-GB"/>
        </w:rPr>
        <w:t xml:space="preserve"> Valid from:&lt;</w:t>
      </w:r>
      <w:r w:rsidRPr="009B028D">
        <w:rPr>
          <w:i/>
          <w:iCs/>
          <w:lang w:val="en-GB"/>
        </w:rPr>
        <w:t>start-date</w:t>
      </w:r>
      <w:r w:rsidRPr="009B028D">
        <w:rPr>
          <w:lang w:val="en-GB"/>
        </w:rPr>
        <w:t>&gt; until:&lt;</w:t>
      </w:r>
      <w:r w:rsidRPr="009B028D">
        <w:rPr>
          <w:i/>
          <w:iCs/>
          <w:lang w:val="en-GB"/>
        </w:rPr>
        <w:t>expiration</w:t>
      </w:r>
      <w:r>
        <w:rPr>
          <w:i/>
          <w:iCs/>
          <w:lang w:val="en-GB"/>
        </w:rPr>
        <w:t>-</w:t>
      </w:r>
      <w:r w:rsidRPr="009B028D">
        <w:rPr>
          <w:i/>
          <w:iCs/>
          <w:lang w:val="en-GB"/>
        </w:rPr>
        <w:t>date</w:t>
      </w:r>
      <w:r w:rsidRPr="009B028D">
        <w:rPr>
          <w:lang w:val="en-GB"/>
        </w:rPr>
        <w:t>&gt;, check whether &lt;</w:t>
      </w:r>
      <w:r w:rsidRPr="009B028D">
        <w:rPr>
          <w:i/>
          <w:iCs/>
          <w:lang w:val="en-GB"/>
        </w:rPr>
        <w:t>valid-date</w:t>
      </w:r>
      <w:r w:rsidRPr="009B028D">
        <w:rPr>
          <w:lang w:val="en-GB"/>
        </w:rPr>
        <w:t>&gt; is in the past.</w:t>
      </w:r>
    </w:p>
    <w:p w14:paraId="19E9F0BC" w14:textId="0039BC98" w:rsidR="002E42AD" w:rsidRDefault="00A44A26" w:rsidP="00E4734D">
      <w:pPr>
        <w:rPr>
          <w:highlight w:val="yellow"/>
          <w:lang w:val="en-GB"/>
        </w:rPr>
      </w:pPr>
      <w:r w:rsidRPr="009B028D">
        <w:rPr>
          <w:lang w:val="en-GB"/>
        </w:rPr>
        <w:t>If it has expired, import the new SSL certificate into the Common Services trust store.</w:t>
      </w:r>
    </w:p>
    <w:p w14:paraId="3EC51FE2" w14:textId="77777777" w:rsidR="00603280" w:rsidRDefault="00603280" w:rsidP="00E4734D">
      <w:pPr>
        <w:rPr>
          <w:highlight w:val="yellow"/>
          <w:lang w:val="en-GB"/>
        </w:rPr>
      </w:pPr>
    </w:p>
    <w:p w14:paraId="2B64F4CC" w14:textId="4204B742" w:rsidR="00E4734D" w:rsidRPr="003C69EA" w:rsidRDefault="00E04FBD" w:rsidP="00E4734D">
      <w:pPr>
        <w:pStyle w:val="4"/>
        <w:ind w:left="840"/>
        <w:jc w:val="both"/>
        <w:rPr>
          <w:sz w:val="21"/>
          <w:szCs w:val="21"/>
          <w:lang w:eastAsia="ja-JP"/>
        </w:rPr>
      </w:pPr>
      <w:bookmarkStart w:id="350" w:name="_Toc23864233"/>
      <w:bookmarkStart w:id="351" w:name="_Toc23165021"/>
      <w:bookmarkStart w:id="352" w:name="_Toc191909602"/>
      <w:r w:rsidRPr="007F765E">
        <w:rPr>
          <w:sz w:val="21"/>
          <w:szCs w:val="21"/>
          <w:lang w:eastAsia="ja-JP"/>
        </w:rPr>
        <w:t xml:space="preserve">Checking </w:t>
      </w:r>
      <w:r>
        <w:rPr>
          <w:sz w:val="21"/>
          <w:szCs w:val="21"/>
          <w:lang w:eastAsia="ja-JP"/>
        </w:rPr>
        <w:t xml:space="preserve">settings for </w:t>
      </w:r>
      <w:r w:rsidRPr="007F765E">
        <w:rPr>
          <w:sz w:val="21"/>
          <w:szCs w:val="21"/>
          <w:lang w:eastAsia="ja-JP"/>
        </w:rPr>
        <w:t>the</w:t>
      </w:r>
      <w:r w:rsidRPr="00870F5A">
        <w:rPr>
          <w:color w:val="auto"/>
          <w:sz w:val="21"/>
          <w:szCs w:val="21"/>
          <w:lang w:eastAsia="ja-JP"/>
        </w:rPr>
        <w:t xml:space="preserve"> registered product</w:t>
      </w:r>
      <w:bookmarkEnd w:id="350"/>
      <w:bookmarkEnd w:id="351"/>
      <w:bookmarkEnd w:id="352"/>
    </w:p>
    <w:p w14:paraId="223B0489" w14:textId="778D70C9" w:rsidR="009D0019" w:rsidRDefault="009D0019" w:rsidP="009D0019">
      <w:pPr>
        <w:jc w:val="left"/>
        <w:rPr>
          <w:lang w:val="en-GB"/>
        </w:rPr>
      </w:pPr>
      <w:r w:rsidRPr="007F765E">
        <w:rPr>
          <w:lang w:val="en-GB"/>
        </w:rPr>
        <w:t xml:space="preserve">If </w:t>
      </w:r>
      <w:r>
        <w:rPr>
          <w:lang w:val="en-GB"/>
        </w:rPr>
        <w:t>a</w:t>
      </w:r>
      <w:r w:rsidRPr="007F765E">
        <w:rPr>
          <w:lang w:val="en-GB"/>
        </w:rPr>
        <w:t xml:space="preserve"> product registered with the </w:t>
      </w:r>
      <w:r w:rsidRPr="0095095F">
        <w:rPr>
          <w:rFonts w:ascii="Courier New" w:hAnsi="Courier New" w:cs="Courier New"/>
          <w:lang w:val="en-GB"/>
        </w:rPr>
        <w:t>setupcommonservice</w:t>
      </w:r>
      <w:r w:rsidRPr="007F765E">
        <w:rPr>
          <w:lang w:val="en-GB"/>
        </w:rPr>
        <w:t xml:space="preserve"> command is not displayed on the </w:t>
      </w:r>
      <w:r w:rsidR="00761100">
        <w:rPr>
          <w:lang w:val="en-GB"/>
        </w:rPr>
        <w:t>Products</w:t>
      </w:r>
      <w:r w:rsidR="00761100" w:rsidRPr="007F765E">
        <w:rPr>
          <w:lang w:val="en-GB"/>
        </w:rPr>
        <w:t xml:space="preserve"> </w:t>
      </w:r>
      <w:r w:rsidRPr="007F765E">
        <w:rPr>
          <w:lang w:val="en-GB"/>
        </w:rPr>
        <w:t xml:space="preserve">screen, the scheme, host name, </w:t>
      </w:r>
      <w:r>
        <w:rPr>
          <w:lang w:val="en-GB"/>
        </w:rPr>
        <w:t>or</w:t>
      </w:r>
      <w:r w:rsidRPr="007F765E">
        <w:rPr>
          <w:lang w:val="en-GB"/>
        </w:rPr>
        <w:t xml:space="preserve"> port number of the product may not match the execution result of the </w:t>
      </w:r>
      <w:r w:rsidRPr="0095095F">
        <w:rPr>
          <w:rFonts w:ascii="Courier New" w:hAnsi="Courier New" w:cs="Courier New"/>
          <w:lang w:val="en-GB"/>
        </w:rPr>
        <w:t>setupcommonservice</w:t>
      </w:r>
      <w:r w:rsidRPr="007F765E">
        <w:rPr>
          <w:lang w:val="en-GB"/>
        </w:rPr>
        <w:t xml:space="preserve"> command. </w:t>
      </w:r>
      <w:r>
        <w:rPr>
          <w:lang w:val="en-GB"/>
        </w:rPr>
        <w:t>In this case</w:t>
      </w:r>
      <w:r w:rsidRPr="007F765E">
        <w:rPr>
          <w:lang w:val="en-GB"/>
        </w:rPr>
        <w:t xml:space="preserve">, check the arguments specified in the </w:t>
      </w:r>
      <w:r w:rsidRPr="0095095F">
        <w:rPr>
          <w:rFonts w:ascii="Courier New" w:hAnsi="Courier New" w:cs="Courier New"/>
          <w:lang w:val="en-GB"/>
        </w:rPr>
        <w:t>setupcommonservice</w:t>
      </w:r>
      <w:r w:rsidRPr="007F765E">
        <w:rPr>
          <w:lang w:val="en-GB"/>
        </w:rPr>
        <w:t xml:space="preserve"> command.</w:t>
      </w:r>
    </w:p>
    <w:p w14:paraId="4D29BE88" w14:textId="77777777" w:rsidR="009D0019" w:rsidRDefault="009D0019" w:rsidP="009D0019">
      <w:pPr>
        <w:rPr>
          <w:lang w:val="en-GB"/>
        </w:rPr>
      </w:pPr>
    </w:p>
    <w:p w14:paraId="557F3B2D" w14:textId="50BCA92B" w:rsidR="009D0019" w:rsidRDefault="009D0019" w:rsidP="009D0019">
      <w:r w:rsidRPr="00870F5A">
        <w:t xml:space="preserve">For the arguments when executing the </w:t>
      </w:r>
      <w:r w:rsidRPr="0095095F">
        <w:rPr>
          <w:rFonts w:ascii="Courier New" w:hAnsi="Courier New" w:cs="Courier New"/>
        </w:rPr>
        <w:t>setupcommonservice</w:t>
      </w:r>
      <w:r w:rsidRPr="00870F5A">
        <w:t xml:space="preserve"> command, search for the following character string output </w:t>
      </w:r>
      <w:r>
        <w:t>to</w:t>
      </w:r>
      <w:r w:rsidRPr="00870F5A">
        <w:t xml:space="preserve"> the command execution time in &lt;</w:t>
      </w:r>
      <w:r w:rsidRPr="00870F5A">
        <w:rPr>
          <w:i/>
          <w:iCs/>
        </w:rPr>
        <w:t>log-directory</w:t>
      </w:r>
      <w:r w:rsidRPr="00870F5A">
        <w:t xml:space="preserve">&gt;/debug.log, and check the value output in </w:t>
      </w:r>
      <w:r w:rsidR="008F12FF" w:rsidRPr="00F944BA">
        <w:t>"</w:t>
      </w:r>
      <w:r w:rsidRPr="00870F5A">
        <w:t>Argument:</w:t>
      </w:r>
      <w:r w:rsidR="008F12FF" w:rsidRPr="00F944BA">
        <w:t>"</w:t>
      </w:r>
      <w:r w:rsidRPr="00870F5A">
        <w:t>.</w:t>
      </w:r>
    </w:p>
    <w:p w14:paraId="2563B9AF" w14:textId="360A2D5F" w:rsidR="00257E12" w:rsidRDefault="009D0019" w:rsidP="00A20C57">
      <w:r w:rsidRPr="00870F5A">
        <w:t xml:space="preserve">* For details on debug_log, see </w:t>
      </w:r>
      <w:r>
        <w:t xml:space="preserve">the </w:t>
      </w:r>
      <w:r w:rsidRPr="00870F5A">
        <w:rPr>
          <w:i/>
          <w:iCs/>
        </w:rPr>
        <w:t>Common Services Log Analysis Guide</w:t>
      </w:r>
      <w:r w:rsidRPr="00870F5A">
        <w:t>.</w:t>
      </w:r>
    </w:p>
    <w:p w14:paraId="7DD72831" w14:textId="343214B6" w:rsidR="00A20C57" w:rsidRPr="00A20C57" w:rsidRDefault="008F12FF" w:rsidP="00E4734D">
      <w:r w:rsidRPr="008F12FF">
        <w:t>"</w:t>
      </w:r>
      <w:r w:rsidR="00A20C57" w:rsidRPr="00A20C57">
        <w:rPr>
          <w:rFonts w:hint="eastAsia"/>
        </w:rPr>
        <w:t>KAOP00000-I Method start. (Class:AppApiController, Method:createApplicationService, Argument:</w:t>
      </w:r>
      <w:r w:rsidRPr="008F12FF">
        <w:t>"</w:t>
      </w:r>
    </w:p>
    <w:p w14:paraId="422DD3CA" w14:textId="77777777" w:rsidR="004B6F4A" w:rsidRDefault="004B6F4A" w:rsidP="00476970">
      <w:pPr>
        <w:jc w:val="left"/>
      </w:pPr>
    </w:p>
    <w:p w14:paraId="7322CD1D" w14:textId="4F1ECE09" w:rsidR="00790406" w:rsidRPr="00790406" w:rsidRDefault="00A2189E" w:rsidP="00476970">
      <w:pPr>
        <w:jc w:val="left"/>
        <w:rPr>
          <w:lang w:val="en-GB"/>
        </w:rPr>
      </w:pPr>
      <w:r w:rsidRPr="005E4ECF">
        <w:rPr>
          <w:lang w:val="en-GB"/>
        </w:rPr>
        <w:t xml:space="preserve">If the scheme, host name, </w:t>
      </w:r>
      <w:r>
        <w:rPr>
          <w:lang w:val="en-GB"/>
        </w:rPr>
        <w:t>or</w:t>
      </w:r>
      <w:r w:rsidRPr="005E4ECF">
        <w:rPr>
          <w:lang w:val="en-GB"/>
        </w:rPr>
        <w:t xml:space="preserve"> port number of the product </w:t>
      </w:r>
      <w:r>
        <w:rPr>
          <w:lang w:val="en-GB"/>
        </w:rPr>
        <w:t xml:space="preserve">differs </w:t>
      </w:r>
      <w:r w:rsidRPr="005E4ECF">
        <w:rPr>
          <w:lang w:val="en-GB"/>
        </w:rPr>
        <w:t xml:space="preserve">from the execution result of the </w:t>
      </w:r>
      <w:r w:rsidRPr="0095095F">
        <w:rPr>
          <w:rFonts w:ascii="Courier New" w:hAnsi="Courier New" w:cs="Courier New"/>
          <w:lang w:val="en-GB"/>
        </w:rPr>
        <w:t>setupcommonservice</w:t>
      </w:r>
      <w:r w:rsidRPr="005E4ECF">
        <w:rPr>
          <w:lang w:val="en-GB"/>
        </w:rPr>
        <w:t xml:space="preserve"> command, </w:t>
      </w:r>
      <w:r>
        <w:rPr>
          <w:lang w:val="en-GB"/>
        </w:rPr>
        <w:t xml:space="preserve">rectify the incorrect item  </w:t>
      </w:r>
      <w:r w:rsidRPr="005E4ECF">
        <w:rPr>
          <w:lang w:val="en-GB"/>
        </w:rPr>
        <w:t xml:space="preserve">and </w:t>
      </w:r>
      <w:r>
        <w:rPr>
          <w:lang w:val="en-GB"/>
        </w:rPr>
        <w:t xml:space="preserve">then </w:t>
      </w:r>
      <w:r w:rsidRPr="005E4ECF">
        <w:rPr>
          <w:lang w:val="en-GB"/>
        </w:rPr>
        <w:t xml:space="preserve">re-execute the </w:t>
      </w:r>
      <w:r w:rsidRPr="0095095F">
        <w:rPr>
          <w:rFonts w:ascii="Courier New" w:hAnsi="Courier New" w:cs="Courier New"/>
          <w:lang w:val="en-GB"/>
        </w:rPr>
        <w:t>setupcommonservice</w:t>
      </w:r>
      <w:r w:rsidRPr="005E4ECF">
        <w:rPr>
          <w:lang w:val="en-GB"/>
        </w:rPr>
        <w:t xml:space="preserve"> command.</w:t>
      </w:r>
    </w:p>
    <w:p w14:paraId="1923BE7C" w14:textId="50330E07" w:rsidR="00E028D0" w:rsidRDefault="00B151A4" w:rsidP="00476970">
      <w:pPr>
        <w:jc w:val="left"/>
      </w:pPr>
      <w:r>
        <w:br w:type="page"/>
      </w:r>
    </w:p>
    <w:p w14:paraId="0B4F52B9" w14:textId="06DFF7EB" w:rsidR="00E028D0" w:rsidRDefault="00783676" w:rsidP="00E028D0">
      <w:pPr>
        <w:pStyle w:val="3"/>
        <w:rPr>
          <w:lang w:val="en-US" w:eastAsia="ja-JP"/>
        </w:rPr>
      </w:pPr>
      <w:bookmarkStart w:id="353" w:name="_Toc23864234"/>
      <w:bookmarkStart w:id="354" w:name="_Toc23165022"/>
      <w:bookmarkStart w:id="355" w:name="_Toc191909603"/>
      <w:r>
        <w:rPr>
          <w:lang w:val="en-US" w:eastAsia="ja-JP"/>
        </w:rPr>
        <w:t xml:space="preserve">Registering </w:t>
      </w:r>
      <w:r w:rsidRPr="00F15D20">
        <w:rPr>
          <w:lang w:val="en-US" w:eastAsia="ja-JP"/>
        </w:rPr>
        <w:t>HDID product instance</w:t>
      </w:r>
      <w:r>
        <w:rPr>
          <w:lang w:val="en-US" w:eastAsia="ja-JP"/>
        </w:rPr>
        <w:t>s</w:t>
      </w:r>
      <w:r w:rsidRPr="00F15D20">
        <w:rPr>
          <w:lang w:val="en-US" w:eastAsia="ja-JP"/>
        </w:rPr>
        <w:t xml:space="preserve"> in the OVA environment after deployment</w:t>
      </w:r>
      <w:r>
        <w:rPr>
          <w:lang w:val="en-US" w:eastAsia="ja-JP"/>
        </w:rPr>
        <w:t xml:space="preserve"> fails</w:t>
      </w:r>
      <w:bookmarkEnd w:id="353"/>
      <w:bookmarkEnd w:id="354"/>
      <w:bookmarkEnd w:id="355"/>
    </w:p>
    <w:p w14:paraId="14F960F8" w14:textId="77777777" w:rsidR="00B9258F" w:rsidRDefault="00B9258F" w:rsidP="00B9258F">
      <w:pPr>
        <w:jc w:val="left"/>
      </w:pPr>
      <w:r w:rsidRPr="007844E2">
        <w:t xml:space="preserve">If the VM specifications do not meet the system requirements, HDID product instance registration may fail after the </w:t>
      </w:r>
      <w:r w:rsidRPr="0095095F">
        <w:rPr>
          <w:rFonts w:ascii="Courier New" w:hAnsi="Courier New" w:cs="Courier New"/>
        </w:rPr>
        <w:t>opsvmsetup</w:t>
      </w:r>
      <w:r w:rsidRPr="007844E2">
        <w:t xml:space="preserve"> command is executed.</w:t>
      </w:r>
    </w:p>
    <w:p w14:paraId="3E09D4DF" w14:textId="77777777" w:rsidR="00B9258F" w:rsidRDefault="00B9258F" w:rsidP="00B9258F">
      <w:pPr>
        <w:jc w:val="left"/>
      </w:pPr>
      <w:r w:rsidRPr="007844E2">
        <w:t xml:space="preserve">Check if the VM where the OVA file is installed meets the requirements described in </w:t>
      </w:r>
      <w:r>
        <w:t>"</w:t>
      </w:r>
      <w:r w:rsidRPr="007844E2">
        <w:rPr>
          <w:i/>
          <w:iCs/>
        </w:rPr>
        <w:t>Default settings for the virtual machine and the guest operating system</w:t>
      </w:r>
      <w:r>
        <w:t>"</w:t>
      </w:r>
      <w:r w:rsidRPr="007844E2">
        <w:t xml:space="preserve"> in the </w:t>
      </w:r>
      <w:r w:rsidRPr="007844E2">
        <w:rPr>
          <w:i/>
          <w:iCs/>
        </w:rPr>
        <w:t>Hitachi Ops Center Installation and Configuration Guid</w:t>
      </w:r>
      <w:r>
        <w:rPr>
          <w:i/>
          <w:iCs/>
        </w:rPr>
        <w:t>e</w:t>
      </w:r>
      <w:r w:rsidRPr="007844E2">
        <w:t xml:space="preserve">. </w:t>
      </w:r>
      <w:r>
        <w:t>If not, i</w:t>
      </w:r>
      <w:r w:rsidRPr="007844E2">
        <w:t>nstall the OVA file on ESXi that meets the requirements.</w:t>
      </w:r>
    </w:p>
    <w:p w14:paraId="5311D4F1" w14:textId="350A3571" w:rsidR="00B9258F" w:rsidRDefault="00B9258F" w:rsidP="00B9258F">
      <w:r w:rsidRPr="007844E2">
        <w:t>If the requirements are met, re-execute the HDID product registration command (</w:t>
      </w:r>
      <w:r w:rsidRPr="0095095F">
        <w:rPr>
          <w:rFonts w:ascii="Courier New" w:hAnsi="Courier New" w:cs="Courier New"/>
        </w:rPr>
        <w:t>setcommonservice</w:t>
      </w:r>
      <w:r w:rsidRPr="007844E2">
        <w:t>) and re-register the product instance with the Common Service.</w:t>
      </w:r>
    </w:p>
    <w:p w14:paraId="3D35FFA6" w14:textId="77777777" w:rsidR="00165214" w:rsidRPr="00165214" w:rsidRDefault="00165214" w:rsidP="00E028D0"/>
    <w:p w14:paraId="5B9D50A1" w14:textId="78FA8295" w:rsidR="0047588E" w:rsidRDefault="00BC471C" w:rsidP="00B0283A">
      <w:r w:rsidRPr="007844E2">
        <w:t>Refer to the following manual</w:t>
      </w:r>
      <w:r>
        <w:t>s</w:t>
      </w:r>
      <w:r w:rsidRPr="007844E2">
        <w:t xml:space="preserve"> for how to check </w:t>
      </w:r>
      <w:r>
        <w:t xml:space="preserve">the </w:t>
      </w:r>
      <w:r w:rsidRPr="007844E2">
        <w:t>VM requirements</w:t>
      </w:r>
      <w:r>
        <w:t>:</w:t>
      </w:r>
    </w:p>
    <w:p w14:paraId="1B46461D" w14:textId="12522BA1" w:rsidR="00394D9C" w:rsidRDefault="00B151A4" w:rsidP="00F71160">
      <w:pPr>
        <w:widowControl/>
        <w:jc w:val="left"/>
        <w:rPr>
          <w:rFonts w:ascii="Segoe UI" w:eastAsia="ＭＳ Ｐゴシック" w:hAnsi="Segoe UI" w:cs="Segoe UI"/>
          <w:kern w:val="0"/>
          <w:szCs w:val="21"/>
        </w:rPr>
      </w:pPr>
      <w:r>
        <w:rPr>
          <w:rFonts w:ascii="Segoe UI" w:eastAsia="ＭＳ Ｐゴシック" w:hAnsi="Segoe UI" w:cs="Segoe UI" w:hint="eastAsia"/>
          <w:kern w:val="0"/>
          <w:szCs w:val="21"/>
        </w:rPr>
        <w:t>F</w:t>
      </w:r>
      <w:r>
        <w:rPr>
          <w:rFonts w:ascii="Segoe UI" w:eastAsia="ＭＳ Ｐゴシック" w:hAnsi="Segoe UI" w:cs="Segoe UI"/>
          <w:kern w:val="0"/>
          <w:szCs w:val="21"/>
        </w:rPr>
        <w:t>or</w:t>
      </w:r>
      <w:r>
        <w:rPr>
          <w:rFonts w:ascii="Segoe UI" w:eastAsia="ＭＳ Ｐゴシック" w:hAnsi="Segoe UI" w:cs="Segoe UI" w:hint="eastAsia"/>
          <w:kern w:val="0"/>
          <w:szCs w:val="21"/>
        </w:rPr>
        <w:t xml:space="preserve"> </w:t>
      </w:r>
      <w:r w:rsidR="0047588E" w:rsidRPr="0047588E">
        <w:rPr>
          <w:rFonts w:ascii="Segoe UI" w:eastAsia="ＭＳ Ｐゴシック" w:hAnsi="Segoe UI" w:cs="Segoe UI"/>
          <w:kern w:val="0"/>
          <w:szCs w:val="21"/>
        </w:rPr>
        <w:t>HV</w:t>
      </w:r>
      <w:r>
        <w:rPr>
          <w:rFonts w:ascii="Segoe UI" w:eastAsia="ＭＳ Ｐゴシック" w:hAnsi="Segoe UI" w:cs="Segoe UI" w:hint="eastAsia"/>
          <w:kern w:val="0"/>
          <w:szCs w:val="21"/>
        </w:rPr>
        <w:t>:</w:t>
      </w:r>
      <w:r w:rsidR="0047588E" w:rsidRPr="0047588E">
        <w:rPr>
          <w:rFonts w:ascii="Segoe UI" w:eastAsia="ＭＳ Ｐゴシック" w:hAnsi="Segoe UI" w:cs="Segoe UI"/>
          <w:kern w:val="0"/>
          <w:szCs w:val="21"/>
        </w:rPr>
        <w:t>Hitachi Ops Center Virtual Appliance System Requirements</w:t>
      </w:r>
      <w:r w:rsidR="0047588E" w:rsidRPr="0047588E">
        <w:rPr>
          <w:rFonts w:ascii="Segoe UI" w:eastAsia="ＭＳ Ｐゴシック" w:hAnsi="Segoe UI" w:cs="Segoe UI"/>
          <w:kern w:val="0"/>
          <w:szCs w:val="21"/>
        </w:rPr>
        <w:br/>
      </w:r>
      <w:r>
        <w:rPr>
          <w:rFonts w:ascii="Segoe UI" w:eastAsia="ＭＳ Ｐゴシック" w:hAnsi="Segoe UI" w:cs="Segoe UI" w:hint="eastAsia"/>
          <w:kern w:val="0"/>
          <w:szCs w:val="21"/>
        </w:rPr>
        <w:t>F</w:t>
      </w:r>
      <w:r>
        <w:rPr>
          <w:rFonts w:ascii="Segoe UI" w:eastAsia="ＭＳ Ｐゴシック" w:hAnsi="Segoe UI" w:cs="Segoe UI"/>
          <w:kern w:val="0"/>
          <w:szCs w:val="21"/>
        </w:rPr>
        <w:t xml:space="preserve">or </w:t>
      </w:r>
      <w:r w:rsidR="0047588E" w:rsidRPr="0047588E">
        <w:rPr>
          <w:rFonts w:ascii="Segoe UI" w:eastAsia="ＭＳ Ｐゴシック" w:hAnsi="Segoe UI" w:cs="Segoe UI"/>
          <w:kern w:val="0"/>
          <w:szCs w:val="21"/>
        </w:rPr>
        <w:t>HPE</w:t>
      </w:r>
      <w:r>
        <w:rPr>
          <w:rFonts w:ascii="Segoe UI" w:eastAsia="ＭＳ Ｐゴシック" w:hAnsi="Segoe UI" w:cs="Segoe UI" w:hint="eastAsia"/>
          <w:kern w:val="0"/>
          <w:szCs w:val="21"/>
        </w:rPr>
        <w:t>:</w:t>
      </w:r>
      <w:r w:rsidR="0047588E" w:rsidRPr="0047588E">
        <w:rPr>
          <w:rFonts w:ascii="Segoe UI" w:eastAsia="ＭＳ Ｐゴシック" w:hAnsi="Segoe UI" w:cs="Segoe UI"/>
          <w:kern w:val="0"/>
          <w:szCs w:val="21"/>
        </w:rPr>
        <w:t>HPE XP Intelligent Management Suite Virtual Appliance System Requirements</w:t>
      </w:r>
    </w:p>
    <w:p w14:paraId="1A8D6557" w14:textId="04587D96" w:rsidR="0047588E" w:rsidRDefault="0047588E" w:rsidP="006A0C22">
      <w:pPr>
        <w:widowControl/>
        <w:jc w:val="left"/>
      </w:pPr>
    </w:p>
    <w:p w14:paraId="61FE3F3C" w14:textId="77777777" w:rsidR="007C4A73" w:rsidRPr="00273465" w:rsidRDefault="007C4A73" w:rsidP="007C4A73">
      <w:pPr>
        <w:rPr>
          <w:rFonts w:ascii="Segoe UI" w:eastAsia="ＭＳ Ｐゴシック" w:hAnsi="Segoe UI" w:cs="Segoe UI"/>
          <w:kern w:val="0"/>
          <w:szCs w:val="21"/>
          <w:highlight w:val="yellow"/>
        </w:rPr>
      </w:pPr>
    </w:p>
    <w:p w14:paraId="71CCC6FF" w14:textId="77777777" w:rsidR="007C4A73" w:rsidRDefault="007C4A73" w:rsidP="007C4A73">
      <w:pPr>
        <w:pStyle w:val="3"/>
        <w:rPr>
          <w:lang w:val="en-US"/>
        </w:rPr>
      </w:pPr>
      <w:bookmarkStart w:id="356" w:name="_Ref26352996"/>
      <w:bookmarkStart w:id="357" w:name="_Toc191909604"/>
      <w:bookmarkStart w:id="358" w:name="_Toc25746335"/>
      <w:bookmarkStart w:id="359" w:name="_Ref25822482"/>
      <w:bookmarkStart w:id="360" w:name="_Ref25822489"/>
      <w:bookmarkStart w:id="361" w:name="_Ref25822504"/>
      <w:bookmarkStart w:id="362" w:name="_Ref25951942"/>
      <w:bookmarkStart w:id="363" w:name="_Ref25951955"/>
      <w:r w:rsidRPr="00273465">
        <w:rPr>
          <w:lang w:val="en-US"/>
        </w:rPr>
        <w:t>Issues (unexpected errors, etc.)</w:t>
      </w:r>
      <w:r>
        <w:rPr>
          <w:lang w:val="en-US"/>
        </w:rPr>
        <w:t xml:space="preserve"> </w:t>
      </w:r>
      <w:r w:rsidRPr="00273465">
        <w:rPr>
          <w:lang w:val="en-US"/>
        </w:rPr>
        <w:t xml:space="preserve">that might occur when </w:t>
      </w:r>
      <w:r>
        <w:rPr>
          <w:lang w:val="en-US"/>
        </w:rPr>
        <w:t>there is a problem</w:t>
      </w:r>
      <w:r w:rsidRPr="00273465">
        <w:rPr>
          <w:lang w:val="en-US"/>
        </w:rPr>
        <w:t xml:space="preserve"> in the user directory service</w:t>
      </w:r>
      <w:bookmarkEnd w:id="356"/>
      <w:bookmarkEnd w:id="357"/>
      <w:r w:rsidRPr="00273465">
        <w:rPr>
          <w:lang w:val="en-US"/>
        </w:rPr>
        <w:t xml:space="preserve"> </w:t>
      </w:r>
    </w:p>
    <w:p w14:paraId="57FB1B8C" w14:textId="77777777" w:rsidR="007C4A73" w:rsidRDefault="007C4A73" w:rsidP="007C4A73"/>
    <w:bookmarkEnd w:id="358"/>
    <w:bookmarkEnd w:id="359"/>
    <w:bookmarkEnd w:id="360"/>
    <w:bookmarkEnd w:id="361"/>
    <w:bookmarkEnd w:id="362"/>
    <w:bookmarkEnd w:id="363"/>
    <w:p w14:paraId="575CADE3" w14:textId="36E876D7" w:rsidR="007C4A73" w:rsidRPr="00273465" w:rsidRDefault="007C4A73" w:rsidP="007C4A73">
      <w:pPr>
        <w:rPr>
          <w:rFonts w:ascii="ＭＳ 明朝" w:hAnsi="ＭＳ 明朝"/>
        </w:rPr>
      </w:pPr>
      <w:r>
        <w:t>If</w:t>
      </w:r>
      <w:r w:rsidRPr="00273465">
        <w:t xml:space="preserve"> </w:t>
      </w:r>
      <w:r>
        <w:t xml:space="preserve">there is </w:t>
      </w:r>
      <w:r w:rsidRPr="00273465">
        <w:t xml:space="preserve">a problem </w:t>
      </w:r>
      <w:r>
        <w:t>in</w:t>
      </w:r>
      <w:del w:id="364" w:author="小泉和也 / KOIZUMI，KAZUYA" w:date="2025-01-14T12:00:00Z">
        <w:r w:rsidDel="00BD2793">
          <w:delText xml:space="preserve"> </w:delText>
        </w:r>
        <w:r w:rsidDel="003765CD">
          <w:delText>any of</w:delText>
        </w:r>
      </w:del>
      <w:r>
        <w:t xml:space="preserve"> the</w:t>
      </w:r>
      <w:r w:rsidRPr="00273465">
        <w:t xml:space="preserve"> </w:t>
      </w:r>
      <w:del w:id="365" w:author="小泉和也 / KOIZUMI，KAZUYA" w:date="2025-01-14T11:59:00Z">
        <w:r w:rsidRPr="00273465" w:rsidDel="003765CD">
          <w:delText xml:space="preserve">registered </w:delText>
        </w:r>
      </w:del>
      <w:r w:rsidRPr="00273465">
        <w:t>user directory service</w:t>
      </w:r>
      <w:r>
        <w:t>s</w:t>
      </w:r>
      <w:r w:rsidRPr="00273465">
        <w:t xml:space="preserve">, issues </w:t>
      </w:r>
      <w:r>
        <w:t>such as</w:t>
      </w:r>
      <w:r w:rsidRPr="00273465">
        <w:t xml:space="preserve"> the following might occur</w:t>
      </w:r>
      <w:r>
        <w:t>:</w:t>
      </w:r>
    </w:p>
    <w:p w14:paraId="1987CA1D" w14:textId="39DA81EF" w:rsidR="007C4A73" w:rsidRPr="00273465" w:rsidRDefault="007C4A73" w:rsidP="007C4A73">
      <w:r w:rsidRPr="00273465">
        <w:t>• When a</w:t>
      </w:r>
      <w:r>
        <w:t xml:space="preserve"> non-existent </w:t>
      </w:r>
      <w:del w:id="366" w:author="渡辺茂男 / WATANABE，SHIGEO" w:date="2024-12-05T09:42:00Z">
        <w:r w:rsidRPr="00273465" w:rsidDel="009267DD">
          <w:delText xml:space="preserve">ID </w:delText>
        </w:r>
      </w:del>
      <w:ins w:id="367" w:author="渡辺茂男 / WATANABE，SHIGEO" w:date="2024-12-05T09:42:00Z">
        <w:r w:rsidR="009267DD">
          <w:rPr>
            <w:rFonts w:hint="eastAsia"/>
          </w:rPr>
          <w:t>Username</w:t>
        </w:r>
        <w:r w:rsidR="009267DD" w:rsidRPr="00273465">
          <w:t xml:space="preserve"> </w:t>
        </w:r>
      </w:ins>
      <w:r w:rsidRPr="00273465">
        <w:t>is specified in the login window, an unexpected error occurs.</w:t>
      </w:r>
    </w:p>
    <w:p w14:paraId="09617C8D" w14:textId="77777777" w:rsidR="007C4A73" w:rsidRPr="00273465" w:rsidRDefault="007C4A73" w:rsidP="007C4A73">
      <w:r w:rsidRPr="00273465">
        <w:t xml:space="preserve">• When </w:t>
      </w:r>
      <w:r>
        <w:t>an attempt is made</w:t>
      </w:r>
      <w:r w:rsidRPr="00273465">
        <w:t xml:space="preserve"> to register a new user, an unexpected error occurs.</w:t>
      </w:r>
    </w:p>
    <w:p w14:paraId="7BF3E1AB" w14:textId="77777777" w:rsidR="007C4A73" w:rsidRPr="00273465" w:rsidRDefault="007C4A73" w:rsidP="007C4A73">
      <w:r w:rsidRPr="00273465">
        <w:t xml:space="preserve">• When </w:t>
      </w:r>
      <w:r>
        <w:t>an attempt is made</w:t>
      </w:r>
      <w:r w:rsidRPr="00273465">
        <w:t xml:space="preserve"> to display details of a user group, an unexpected error occurs.</w:t>
      </w:r>
    </w:p>
    <w:p w14:paraId="56256304" w14:textId="77777777" w:rsidR="007C4A73" w:rsidRPr="00273465" w:rsidRDefault="007C4A73" w:rsidP="007C4A73">
      <w:r w:rsidRPr="00273465">
        <w:t xml:space="preserve">• When an email address </w:t>
      </w:r>
      <w:r>
        <w:t xml:space="preserve">is modified </w:t>
      </w:r>
      <w:r w:rsidRPr="00273465">
        <w:t xml:space="preserve">in the Profile window and then </w:t>
      </w:r>
      <w:r>
        <w:t>submitted</w:t>
      </w:r>
      <w:r w:rsidRPr="00273465">
        <w:t>, an internal server error occurs.</w:t>
      </w:r>
    </w:p>
    <w:p w14:paraId="73548111" w14:textId="77777777" w:rsidR="007C4A73" w:rsidRDefault="007C4A73" w:rsidP="007C4A73">
      <w:pPr>
        <w:rPr>
          <w:ins w:id="368" w:author="渡辺茂男 / WATANABE，SHIGEO" w:date="2024-12-05T09:43:00Z"/>
        </w:rPr>
      </w:pPr>
      <w:r w:rsidRPr="00273465">
        <w:t>• The user of a user directory service cannot log in.</w:t>
      </w:r>
    </w:p>
    <w:p w14:paraId="02DEA567" w14:textId="77777777" w:rsidR="00EA7AD9" w:rsidRDefault="009267DD" w:rsidP="00EA7AD9">
      <w:pPr>
        <w:rPr>
          <w:ins w:id="369" w:author="小泉和也 / KOIZUMI，KAZUYA" w:date="2025-01-14T11:16:00Z"/>
        </w:rPr>
      </w:pPr>
      <w:ins w:id="370" w:author="渡辺茂男 / WATANABE，SHIGEO" w:date="2024-12-05T09:43:00Z">
        <w:r w:rsidRPr="00273465">
          <w:t xml:space="preserve">• The user of a </w:t>
        </w:r>
        <w:r>
          <w:rPr>
            <w:rFonts w:hint="eastAsia"/>
          </w:rPr>
          <w:t>identity provider</w:t>
        </w:r>
        <w:r w:rsidRPr="00273465">
          <w:t xml:space="preserve"> cannot log in.</w:t>
        </w:r>
      </w:ins>
    </w:p>
    <w:p w14:paraId="5EFF95EC" w14:textId="327C1911" w:rsidR="009267DD" w:rsidRPr="00273465" w:rsidDel="00EA7AD9" w:rsidRDefault="00EA7AD9" w:rsidP="00EA7AD9">
      <w:pPr>
        <w:rPr>
          <w:ins w:id="371" w:author="渡辺茂男 / WATANABE，SHIGEO" w:date="2024-12-05T09:43:00Z"/>
          <w:del w:id="372" w:author="小泉和也 / KOIZUMI，KAZUYA" w:date="2025-01-14T11:16:00Z"/>
          <w:rFonts w:ascii="ＭＳ 明朝" w:hAnsi="ＭＳ 明朝"/>
        </w:rPr>
      </w:pPr>
      <w:ins w:id="373" w:author="小泉和也 / KOIZUMI，KAZUYA" w:date="2025-01-14T11:16:00Z">
        <w:r w:rsidRPr="00273465">
          <w:t xml:space="preserve">• </w:t>
        </w:r>
        <w:r>
          <w:rPr>
            <w:rFonts w:hint="eastAsia"/>
          </w:rPr>
          <w:t>W</w:t>
        </w:r>
        <w:r w:rsidRPr="003E176D">
          <w:t>hen clicking the Pre-check the number of users (filter) button, Pre-check the number of imported users button, or Submit button on the Add user directory service or Edit user directory service screen</w:t>
        </w:r>
        <w:r>
          <w:rPr>
            <w:rFonts w:hint="eastAsia"/>
          </w:rPr>
          <w:t xml:space="preserve">, </w:t>
        </w:r>
        <w:r w:rsidRPr="00273465">
          <w:t>an unexpected error occurs.</w:t>
        </w:r>
      </w:ins>
    </w:p>
    <w:p w14:paraId="61F4B8D4" w14:textId="77777777" w:rsidR="009267DD" w:rsidRPr="009267DD" w:rsidRDefault="009267DD" w:rsidP="007C4A73">
      <w:pPr>
        <w:rPr>
          <w:rFonts w:ascii="ＭＳ 明朝" w:hAnsi="ＭＳ 明朝"/>
        </w:rPr>
      </w:pPr>
    </w:p>
    <w:p w14:paraId="0BE8699B" w14:textId="77777777" w:rsidR="007C4A73" w:rsidRPr="00273465" w:rsidRDefault="007C4A73" w:rsidP="007C4A73">
      <w:pPr>
        <w:rPr>
          <w:rFonts w:ascii="ＭＳ 明朝" w:hAnsi="ＭＳ 明朝"/>
        </w:rPr>
      </w:pPr>
    </w:p>
    <w:p w14:paraId="6E281FAB" w14:textId="77777777" w:rsidR="007C4A73" w:rsidRPr="00273465" w:rsidRDefault="007C4A73" w:rsidP="007C4A73">
      <w:r w:rsidRPr="00273465">
        <w:t xml:space="preserve">If any of these </w:t>
      </w:r>
      <w:r>
        <w:t>issues</w:t>
      </w:r>
      <w:r w:rsidRPr="00273465">
        <w:t xml:space="preserve"> occur</w:t>
      </w:r>
      <w:r>
        <w:t>s</w:t>
      </w:r>
      <w:r w:rsidRPr="00273465">
        <w:t>, perform a connection test and verification test of the user directory service, and check w</w:t>
      </w:r>
      <w:r>
        <w:t>he</w:t>
      </w:r>
      <w:r w:rsidRPr="00273465">
        <w:t xml:space="preserve">ther </w:t>
      </w:r>
      <w:r>
        <w:t xml:space="preserve">there </w:t>
      </w:r>
      <w:r w:rsidRPr="00273465">
        <w:t>is a problem with the user directory ser</w:t>
      </w:r>
      <w:r>
        <w:t>vi</w:t>
      </w:r>
      <w:r w:rsidRPr="00273465">
        <w:t xml:space="preserve">ce. If there is a problem, resolve it. Disable the user directory service </w:t>
      </w:r>
      <w:r>
        <w:t xml:space="preserve">that has the problem </w:t>
      </w:r>
      <w:r w:rsidRPr="00273465">
        <w:t xml:space="preserve">until </w:t>
      </w:r>
      <w:r>
        <w:t xml:space="preserve">you resolve </w:t>
      </w:r>
      <w:r w:rsidRPr="00273465">
        <w:t xml:space="preserve">the problem. </w:t>
      </w:r>
    </w:p>
    <w:p w14:paraId="1453E473" w14:textId="77777777" w:rsidR="007C4A73" w:rsidRDefault="007C4A73" w:rsidP="007C4A73"/>
    <w:p w14:paraId="716FD708" w14:textId="77777777" w:rsidR="007C4A73" w:rsidRPr="00273465" w:rsidRDefault="007C4A73" w:rsidP="007C4A73">
      <w:r w:rsidRPr="00273465">
        <w:t>For problems with the user directory service, possible issues include the following:</w:t>
      </w:r>
    </w:p>
    <w:p w14:paraId="6A994424" w14:textId="77777777" w:rsidR="007C4A73" w:rsidRPr="00273465" w:rsidRDefault="007C4A73" w:rsidP="007C4A73">
      <w:r w:rsidRPr="00273465">
        <w:t>• Issues with the machine, OS, or services, etc.</w:t>
      </w:r>
      <w:r>
        <w:t>,</w:t>
      </w:r>
      <w:r w:rsidRPr="00273465">
        <w:t xml:space="preserve"> of the user directory service</w:t>
      </w:r>
    </w:p>
    <w:p w14:paraId="14D80B32" w14:textId="77777777" w:rsidR="007C4A73" w:rsidRPr="00273465" w:rsidRDefault="007C4A73" w:rsidP="007C4A73">
      <w:r w:rsidRPr="00273465">
        <w:t xml:space="preserve">• Issues with the network </w:t>
      </w:r>
      <w:r>
        <w:t>to</w:t>
      </w:r>
      <w:r w:rsidRPr="00273465">
        <w:t xml:space="preserve"> the user directory service</w:t>
      </w:r>
    </w:p>
    <w:p w14:paraId="3F324924" w14:textId="0ECA2DC8" w:rsidR="007C4A73" w:rsidRDefault="007C4A73" w:rsidP="007C4A73">
      <w:r w:rsidRPr="00273465">
        <w:t>• Incorrect information registered</w:t>
      </w:r>
      <w:r>
        <w:t xml:space="preserve"> for the user directory service</w:t>
      </w:r>
      <w:ins w:id="374" w:author="渡辺茂男 / WATANABE，SHIGEO" w:date="2024-12-05T09:46:00Z">
        <w:r w:rsidR="009267DD">
          <w:rPr>
            <w:rFonts w:hint="eastAsia"/>
          </w:rPr>
          <w:t xml:space="preserve"> </w:t>
        </w:r>
        <w:r w:rsidR="009267DD" w:rsidRPr="009267DD">
          <w:t>(including mismatch of user and password)</w:t>
        </w:r>
      </w:ins>
    </w:p>
    <w:p w14:paraId="1DD70077" w14:textId="2A9D7356" w:rsidR="00B51D8C" w:rsidRDefault="00B51D8C" w:rsidP="007C4A73">
      <w:r w:rsidRPr="00273465">
        <w:lastRenderedPageBreak/>
        <w:t xml:space="preserve">• Incorrect </w:t>
      </w:r>
      <w:r w:rsidR="007A3C19">
        <w:rPr>
          <w:rStyle w:val="tlid-translation"/>
          <w:rFonts w:ascii="Roboto" w:hAnsi="Roboto"/>
          <w:color w:val="777777"/>
          <w:lang w:val="en"/>
        </w:rPr>
        <w:t>SSL settings</w:t>
      </w:r>
    </w:p>
    <w:p w14:paraId="56EDAA2D" w14:textId="77777777" w:rsidR="00A65FB7" w:rsidRDefault="00B51D8C" w:rsidP="00A65FB7">
      <w:pPr>
        <w:rPr>
          <w:ins w:id="375" w:author="小泉和也 / KOIZUMI，KAZUYA" w:date="2025-01-14T11:17:00Z"/>
        </w:rPr>
      </w:pPr>
      <w:r w:rsidRPr="00273465">
        <w:t xml:space="preserve">• </w:t>
      </w:r>
      <w:r w:rsidR="00EE226F" w:rsidRPr="00EE226F">
        <w:t>Mismatch between the CN</w:t>
      </w:r>
      <w:ins w:id="376" w:author="渡辺茂男 / WATANABE，SHIGEO" w:date="2024-12-05T09:43:00Z">
        <w:r w:rsidR="009267DD">
          <w:rPr>
            <w:rFonts w:hint="eastAsia"/>
          </w:rPr>
          <w:t xml:space="preserve"> and SAN</w:t>
        </w:r>
      </w:ins>
      <w:r w:rsidR="00EE226F" w:rsidRPr="00EE226F">
        <w:t xml:space="preserve"> set in the AD server certificate and the Connection URL</w:t>
      </w:r>
    </w:p>
    <w:p w14:paraId="53B9D8CF" w14:textId="43C1AE62" w:rsidR="00B51D8C" w:rsidRPr="00273465" w:rsidRDefault="00A65FB7" w:rsidP="00A65FB7">
      <w:ins w:id="377" w:author="小泉和也 / KOIZUMI，KAZUYA" w:date="2025-01-14T11:17:00Z">
        <w:r w:rsidRPr="00273465">
          <w:t xml:space="preserve">• </w:t>
        </w:r>
        <w:r w:rsidRPr="00FE7095">
          <w:t>The response time from the User Directory Service is too long</w:t>
        </w:r>
      </w:ins>
      <w:ins w:id="378" w:author="小泉和也 / KOIZUMI，KAZUYA" w:date="2025-01-14T11:21:00Z">
        <w:r w:rsidR="004F42E3">
          <w:rPr>
            <w:rFonts w:hint="eastAsia"/>
          </w:rPr>
          <w:t xml:space="preserve"> </w:t>
        </w:r>
        <w:r w:rsidR="00653A8D" w:rsidRPr="00653A8D">
          <w:t>(It is configured with a multi-domain structure, etc)</w:t>
        </w:r>
      </w:ins>
    </w:p>
    <w:p w14:paraId="072CCAF7" w14:textId="77777777" w:rsidR="007C4A73" w:rsidRPr="00273465" w:rsidRDefault="007C4A73" w:rsidP="007C4A73">
      <w:pPr>
        <w:rPr>
          <w:rFonts w:ascii="ＭＳ 明朝" w:hAnsi="ＭＳ 明朝"/>
        </w:rPr>
      </w:pPr>
    </w:p>
    <w:p w14:paraId="5C7313E3" w14:textId="5B11CC87" w:rsidR="007C4A73" w:rsidRDefault="007C4A73" w:rsidP="007C4A73">
      <w:r w:rsidRPr="00273465">
        <w:t>For details on how to perform the connection test and verification test for the user directory service, and how to modify the service, see the manual.</w:t>
      </w:r>
    </w:p>
    <w:p w14:paraId="54E02AD0" w14:textId="715C92B6" w:rsidR="008568CD" w:rsidRDefault="003C4F3B" w:rsidP="007C4A73">
      <w:r>
        <w:br w:type="page"/>
      </w:r>
    </w:p>
    <w:p w14:paraId="035E14B5" w14:textId="5D3A10DE" w:rsidR="00661C98" w:rsidRPr="00F231DE" w:rsidRDefault="00661C98" w:rsidP="00661C98">
      <w:pPr>
        <w:pStyle w:val="3"/>
        <w:rPr>
          <w:lang w:val="en-US"/>
        </w:rPr>
      </w:pPr>
      <w:bookmarkStart w:id="379" w:name="_Toc191909605"/>
      <w:r w:rsidRPr="003C4F3B">
        <w:rPr>
          <w:lang w:val="en-US"/>
        </w:rPr>
        <w:t xml:space="preserve">Items to check when you cannot access </w:t>
      </w:r>
      <w:r w:rsidR="00546058" w:rsidRPr="00546058">
        <w:t xml:space="preserve"> </w:t>
      </w:r>
      <w:r w:rsidR="00546058" w:rsidRPr="00546058">
        <w:rPr>
          <w:lang w:val="en-US"/>
        </w:rPr>
        <w:t>user directory service or ID provider service</w:t>
      </w:r>
      <w:bookmarkEnd w:id="379"/>
    </w:p>
    <w:p w14:paraId="4B4D05FF" w14:textId="77777777" w:rsidR="00661C98" w:rsidRDefault="00661C98" w:rsidP="00661C98">
      <w:pPr>
        <w:numPr>
          <w:ilvl w:val="0"/>
          <w:numId w:val="102"/>
        </w:numPr>
        <w:jc w:val="left"/>
      </w:pPr>
      <w:r w:rsidRPr="00C053B0">
        <w:t xml:space="preserve">Check if </w:t>
      </w:r>
      <w:r>
        <w:t xml:space="preserve">the </w:t>
      </w:r>
      <w:r w:rsidRPr="00C053B0">
        <w:t>SSL settings</w:t>
      </w:r>
      <w:r>
        <w:t xml:space="preserve"> are correct</w:t>
      </w:r>
      <w:r w:rsidDel="009B372D">
        <w:rPr>
          <w:rFonts w:hint="eastAsia"/>
        </w:rPr>
        <w:t xml:space="preserve"> </w:t>
      </w:r>
    </w:p>
    <w:p w14:paraId="64EBE1D9" w14:textId="05C9F4F9" w:rsidR="00661C98" w:rsidRDefault="00661C98" w:rsidP="00661C98">
      <w:pPr>
        <w:ind w:left="840"/>
        <w:jc w:val="left"/>
      </w:pPr>
      <w:r>
        <w:t>Check that the root certificate</w:t>
      </w:r>
      <w:r w:rsidR="00137C26">
        <w:t xml:space="preserve"> </w:t>
      </w:r>
      <w:r w:rsidR="00137C26" w:rsidRPr="00137C26">
        <w:t>of the CA</w:t>
      </w:r>
      <w:r>
        <w:t xml:space="preserve"> for the </w:t>
      </w:r>
      <w:r w:rsidR="00546058" w:rsidRPr="00546058">
        <w:t>user directory service or ID provider service</w:t>
      </w:r>
      <w:r>
        <w:t xml:space="preserve"> has been imported to the trust store.</w:t>
      </w:r>
    </w:p>
    <w:p w14:paraId="48443658" w14:textId="77777777" w:rsidR="00661C98" w:rsidRPr="00E27B77" w:rsidRDefault="00661C98" w:rsidP="00661C98">
      <w:pPr>
        <w:ind w:left="840"/>
        <w:jc w:val="left"/>
        <w:rPr>
          <w:rFonts w:ascii="Segoe UI" w:eastAsia="ＭＳ Ｐゴシック" w:hAnsi="Segoe UI" w:cs="Segoe UI"/>
          <w:kern w:val="0"/>
          <w:szCs w:val="21"/>
        </w:rPr>
      </w:pPr>
      <w:r>
        <w:t>Execute the following command and confirm that the root certificate can be displayed.</w:t>
      </w:r>
    </w:p>
    <w:p w14:paraId="7BE5B91D" w14:textId="77777777" w:rsidR="00661C98" w:rsidRDefault="00661C98" w:rsidP="00661C98">
      <w:pPr>
        <w:pBdr>
          <w:top w:val="single" w:sz="4" w:space="1" w:color="auto"/>
          <w:left w:val="single" w:sz="4" w:space="4" w:color="auto"/>
          <w:bottom w:val="single" w:sz="4" w:space="1" w:color="auto"/>
          <w:right w:val="single" w:sz="4" w:space="4" w:color="auto"/>
        </w:pBdr>
        <w:ind w:left="840"/>
        <w:jc w:val="left"/>
      </w:pPr>
      <w:r w:rsidRPr="00E27B77">
        <w:t xml:space="preserve">keytool -v -list -keystore </w:t>
      </w:r>
      <w:r w:rsidRPr="003C73F7">
        <w:rPr>
          <w:i/>
          <w:iCs/>
        </w:rPr>
        <w:t>&lt;user-data-directory&gt;</w:t>
      </w:r>
      <w:r w:rsidRPr="00E27B77">
        <w:t>/tls/cacerts</w:t>
      </w:r>
    </w:p>
    <w:p w14:paraId="36FB83FF" w14:textId="77777777" w:rsidR="00661C98" w:rsidRDefault="00661C98" w:rsidP="00661C98">
      <w:pPr>
        <w:ind w:left="840"/>
        <w:jc w:val="left"/>
      </w:pPr>
    </w:p>
    <w:p w14:paraId="6A03AE38" w14:textId="2FC7A3F6" w:rsidR="00661C98" w:rsidRDefault="00661C98" w:rsidP="00661C98">
      <w:pPr>
        <w:numPr>
          <w:ilvl w:val="0"/>
          <w:numId w:val="102"/>
        </w:numPr>
        <w:jc w:val="left"/>
      </w:pPr>
      <w:r w:rsidRPr="005346B5">
        <w:t xml:space="preserve">Check that the Connection URL and the CN set in the </w:t>
      </w:r>
      <w:r w:rsidR="00546058" w:rsidRPr="00546058">
        <w:t>user directory service or ID provider service</w:t>
      </w:r>
      <w:r w:rsidRPr="005346B5">
        <w:t xml:space="preserve"> certificate match</w:t>
      </w:r>
    </w:p>
    <w:p w14:paraId="7D2D8BFA" w14:textId="18E9F45A" w:rsidR="002628A4" w:rsidRPr="002A34A8" w:rsidRDefault="00661C98">
      <w:pPr>
        <w:ind w:left="840"/>
        <w:jc w:val="left"/>
      </w:pPr>
      <w:r>
        <w:t xml:space="preserve">Execute the following command and confirm the </w:t>
      </w:r>
      <w:r w:rsidRPr="005346B5">
        <w:t xml:space="preserve">CN set in the </w:t>
      </w:r>
      <w:r w:rsidR="00E0559D" w:rsidRPr="00E0559D">
        <w:t>user directory service or ID provider service</w:t>
      </w:r>
      <w:r w:rsidRPr="005346B5">
        <w:t xml:space="preserve"> certificate</w:t>
      </w:r>
      <w:r>
        <w:t>.</w:t>
      </w:r>
    </w:p>
    <w:p w14:paraId="6C544B44" w14:textId="624FEE52" w:rsidR="002628A4" w:rsidRDefault="002628A4" w:rsidP="002A34A8">
      <w:pPr>
        <w:pBdr>
          <w:top w:val="single" w:sz="4" w:space="1" w:color="auto"/>
          <w:left w:val="single" w:sz="4" w:space="4" w:color="auto"/>
          <w:bottom w:val="single" w:sz="4" w:space="1" w:color="auto"/>
          <w:right w:val="single" w:sz="4" w:space="4" w:color="auto"/>
        </w:pBdr>
        <w:ind w:left="840"/>
        <w:jc w:val="left"/>
      </w:pPr>
      <w:r w:rsidRPr="00414AB7">
        <w:rPr>
          <w:rFonts w:hint="eastAsia"/>
        </w:rPr>
        <w:t xml:space="preserve">openssl s_client -connect </w:t>
      </w:r>
      <w:r w:rsidRPr="005346B5">
        <w:rPr>
          <w:i/>
          <w:iCs/>
        </w:rPr>
        <w:t>&lt;</w:t>
      </w:r>
      <w:r w:rsidRPr="004C57DE">
        <w:rPr>
          <w:i/>
          <w:iCs/>
        </w:rPr>
        <w:t>host-name of the</w:t>
      </w:r>
      <w:r w:rsidR="00FF5DDE">
        <w:rPr>
          <w:rFonts w:hint="eastAsia"/>
          <w:i/>
          <w:iCs/>
        </w:rPr>
        <w:t xml:space="preserve"> </w:t>
      </w:r>
      <w:r w:rsidR="00FF5DDE" w:rsidRPr="00FF5DDE">
        <w:rPr>
          <w:i/>
          <w:iCs/>
        </w:rPr>
        <w:t>user directory service or ID provider service</w:t>
      </w:r>
      <w:r w:rsidRPr="004C57DE">
        <w:rPr>
          <w:i/>
          <w:iCs/>
        </w:rPr>
        <w:t>&gt;</w:t>
      </w:r>
      <w:r w:rsidRPr="00414AB7">
        <w:rPr>
          <w:rFonts w:hint="eastAsia"/>
        </w:rPr>
        <w:t>:</w:t>
      </w:r>
      <w:r w:rsidRPr="004C57DE">
        <w:rPr>
          <w:i/>
          <w:iCs/>
        </w:rPr>
        <w:t xml:space="preserve">&lt;port-number of the </w:t>
      </w:r>
      <w:r w:rsidR="00FF5DDE" w:rsidRPr="00FF5DDE">
        <w:rPr>
          <w:i/>
          <w:iCs/>
        </w:rPr>
        <w:t>user directory service or ID provider service</w:t>
      </w:r>
      <w:r w:rsidRPr="004C57DE">
        <w:rPr>
          <w:i/>
          <w:iCs/>
        </w:rPr>
        <w:t>&gt;</w:t>
      </w:r>
      <w:r w:rsidRPr="00414AB7">
        <w:rPr>
          <w:rFonts w:hint="eastAsia"/>
        </w:rPr>
        <w:t xml:space="preserve"> -showcerts</w:t>
      </w:r>
    </w:p>
    <w:p w14:paraId="2247093C" w14:textId="1A3A07F5" w:rsidR="002628A4" w:rsidRDefault="002628A4" w:rsidP="00661C98">
      <w:pPr>
        <w:ind w:left="840"/>
        <w:jc w:val="left"/>
      </w:pPr>
    </w:p>
    <w:p w14:paraId="3115CA5A" w14:textId="79697F43" w:rsidR="0089604A" w:rsidRPr="00AE472F" w:rsidRDefault="0089604A">
      <w:pPr>
        <w:pStyle w:val="3"/>
        <w:rPr>
          <w:lang w:val="en-US"/>
        </w:rPr>
      </w:pPr>
      <w:bookmarkStart w:id="380" w:name="_Toc51866830"/>
      <w:bookmarkStart w:id="381" w:name="_Toc51870517"/>
      <w:bookmarkStart w:id="382" w:name="_Toc51926577"/>
      <w:bookmarkStart w:id="383" w:name="_Toc52276271"/>
      <w:bookmarkStart w:id="384" w:name="_Toc52285167"/>
      <w:bookmarkStart w:id="385" w:name="_Toc52285218"/>
      <w:bookmarkStart w:id="386" w:name="_Toc51866831"/>
      <w:bookmarkStart w:id="387" w:name="_Toc51870518"/>
      <w:bookmarkStart w:id="388" w:name="_Toc51926578"/>
      <w:bookmarkStart w:id="389" w:name="_Toc52276272"/>
      <w:bookmarkStart w:id="390" w:name="_Toc52285168"/>
      <w:bookmarkStart w:id="391" w:name="_Toc52285219"/>
      <w:bookmarkStart w:id="392" w:name="_Toc191909606"/>
      <w:bookmarkEnd w:id="380"/>
      <w:bookmarkEnd w:id="381"/>
      <w:bookmarkEnd w:id="382"/>
      <w:bookmarkEnd w:id="383"/>
      <w:bookmarkEnd w:id="384"/>
      <w:bookmarkEnd w:id="385"/>
      <w:bookmarkEnd w:id="386"/>
      <w:bookmarkEnd w:id="387"/>
      <w:bookmarkEnd w:id="388"/>
      <w:bookmarkEnd w:id="389"/>
      <w:bookmarkEnd w:id="390"/>
      <w:bookmarkEnd w:id="391"/>
      <w:r w:rsidRPr="00661C98">
        <w:rPr>
          <w:lang w:val="en-US"/>
        </w:rPr>
        <w:t>AD</w:t>
      </w:r>
      <w:r w:rsidR="002628A4">
        <w:rPr>
          <w:lang w:val="en-US"/>
        </w:rPr>
        <w:t xml:space="preserve"> </w:t>
      </w:r>
      <w:r w:rsidRPr="00661C98">
        <w:rPr>
          <w:lang w:val="en-US"/>
        </w:rPr>
        <w:t>FS registration fails</w:t>
      </w:r>
      <w:bookmarkEnd w:id="392"/>
    </w:p>
    <w:p w14:paraId="66449AD0" w14:textId="25A61802" w:rsidR="007D1DC4" w:rsidRDefault="0089604A" w:rsidP="007D1DC4">
      <w:pPr>
        <w:rPr>
          <w:lang w:eastAsia="x-none"/>
        </w:rPr>
      </w:pPr>
      <w:r w:rsidRPr="002A34A8">
        <w:rPr>
          <w:color w:val="000000"/>
          <w:kern w:val="36"/>
          <w:szCs w:val="21"/>
          <w:lang w:val="en-GB" w:eastAsia="x-none"/>
        </w:rPr>
        <w:t>You entered the Metadata URI on the Add Identity provider screen, but you cannot go to the next entry screen.</w:t>
      </w:r>
      <w:r w:rsidRPr="002A34A8">
        <w:rPr>
          <w:color w:val="000000"/>
          <w:kern w:val="36"/>
          <w:szCs w:val="21"/>
          <w:lang w:val="en-GB" w:eastAsia="x-none"/>
        </w:rPr>
        <w:br/>
        <w:t>The following message is displayed on the screen.</w:t>
      </w:r>
      <w:r w:rsidRPr="002A34A8">
        <w:rPr>
          <w:color w:val="000000"/>
          <w:kern w:val="36"/>
          <w:szCs w:val="21"/>
          <w:lang w:val="en-GB" w:eastAsia="x-none"/>
        </w:rPr>
        <w:br/>
      </w:r>
      <w:r w:rsidR="009E767D" w:rsidRPr="002A34A8">
        <w:rPr>
          <w:color w:val="000000"/>
          <w:kern w:val="36"/>
          <w:szCs w:val="21"/>
          <w:lang w:val="en-GB" w:eastAsia="x-none"/>
        </w:rPr>
        <w:t>"</w:t>
      </w:r>
      <w:r w:rsidRPr="002A34A8">
        <w:rPr>
          <w:color w:val="000000"/>
          <w:kern w:val="36"/>
          <w:szCs w:val="21"/>
          <w:lang w:val="en-GB" w:eastAsia="x-none"/>
        </w:rPr>
        <w:t>Failed to import metadata."</w:t>
      </w:r>
      <w:r w:rsidRPr="002A34A8">
        <w:rPr>
          <w:color w:val="000000"/>
          <w:kern w:val="36"/>
          <w:szCs w:val="21"/>
          <w:lang w:val="en-GB" w:eastAsia="x-none"/>
        </w:rPr>
        <w:br/>
        <w:t>"KAOP20087-E The metadata endpoint is incorrect or the certificate is not set correctly. (There is no additional information.) "</w:t>
      </w:r>
      <w:r w:rsidRPr="002A34A8">
        <w:rPr>
          <w:color w:val="000000"/>
          <w:kern w:val="36"/>
          <w:szCs w:val="21"/>
          <w:lang w:val="en-GB" w:eastAsia="x-none"/>
        </w:rPr>
        <w:br/>
      </w:r>
      <w:r w:rsidRPr="002A34A8">
        <w:rPr>
          <w:color w:val="000000"/>
          <w:kern w:val="36"/>
          <w:szCs w:val="21"/>
          <w:lang w:val="en-GB" w:eastAsia="x-none"/>
        </w:rPr>
        <w:br/>
        <w:t xml:space="preserve">Check for </w:t>
      </w:r>
      <w:r w:rsidR="00E747AF" w:rsidRPr="00E747AF">
        <w:rPr>
          <w:szCs w:val="21"/>
        </w:rPr>
        <w:t>SSL/TLS</w:t>
      </w:r>
      <w:r w:rsidR="00E747AF">
        <w:rPr>
          <w:szCs w:val="21"/>
        </w:rPr>
        <w:t xml:space="preserve"> or </w:t>
      </w:r>
      <w:r w:rsidR="00E747AF">
        <w:rPr>
          <w:rFonts w:ascii="Calibri" w:hAnsi="Calibri" w:cs="Calibri"/>
          <w:sz w:val="22"/>
          <w:szCs w:val="22"/>
          <w:shd w:val="clear" w:color="auto" w:fill="FFFFFF"/>
        </w:rPr>
        <w:t>Metadata URI</w:t>
      </w:r>
      <w:r w:rsidRPr="002A34A8">
        <w:rPr>
          <w:color w:val="000000"/>
          <w:kern w:val="36"/>
          <w:szCs w:val="21"/>
          <w:lang w:val="en-GB" w:eastAsia="x-none"/>
        </w:rPr>
        <w:t xml:space="preserve"> configuration issues between Common Services and AD servers.</w:t>
      </w:r>
      <w:r w:rsidRPr="002A34A8">
        <w:rPr>
          <w:color w:val="000000"/>
          <w:kern w:val="36"/>
          <w:szCs w:val="21"/>
          <w:lang w:val="en-GB" w:eastAsia="x-none"/>
        </w:rPr>
        <w:br/>
        <w:t xml:space="preserve">See the manual </w:t>
      </w:r>
      <w:r w:rsidR="00F6197D" w:rsidRPr="002A34A8">
        <w:rPr>
          <w:color w:val="000000"/>
          <w:kern w:val="36"/>
          <w:szCs w:val="21"/>
          <w:lang w:val="en-GB" w:eastAsia="x-none"/>
        </w:rPr>
        <w:t>"</w:t>
      </w:r>
      <w:r w:rsidRPr="002A34A8">
        <w:rPr>
          <w:i/>
          <w:iCs/>
          <w:color w:val="000000"/>
          <w:kern w:val="36"/>
          <w:szCs w:val="21"/>
          <w:lang w:val="en-GB" w:eastAsia="x-none"/>
        </w:rPr>
        <w:t>Configuring SSL communications</w:t>
      </w:r>
      <w:r w:rsidR="00F6197D" w:rsidRPr="002A34A8">
        <w:rPr>
          <w:color w:val="000000"/>
          <w:kern w:val="36"/>
          <w:szCs w:val="21"/>
          <w:lang w:val="en-GB" w:eastAsia="x-none"/>
        </w:rPr>
        <w:t>"</w:t>
      </w:r>
      <w:r w:rsidR="00611DA9">
        <w:rPr>
          <w:szCs w:val="21"/>
        </w:rPr>
        <w:t xml:space="preserve"> </w:t>
      </w:r>
      <w:r w:rsidR="00611DA9" w:rsidRPr="002A34A8">
        <w:rPr>
          <w:color w:val="000000"/>
          <w:kern w:val="36"/>
          <w:szCs w:val="21"/>
          <w:lang w:val="en-GB" w:eastAsia="x-none"/>
        </w:rPr>
        <w:t xml:space="preserve">or </w:t>
      </w:r>
      <w:r w:rsidR="001C7F86" w:rsidRPr="002A34A8">
        <w:rPr>
          <w:color w:val="000000"/>
          <w:kern w:val="36"/>
          <w:szCs w:val="21"/>
          <w:lang w:val="en-GB" w:eastAsia="x-none"/>
        </w:rPr>
        <w:t>"</w:t>
      </w:r>
      <w:r w:rsidR="00611DA9" w:rsidRPr="002A34A8">
        <w:rPr>
          <w:i/>
          <w:iCs/>
          <w:color w:val="000000"/>
          <w:kern w:val="36"/>
          <w:szCs w:val="21"/>
          <w:lang w:val="en-GB" w:eastAsia="x-none"/>
        </w:rPr>
        <w:t>Checking the AD FS metadata endpoint</w:t>
      </w:r>
      <w:r w:rsidR="001C7F86" w:rsidRPr="002A34A8">
        <w:rPr>
          <w:color w:val="000000"/>
          <w:kern w:val="36"/>
          <w:szCs w:val="21"/>
          <w:lang w:val="en-GB" w:eastAsia="x-none"/>
        </w:rPr>
        <w:t>"</w:t>
      </w:r>
      <w:r w:rsidRPr="002A34A8">
        <w:rPr>
          <w:color w:val="000000"/>
          <w:kern w:val="36"/>
          <w:szCs w:val="21"/>
          <w:lang w:val="en-GB" w:eastAsia="x-none"/>
        </w:rPr>
        <w:t xml:space="preserve"> in </w:t>
      </w:r>
      <w:r w:rsidRPr="002A34A8">
        <w:rPr>
          <w:i/>
          <w:iCs/>
          <w:color w:val="000000"/>
          <w:kern w:val="36"/>
          <w:szCs w:val="21"/>
          <w:lang w:val="en-GB" w:eastAsia="x-none"/>
        </w:rPr>
        <w:t>Hitachi Ops Center Installation and Configuration Guide</w:t>
      </w:r>
      <w:r w:rsidRPr="002A34A8">
        <w:rPr>
          <w:color w:val="000000"/>
          <w:kern w:val="36"/>
          <w:szCs w:val="21"/>
          <w:lang w:val="en-GB" w:eastAsia="x-none"/>
        </w:rPr>
        <w:t>.</w:t>
      </w:r>
      <w:r w:rsidR="007D1DC4">
        <w:rPr>
          <w:lang w:eastAsia="x-none"/>
        </w:rPr>
        <w:br/>
      </w:r>
    </w:p>
    <w:p w14:paraId="70F3FDFF" w14:textId="6FF3CA08" w:rsidR="007D1DC4" w:rsidRDefault="007D1DC4" w:rsidP="007D1DC4">
      <w:pPr>
        <w:pStyle w:val="3"/>
        <w:rPr>
          <w:lang w:val="en-US"/>
        </w:rPr>
      </w:pPr>
      <w:bookmarkStart w:id="393" w:name="_Toc51748412"/>
      <w:bookmarkStart w:id="394" w:name="_Toc191909607"/>
      <w:r>
        <w:rPr>
          <w:lang w:val="en-US"/>
        </w:rPr>
        <w:t>Configuration fails in AD</w:t>
      </w:r>
      <w:r w:rsidR="002628A4">
        <w:rPr>
          <w:lang w:val="en-US"/>
        </w:rPr>
        <w:t xml:space="preserve"> </w:t>
      </w:r>
      <w:r>
        <w:rPr>
          <w:lang w:val="en-US"/>
        </w:rPr>
        <w:t>FS</w:t>
      </w:r>
      <w:bookmarkEnd w:id="393"/>
      <w:bookmarkEnd w:id="394"/>
    </w:p>
    <w:p w14:paraId="5B6407B6" w14:textId="3E9563EB" w:rsidR="007D1DC4" w:rsidRDefault="007D1DC4" w:rsidP="007D1DC4">
      <w:pPr>
        <w:rPr>
          <w:lang w:eastAsia="x-none"/>
        </w:rPr>
      </w:pPr>
      <w:r>
        <w:rPr>
          <w:lang w:eastAsia="x-none"/>
        </w:rPr>
        <w:t>When you add a Relying party, the metadata</w:t>
      </w:r>
      <w:r w:rsidR="004F7E43">
        <w:rPr>
          <w:lang w:eastAsia="x-none"/>
        </w:rPr>
        <w:t xml:space="preserve"> import</w:t>
      </w:r>
      <w:r>
        <w:rPr>
          <w:lang w:eastAsia="x-none"/>
        </w:rPr>
        <w:t xml:space="preserve"> fails with the URL specified on the Select Data Source screen.</w:t>
      </w:r>
    </w:p>
    <w:p w14:paraId="2788B67F" w14:textId="37483D23" w:rsidR="007D1DC4" w:rsidRDefault="007D1DC4" w:rsidP="007D1DC4">
      <w:pPr>
        <w:rPr>
          <w:lang w:eastAsia="x-none"/>
        </w:rPr>
      </w:pPr>
      <w:r>
        <w:rPr>
          <w:lang w:eastAsia="x-none"/>
        </w:rPr>
        <w:t>"An error occurred during an attempt to read the federation metadata. Verify that the specified URL or host name is a valid federation metadata endpoint."</w:t>
      </w:r>
      <w:r>
        <w:rPr>
          <w:lang w:eastAsia="x-none"/>
        </w:rPr>
        <w:br/>
      </w:r>
      <w:r>
        <w:rPr>
          <w:lang w:eastAsia="x-none"/>
        </w:rPr>
        <w:br/>
        <w:t xml:space="preserve">Check for </w:t>
      </w:r>
      <w:r w:rsidR="00E747AF" w:rsidRPr="00E747AF">
        <w:rPr>
          <w:lang w:eastAsia="x-none"/>
        </w:rPr>
        <w:t>SSL/TLS</w:t>
      </w:r>
      <w:r>
        <w:rPr>
          <w:lang w:eastAsia="x-none"/>
        </w:rPr>
        <w:t xml:space="preserve"> configuration issues between Common Services and AD servers.</w:t>
      </w:r>
      <w:r>
        <w:rPr>
          <w:lang w:eastAsia="x-none"/>
        </w:rPr>
        <w:br/>
        <w:t xml:space="preserve">See the manual </w:t>
      </w:r>
      <w:r w:rsidR="009E767D" w:rsidRPr="00661C98">
        <w:t>"</w:t>
      </w:r>
      <w:r>
        <w:rPr>
          <w:i/>
          <w:iCs/>
          <w:lang w:val="en-GB" w:eastAsia="x-none"/>
        </w:rPr>
        <w:t>Configuring SSL communications</w:t>
      </w:r>
      <w:r w:rsidR="009E767D" w:rsidRPr="00661C98">
        <w:t>"</w:t>
      </w:r>
      <w:r>
        <w:rPr>
          <w:lang w:eastAsia="x-none"/>
        </w:rPr>
        <w:t xml:space="preserve"> in </w:t>
      </w:r>
      <w:r>
        <w:rPr>
          <w:i/>
          <w:iCs/>
          <w:lang w:eastAsia="x-none"/>
        </w:rPr>
        <w:t>Hitachi Ops Center Installation and Configuration Guide</w:t>
      </w:r>
      <w:r>
        <w:rPr>
          <w:lang w:val="en-GB" w:eastAsia="x-none"/>
        </w:rPr>
        <w:t>.</w:t>
      </w:r>
      <w:r>
        <w:rPr>
          <w:lang w:eastAsia="x-none"/>
        </w:rPr>
        <w:br/>
      </w:r>
    </w:p>
    <w:p w14:paraId="42CDF6C2" w14:textId="50F5A39A" w:rsidR="007D1DC4" w:rsidRDefault="001E52F2" w:rsidP="007D1DC4">
      <w:pPr>
        <w:pStyle w:val="3"/>
        <w:rPr>
          <w:lang w:val="en-US"/>
        </w:rPr>
      </w:pPr>
      <w:bookmarkStart w:id="395" w:name="_Toc51748413"/>
      <w:bookmarkStart w:id="396" w:name="_Ref52268629"/>
      <w:bookmarkStart w:id="397" w:name="_Ref52268632"/>
      <w:bookmarkStart w:id="398" w:name="_Toc191909608"/>
      <w:r w:rsidRPr="001E52F2">
        <w:rPr>
          <w:lang w:val="en-US"/>
        </w:rPr>
        <w:t>Failed to log in with registered AD</w:t>
      </w:r>
      <w:r w:rsidR="002628A4">
        <w:rPr>
          <w:lang w:val="en-US"/>
        </w:rPr>
        <w:t xml:space="preserve"> </w:t>
      </w:r>
      <w:r w:rsidRPr="001E52F2">
        <w:rPr>
          <w:lang w:val="en-US"/>
        </w:rPr>
        <w:t>FS</w:t>
      </w:r>
      <w:bookmarkEnd w:id="395"/>
      <w:bookmarkEnd w:id="396"/>
      <w:bookmarkEnd w:id="397"/>
      <w:bookmarkEnd w:id="398"/>
    </w:p>
    <w:p w14:paraId="72805B65" w14:textId="17D57F67" w:rsidR="007D1DC4" w:rsidRDefault="00E747AF" w:rsidP="007D1DC4">
      <w:pPr>
        <w:numPr>
          <w:ilvl w:val="0"/>
          <w:numId w:val="103"/>
        </w:numPr>
        <w:rPr>
          <w:lang w:eastAsia="x-none"/>
        </w:rPr>
      </w:pPr>
      <w:r w:rsidRPr="00E747AF">
        <w:rPr>
          <w:lang w:eastAsia="x-none"/>
        </w:rPr>
        <w:t>If the log in using external identity provider link does not appear on the Common Services login screen</w:t>
      </w:r>
      <w:r w:rsidR="007D1DC4">
        <w:rPr>
          <w:lang w:eastAsia="x-none"/>
        </w:rPr>
        <w:t>.</w:t>
      </w:r>
      <w:r w:rsidR="007D1DC4">
        <w:rPr>
          <w:lang w:eastAsia="x-none"/>
        </w:rPr>
        <w:br/>
      </w:r>
      <w:r w:rsidR="007D1DC4">
        <w:rPr>
          <w:lang w:eastAsia="x-none"/>
        </w:rPr>
        <w:lastRenderedPageBreak/>
        <w:t>Change registered AD</w:t>
      </w:r>
      <w:r w:rsidR="002628A4">
        <w:rPr>
          <w:lang w:eastAsia="x-none"/>
        </w:rPr>
        <w:t xml:space="preserve"> </w:t>
      </w:r>
      <w:r w:rsidR="007D1DC4">
        <w:rPr>
          <w:lang w:eastAsia="x-none"/>
        </w:rPr>
        <w:t>FS Enabled to True.</w:t>
      </w:r>
      <w:r w:rsidR="007D1DC4">
        <w:rPr>
          <w:lang w:eastAsia="x-none"/>
        </w:rPr>
        <w:br/>
      </w:r>
    </w:p>
    <w:p w14:paraId="4E5A68E2" w14:textId="263388FE" w:rsidR="00037613" w:rsidRDefault="00037613" w:rsidP="00037613">
      <w:pPr>
        <w:numPr>
          <w:ilvl w:val="0"/>
          <w:numId w:val="103"/>
        </w:numPr>
        <w:wordWrap w:val="0"/>
        <w:rPr>
          <w:lang w:eastAsia="x-none"/>
        </w:rPr>
      </w:pPr>
      <w:bookmarkStart w:id="399" w:name="_Ref52268246"/>
      <w:r>
        <w:rPr>
          <w:lang w:eastAsia="x-none"/>
        </w:rPr>
        <w:t>The following error appears on the AD FS sign-in screen</w:t>
      </w:r>
      <w:r>
        <w:rPr>
          <w:lang w:eastAsia="x-none"/>
        </w:rPr>
        <w:br/>
        <w:t>"An error occured."</w:t>
      </w:r>
      <w:r>
        <w:rPr>
          <w:lang w:eastAsia="x-none"/>
        </w:rPr>
        <w:br/>
        <w:t>"Error Details: MSIS7007: The requested relying party trust 'https://&lt;</w:t>
      </w:r>
      <w:r w:rsidRPr="00DC33A9">
        <w:rPr>
          <w:i/>
          <w:iCs/>
          <w:lang w:eastAsia="x-none"/>
        </w:rPr>
        <w:t>hostname</w:t>
      </w:r>
      <w:r>
        <w:rPr>
          <w:lang w:eastAsia="x-none"/>
        </w:rPr>
        <w:t>&gt;/auth/realms/&lt;</w:t>
      </w:r>
      <w:r w:rsidRPr="00DC33A9">
        <w:rPr>
          <w:i/>
          <w:iCs/>
          <w:lang w:eastAsia="x-none"/>
        </w:rPr>
        <w:t>Vendor-specific opscenter xpims</w:t>
      </w:r>
      <w:r>
        <w:rPr>
          <w:lang w:eastAsia="x-none"/>
        </w:rPr>
        <w:t>&gt;' is unspecified or unsupported. If a relying party trust was specified, it is possible that you do not have permission to access the relying party. Contact your administrator for details.</w:t>
      </w:r>
      <w:r w:rsidRPr="00661C98">
        <w:t>"</w:t>
      </w:r>
      <w:r>
        <w:rPr>
          <w:lang w:eastAsia="x-none"/>
        </w:rPr>
        <w:br/>
      </w:r>
      <w:r>
        <w:rPr>
          <w:lang w:eastAsia="x-none"/>
        </w:rPr>
        <w:br/>
      </w:r>
      <w:r w:rsidRPr="00670091">
        <w:rPr>
          <w:lang w:eastAsia="x-none"/>
        </w:rPr>
        <w:t>Or the following error is logged in the AD FS event log of the AD FS server</w:t>
      </w:r>
      <w:r>
        <w:rPr>
          <w:lang w:eastAsia="x-none"/>
        </w:rPr>
        <w:t>.</w:t>
      </w:r>
      <w:r>
        <w:rPr>
          <w:lang w:eastAsia="x-none"/>
        </w:rPr>
        <w:br/>
        <w:t>"</w:t>
      </w:r>
      <w:r w:rsidRPr="00037613">
        <w:rPr>
          <w:rFonts w:hint="eastAsia"/>
          <w:lang w:eastAsia="x-none"/>
        </w:rPr>
        <w:t>Microsoft.IdentityServer.Web.InvalidScopeException: MSIS7007: The requested relying party trust 'https://&lt;</w:t>
      </w:r>
      <w:r w:rsidRPr="00DC33A9">
        <w:rPr>
          <w:rFonts w:hint="eastAsia"/>
          <w:i/>
          <w:iCs/>
        </w:rPr>
        <w:t>h</w:t>
      </w:r>
      <w:r w:rsidRPr="00DC33A9">
        <w:rPr>
          <w:i/>
          <w:iCs/>
        </w:rPr>
        <w:t>ostname</w:t>
      </w:r>
      <w:r w:rsidRPr="00037613">
        <w:rPr>
          <w:rFonts w:hint="eastAsia"/>
          <w:lang w:eastAsia="x-none"/>
        </w:rPr>
        <w:t>&gt;/auth/realms/</w:t>
      </w:r>
      <w:r w:rsidR="00191D46">
        <w:rPr>
          <w:lang w:eastAsia="x-none"/>
        </w:rPr>
        <w:t>&lt;</w:t>
      </w:r>
      <w:r w:rsidRPr="00DC33A9">
        <w:rPr>
          <w:i/>
          <w:iCs/>
          <w:lang w:eastAsia="x-none"/>
        </w:rPr>
        <w:t xml:space="preserve">Vendor-specific </w:t>
      </w:r>
      <w:r w:rsidRPr="00DC33A9">
        <w:rPr>
          <w:rFonts w:hint="eastAsia"/>
          <w:i/>
          <w:iCs/>
          <w:lang w:eastAsia="x-none"/>
        </w:rPr>
        <w:t>opscenter xpims</w:t>
      </w:r>
      <w:r w:rsidR="00191D46">
        <w:rPr>
          <w:rFonts w:hint="eastAsia"/>
          <w:i/>
          <w:iCs/>
        </w:rPr>
        <w:t>&gt;</w:t>
      </w:r>
      <w:r w:rsidRPr="00037613">
        <w:rPr>
          <w:rFonts w:hint="eastAsia"/>
          <w:lang w:eastAsia="x-none"/>
        </w:rPr>
        <w:t>' is unspecified or unsupported. If a relying party trust was specified, it is possible that you do not have permission to access the trust relying party. Contact your administrator for details.</w:t>
      </w:r>
      <w:r>
        <w:rPr>
          <w:lang w:eastAsia="x-none"/>
        </w:rPr>
        <w:t>"</w:t>
      </w:r>
      <w:r>
        <w:rPr>
          <w:lang w:eastAsia="x-none"/>
        </w:rPr>
        <w:br/>
      </w:r>
      <w:r>
        <w:rPr>
          <w:lang w:eastAsia="x-none"/>
        </w:rPr>
        <w:br/>
      </w:r>
      <w:r w:rsidRPr="00037613">
        <w:rPr>
          <w:lang w:eastAsia="x-none"/>
        </w:rPr>
        <w:t>Check the AD FS event log for the following steps</w:t>
      </w:r>
      <w:r>
        <w:rPr>
          <w:lang w:eastAsia="x-none"/>
        </w:rPr>
        <w:t>.</w:t>
      </w:r>
      <w:bookmarkEnd w:id="399"/>
    </w:p>
    <w:p w14:paraId="507BDDFE" w14:textId="49182DFD" w:rsidR="00037613" w:rsidRDefault="00037613" w:rsidP="00DE233A">
      <w:pPr>
        <w:numPr>
          <w:ilvl w:val="1"/>
          <w:numId w:val="103"/>
        </w:numPr>
        <w:wordWrap w:val="0"/>
        <w:rPr>
          <w:lang w:eastAsia="x-none"/>
        </w:rPr>
      </w:pPr>
      <w:r w:rsidRPr="00037613">
        <w:rPr>
          <w:lang w:eastAsia="x-none"/>
        </w:rPr>
        <w:t>Log in to the AD FS server.</w:t>
      </w:r>
    </w:p>
    <w:p w14:paraId="235DE159" w14:textId="0F934782" w:rsidR="00037613" w:rsidRDefault="00037613" w:rsidP="00DE233A">
      <w:pPr>
        <w:numPr>
          <w:ilvl w:val="1"/>
          <w:numId w:val="103"/>
        </w:numPr>
        <w:wordWrap w:val="0"/>
        <w:rPr>
          <w:lang w:eastAsia="x-none"/>
        </w:rPr>
      </w:pPr>
      <w:r w:rsidRPr="00037613">
        <w:t>Select Start</w:t>
      </w:r>
      <w:r>
        <w:t xml:space="preserve"> </w:t>
      </w:r>
      <w:r w:rsidRPr="00037613">
        <w:t>&gt;</w:t>
      </w:r>
      <w:r>
        <w:t xml:space="preserve"> </w:t>
      </w:r>
      <w:r w:rsidRPr="00037613">
        <w:t>Windows Administrative Tools</w:t>
      </w:r>
      <w:r>
        <w:t xml:space="preserve"> </w:t>
      </w:r>
      <w:r w:rsidRPr="00037613">
        <w:t>&gt;</w:t>
      </w:r>
      <w:r>
        <w:t xml:space="preserve"> </w:t>
      </w:r>
      <w:r w:rsidRPr="00037613">
        <w:t>Event Viewer.</w:t>
      </w:r>
    </w:p>
    <w:p w14:paraId="171A2D79" w14:textId="34C5BED1" w:rsidR="00037613" w:rsidRDefault="00037613" w:rsidP="00DE233A">
      <w:pPr>
        <w:numPr>
          <w:ilvl w:val="1"/>
          <w:numId w:val="103"/>
        </w:numPr>
        <w:wordWrap w:val="0"/>
        <w:rPr>
          <w:lang w:eastAsia="x-none"/>
        </w:rPr>
      </w:pPr>
      <w:r w:rsidRPr="00037613">
        <w:t>From the tree at the left side, select Applications and Services Logs &gt; AD FS &gt; Admin.</w:t>
      </w:r>
      <w:r>
        <w:br/>
      </w:r>
    </w:p>
    <w:p w14:paraId="65DACEF2" w14:textId="330162F4" w:rsidR="00037613" w:rsidRDefault="00037613" w:rsidP="002A34A8">
      <w:pPr>
        <w:wordWrap w:val="0"/>
        <w:ind w:left="420"/>
        <w:rPr>
          <w:lang w:eastAsia="x-none"/>
        </w:rPr>
      </w:pPr>
      <w:r>
        <w:rPr>
          <w:lang w:eastAsia="x-none"/>
        </w:rPr>
        <w:t>Check the relying party settings in AD FS for problems.</w:t>
      </w:r>
      <w:r>
        <w:rPr>
          <w:lang w:eastAsia="x-none"/>
        </w:rPr>
        <w:br/>
        <w:t xml:space="preserve">See the manual </w:t>
      </w:r>
      <w:r w:rsidRPr="00661C98">
        <w:t>"</w:t>
      </w:r>
      <w:r>
        <w:rPr>
          <w:i/>
          <w:iCs/>
          <w:lang w:val="en-GB"/>
        </w:rPr>
        <w:t>Registering Common Services in AD FS as a relying party</w:t>
      </w:r>
      <w:r w:rsidRPr="00661C98">
        <w:t>"</w:t>
      </w:r>
      <w:r>
        <w:rPr>
          <w:i/>
          <w:iCs/>
          <w:lang w:val="en-GB"/>
        </w:rPr>
        <w:t xml:space="preserve"> </w:t>
      </w:r>
      <w:r w:rsidRPr="00DC33A9">
        <w:rPr>
          <w:lang w:val="en-GB"/>
        </w:rPr>
        <w:t>and</w:t>
      </w:r>
      <w:r>
        <w:rPr>
          <w:i/>
          <w:iCs/>
          <w:lang w:val="en-GB"/>
        </w:rPr>
        <w:t xml:space="preserve"> </w:t>
      </w:r>
      <w:r w:rsidRPr="00661C98">
        <w:t>"</w:t>
      </w:r>
      <w:r>
        <w:rPr>
          <w:i/>
          <w:iCs/>
          <w:lang w:val="en-GB"/>
        </w:rPr>
        <w:t>Setting up a claim issuance policy</w:t>
      </w:r>
      <w:r w:rsidRPr="00661C98">
        <w:t>"</w:t>
      </w:r>
      <w:r>
        <w:rPr>
          <w:lang w:eastAsia="x-none"/>
        </w:rPr>
        <w:t xml:space="preserve"> in </w:t>
      </w:r>
      <w:r>
        <w:rPr>
          <w:i/>
          <w:iCs/>
          <w:lang w:eastAsia="x-none"/>
        </w:rPr>
        <w:t>Hitachi Ops Center Installation and Configuration Guide</w:t>
      </w:r>
      <w:r>
        <w:rPr>
          <w:lang w:eastAsia="x-none"/>
        </w:rPr>
        <w:t>.</w:t>
      </w:r>
      <w:r>
        <w:rPr>
          <w:lang w:eastAsia="x-none"/>
        </w:rPr>
        <w:br/>
      </w:r>
    </w:p>
    <w:p w14:paraId="3B9E922E" w14:textId="52756A0B" w:rsidR="000B6A13" w:rsidRDefault="000B6A13">
      <w:pPr>
        <w:numPr>
          <w:ilvl w:val="0"/>
          <w:numId w:val="103"/>
        </w:numPr>
        <w:rPr>
          <w:lang w:eastAsia="x-none"/>
        </w:rPr>
      </w:pPr>
      <w:r>
        <w:rPr>
          <w:lang w:eastAsia="x-none"/>
        </w:rPr>
        <w:t>You receive the following error in the Common Services login screen.</w:t>
      </w:r>
      <w:r>
        <w:rPr>
          <w:lang w:eastAsia="x-none"/>
        </w:rPr>
        <w:br/>
        <w:t>"Contact your administrator. Unable to get login user attribute information."</w:t>
      </w:r>
      <w:r>
        <w:rPr>
          <w:lang w:eastAsia="x-none"/>
        </w:rPr>
        <w:br/>
      </w:r>
    </w:p>
    <w:p w14:paraId="6AAC1433" w14:textId="13FDDB42" w:rsidR="000B6A13" w:rsidRDefault="009548DE" w:rsidP="0067749F">
      <w:pPr>
        <w:numPr>
          <w:ilvl w:val="1"/>
          <w:numId w:val="103"/>
        </w:numPr>
        <w:rPr>
          <w:lang w:eastAsia="x-none"/>
        </w:rPr>
      </w:pPr>
      <w:r w:rsidRPr="009548DE">
        <w:rPr>
          <w:lang w:eastAsia="x-none"/>
        </w:rPr>
        <w:t>On the AD</w:t>
      </w:r>
      <w:r w:rsidR="002628A4">
        <w:rPr>
          <w:lang w:eastAsia="x-none"/>
        </w:rPr>
        <w:t xml:space="preserve"> </w:t>
      </w:r>
      <w:r w:rsidRPr="009548DE">
        <w:rPr>
          <w:lang w:eastAsia="x-none"/>
        </w:rPr>
        <w:t xml:space="preserve">FS side, </w:t>
      </w:r>
      <w:r w:rsidR="00B87C2D" w:rsidRPr="008D1868">
        <w:rPr>
          <w:lang w:eastAsia="x-none"/>
        </w:rPr>
        <w:t xml:space="preserve">Check the </w:t>
      </w:r>
      <w:r w:rsidR="00C75D12" w:rsidRPr="00661C98">
        <w:t>"</w:t>
      </w:r>
      <w:r w:rsidR="00C75D12" w:rsidRPr="002A34A8">
        <w:rPr>
          <w:i/>
          <w:iCs/>
          <w:lang w:eastAsia="x-none"/>
        </w:rPr>
        <w:t>Mapping of LDAP Attributes to outgoing claim types</w:t>
      </w:r>
      <w:r w:rsidR="00C75D12" w:rsidRPr="00661C98">
        <w:t>"</w:t>
      </w:r>
      <w:r w:rsidR="00C75D12" w:rsidRPr="009548DE">
        <w:rPr>
          <w:lang w:eastAsia="x-none"/>
        </w:rPr>
        <w:t xml:space="preserve"> </w:t>
      </w:r>
      <w:r w:rsidR="00C75D12">
        <w:rPr>
          <w:lang w:eastAsia="x-none"/>
        </w:rPr>
        <w:t>of</w:t>
      </w:r>
      <w:r w:rsidR="00B87C2D">
        <w:rPr>
          <w:lang w:eastAsia="x-none"/>
        </w:rPr>
        <w:t xml:space="preserve"> </w:t>
      </w:r>
      <w:r w:rsidR="00B87C2D" w:rsidRPr="00661C98">
        <w:t>"</w:t>
      </w:r>
      <w:r w:rsidRPr="002A34A8">
        <w:rPr>
          <w:i/>
          <w:iCs/>
          <w:lang w:eastAsia="x-none"/>
        </w:rPr>
        <w:t>Send LDAP Attributes as Claims</w:t>
      </w:r>
      <w:r w:rsidR="00C75D12" w:rsidRPr="00661C98">
        <w:t>"</w:t>
      </w:r>
      <w:r w:rsidRPr="009548DE">
        <w:rPr>
          <w:lang w:eastAsia="x-none"/>
        </w:rPr>
        <w:t xml:space="preserve"> of relying party configuration issues.</w:t>
      </w:r>
      <w:r>
        <w:rPr>
          <w:lang w:eastAsia="x-none"/>
        </w:rPr>
        <w:br/>
      </w:r>
      <w:r>
        <w:rPr>
          <w:lang w:eastAsia="x-none"/>
        </w:rPr>
        <w:br/>
      </w:r>
      <w:r w:rsidR="000B6A13">
        <w:rPr>
          <w:lang w:eastAsia="x-none"/>
        </w:rPr>
        <w:t xml:space="preserve">See the manual </w:t>
      </w:r>
      <w:r w:rsidR="009E767D" w:rsidRPr="00661C98">
        <w:t>"</w:t>
      </w:r>
      <w:r w:rsidR="000B6A13">
        <w:rPr>
          <w:i/>
          <w:iCs/>
        </w:rPr>
        <w:t>Setting up a claim issuance policy</w:t>
      </w:r>
      <w:r w:rsidR="009E767D" w:rsidRPr="00661C98">
        <w:t>"</w:t>
      </w:r>
      <w:r w:rsidR="000B6A13">
        <w:rPr>
          <w:lang w:eastAsia="x-none"/>
        </w:rPr>
        <w:t xml:space="preserve"> in </w:t>
      </w:r>
      <w:r w:rsidR="000B6A13">
        <w:rPr>
          <w:i/>
          <w:iCs/>
          <w:lang w:eastAsia="x-none"/>
        </w:rPr>
        <w:t>Hitachi Ops Center Installation and Configuration Guide</w:t>
      </w:r>
      <w:r w:rsidR="000B6A13">
        <w:rPr>
          <w:lang w:eastAsia="x-none"/>
        </w:rPr>
        <w:t>.</w:t>
      </w:r>
      <w:r w:rsidR="000B6A13">
        <w:rPr>
          <w:lang w:eastAsia="x-none"/>
        </w:rPr>
        <w:br/>
      </w:r>
    </w:p>
    <w:p w14:paraId="3650E89A" w14:textId="6905E713" w:rsidR="000B6A13" w:rsidRDefault="00A37EC3" w:rsidP="002A34A8">
      <w:pPr>
        <w:numPr>
          <w:ilvl w:val="1"/>
          <w:numId w:val="103"/>
        </w:numPr>
        <w:jc w:val="left"/>
        <w:rPr>
          <w:lang w:eastAsia="x-none"/>
        </w:rPr>
      </w:pPr>
      <w:r w:rsidRPr="00A37EC3">
        <w:rPr>
          <w:lang w:eastAsia="x-none"/>
        </w:rPr>
        <w:t>On the AD</w:t>
      </w:r>
      <w:r w:rsidR="002628A4">
        <w:rPr>
          <w:lang w:eastAsia="x-none"/>
        </w:rPr>
        <w:t xml:space="preserve"> </w:t>
      </w:r>
      <w:r w:rsidRPr="00A37EC3">
        <w:rPr>
          <w:lang w:eastAsia="x-none"/>
        </w:rPr>
        <w:t>FS side, verify that the login user has a value for the attribute set to LDAP Attributes.</w:t>
      </w:r>
      <w:r w:rsidRPr="00A37EC3" w:rsidDel="00A37EC3">
        <w:rPr>
          <w:lang w:eastAsia="x-none"/>
        </w:rPr>
        <w:t xml:space="preserve"> </w:t>
      </w:r>
      <w:r w:rsidR="00022E67">
        <w:rPr>
          <w:lang w:eastAsia="x-none"/>
        </w:rPr>
        <w:br/>
      </w:r>
      <w:r w:rsidR="00022E67">
        <w:rPr>
          <w:lang w:eastAsia="x-none"/>
        </w:rPr>
        <w:br/>
        <w:t xml:space="preserve">See the manual </w:t>
      </w:r>
      <w:r w:rsidR="00022E67" w:rsidRPr="00022E67">
        <w:rPr>
          <w:lang w:eastAsia="x-none"/>
        </w:rPr>
        <w:t xml:space="preserve">for how to verify the LDAP Attribute </w:t>
      </w:r>
      <w:r w:rsidR="009E767D" w:rsidRPr="00661C98">
        <w:t>"</w:t>
      </w:r>
      <w:r w:rsidR="00022E67">
        <w:rPr>
          <w:i/>
          <w:iCs/>
        </w:rPr>
        <w:t>Setting up a claim issuance policy</w:t>
      </w:r>
      <w:r w:rsidR="009E767D" w:rsidRPr="00661C98">
        <w:t>"</w:t>
      </w:r>
      <w:r w:rsidR="00022E67">
        <w:rPr>
          <w:lang w:eastAsia="x-none"/>
        </w:rPr>
        <w:t xml:space="preserve"> in </w:t>
      </w:r>
      <w:r w:rsidR="00022E67">
        <w:rPr>
          <w:i/>
          <w:iCs/>
          <w:lang w:eastAsia="x-none"/>
        </w:rPr>
        <w:t>Hitachi Ops Center Installation and Configuration Guide</w:t>
      </w:r>
      <w:r w:rsidR="00022E67">
        <w:rPr>
          <w:lang w:eastAsia="x-none"/>
        </w:rPr>
        <w:t>.</w:t>
      </w:r>
      <w:r w:rsidR="00022E67">
        <w:rPr>
          <w:lang w:eastAsia="x-none"/>
        </w:rPr>
        <w:br/>
      </w:r>
      <w:r w:rsidR="00022E67">
        <w:rPr>
          <w:lang w:eastAsia="x-none"/>
        </w:rPr>
        <w:br/>
      </w:r>
      <w:r w:rsidR="00022E67" w:rsidRPr="00022E67">
        <w:rPr>
          <w:lang w:eastAsia="x-none"/>
        </w:rPr>
        <w:t>The attributes are checked by the following procedure.</w:t>
      </w:r>
      <w:r w:rsidR="00022E67">
        <w:rPr>
          <w:lang w:eastAsia="x-none"/>
        </w:rPr>
        <w:br/>
      </w:r>
      <w:r w:rsidR="00022E67">
        <w:rPr>
          <w:lang w:eastAsia="x-none"/>
        </w:rPr>
        <w:lastRenderedPageBreak/>
        <w:br/>
      </w:r>
      <w:r w:rsidR="00022E67" w:rsidRPr="00022E67">
        <w:rPr>
          <w:lang w:eastAsia="x-none"/>
        </w:rPr>
        <w:t>Procedure</w:t>
      </w:r>
    </w:p>
    <w:p w14:paraId="275C1B54" w14:textId="227EB545" w:rsidR="000B6A13" w:rsidRDefault="008A58C7" w:rsidP="0067749F">
      <w:pPr>
        <w:numPr>
          <w:ilvl w:val="2"/>
          <w:numId w:val="103"/>
        </w:numPr>
        <w:rPr>
          <w:lang w:eastAsia="x-none"/>
        </w:rPr>
      </w:pPr>
      <w:r w:rsidRPr="008A58C7">
        <w:rPr>
          <w:lang w:eastAsia="x-none"/>
        </w:rPr>
        <w:t>Log in to the AD</w:t>
      </w:r>
      <w:r w:rsidR="002628A4">
        <w:rPr>
          <w:lang w:eastAsia="x-none"/>
        </w:rPr>
        <w:t xml:space="preserve"> </w:t>
      </w:r>
      <w:r w:rsidRPr="008A58C7">
        <w:rPr>
          <w:lang w:eastAsia="x-none"/>
        </w:rPr>
        <w:t>FS server.</w:t>
      </w:r>
    </w:p>
    <w:p w14:paraId="1FA42EEB" w14:textId="71FCEB16" w:rsidR="000B6A13" w:rsidRDefault="008A58C7" w:rsidP="0067749F">
      <w:pPr>
        <w:numPr>
          <w:ilvl w:val="2"/>
          <w:numId w:val="103"/>
        </w:numPr>
        <w:rPr>
          <w:lang w:eastAsia="x-none"/>
        </w:rPr>
      </w:pPr>
      <w:r w:rsidRPr="008A58C7">
        <w:rPr>
          <w:lang w:eastAsia="x-none"/>
        </w:rPr>
        <w:t>Choose Start &gt; Windows PowerShell &gt; Windows PowerShell.</w:t>
      </w:r>
    </w:p>
    <w:p w14:paraId="45E8F332" w14:textId="0ED38EBA" w:rsidR="00B462B9" w:rsidRDefault="00B462B9" w:rsidP="0067749F">
      <w:pPr>
        <w:numPr>
          <w:ilvl w:val="2"/>
          <w:numId w:val="103"/>
        </w:numPr>
        <w:rPr>
          <w:lang w:eastAsia="x-none"/>
        </w:rPr>
      </w:pPr>
      <w:r w:rsidRPr="00B462B9">
        <w:rPr>
          <w:lang w:eastAsia="x-none"/>
        </w:rPr>
        <w:t>Run the following command to get the list of users.</w:t>
      </w:r>
    </w:p>
    <w:tbl>
      <w:tblPr>
        <w:tblW w:w="0" w:type="auto"/>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B462B9" w14:paraId="78022657" w14:textId="77777777" w:rsidTr="00091659">
        <w:tc>
          <w:tcPr>
            <w:tcW w:w="8294" w:type="dxa"/>
            <w:shd w:val="clear" w:color="auto" w:fill="auto"/>
          </w:tcPr>
          <w:p w14:paraId="21814A0A" w14:textId="7230A586" w:rsidR="00B462B9" w:rsidRDefault="00B462B9" w:rsidP="000D55E0">
            <w:pPr>
              <w:rPr>
                <w:lang w:eastAsia="x-none"/>
              </w:rPr>
            </w:pPr>
            <w:r w:rsidRPr="00485C35">
              <w:rPr>
                <w:rFonts w:hint="eastAsia"/>
                <w:lang w:val="en-GB"/>
              </w:rPr>
              <w:t>dsquery user</w:t>
            </w:r>
          </w:p>
        </w:tc>
      </w:tr>
    </w:tbl>
    <w:p w14:paraId="1F834ABA" w14:textId="6517200D" w:rsidR="00091659" w:rsidRDefault="00091659" w:rsidP="0067749F">
      <w:pPr>
        <w:numPr>
          <w:ilvl w:val="2"/>
          <w:numId w:val="103"/>
        </w:numPr>
      </w:pPr>
      <w:r w:rsidRPr="00091659">
        <w:t xml:space="preserve">Find the DN of </w:t>
      </w:r>
      <w:r w:rsidR="00A37EC3" w:rsidRPr="00A37EC3">
        <w:t>the logged-in user</w:t>
      </w:r>
      <w:r w:rsidRPr="00091659">
        <w:t xml:space="preserve"> from the user list.</w:t>
      </w:r>
    </w:p>
    <w:p w14:paraId="0C478BF9" w14:textId="4335928D" w:rsidR="00202DFF" w:rsidRDefault="00091659" w:rsidP="0067749F">
      <w:pPr>
        <w:numPr>
          <w:ilvl w:val="2"/>
          <w:numId w:val="103"/>
        </w:numPr>
      </w:pPr>
      <w:r w:rsidRPr="00091659">
        <w:t>Run the following command to get the attributes of the logged-in user.</w:t>
      </w:r>
    </w:p>
    <w:tbl>
      <w:tblPr>
        <w:tblW w:w="0" w:type="auto"/>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202DFF" w14:paraId="77DE442F" w14:textId="77777777" w:rsidTr="00485C35">
        <w:tc>
          <w:tcPr>
            <w:tcW w:w="9552" w:type="dxa"/>
            <w:shd w:val="clear" w:color="auto" w:fill="auto"/>
          </w:tcPr>
          <w:p w14:paraId="14F78CB9" w14:textId="782A6857" w:rsidR="00202DFF" w:rsidRDefault="00202DFF" w:rsidP="000D55E0">
            <w:r w:rsidRPr="00B462B9">
              <w:rPr>
                <w:lang w:eastAsia="x-none"/>
              </w:rPr>
              <w:t>dsquery * &lt;</w:t>
            </w:r>
            <w:r w:rsidR="00091659" w:rsidRPr="00091659">
              <w:rPr>
                <w:lang w:eastAsia="x-none"/>
              </w:rPr>
              <w:t>DN of</w:t>
            </w:r>
            <w:r w:rsidR="00A37EC3">
              <w:t xml:space="preserve"> </w:t>
            </w:r>
            <w:r w:rsidR="00A37EC3" w:rsidRPr="00A37EC3">
              <w:rPr>
                <w:lang w:eastAsia="x-none"/>
              </w:rPr>
              <w:t>the logged-in user</w:t>
            </w:r>
            <w:r w:rsidRPr="00B462B9">
              <w:rPr>
                <w:lang w:eastAsia="x-none"/>
              </w:rPr>
              <w:t>&gt; -scope base -attr *</w:t>
            </w:r>
          </w:p>
        </w:tc>
      </w:tr>
    </w:tbl>
    <w:p w14:paraId="02F26BD1" w14:textId="0DF1B7E3" w:rsidR="00202DFF" w:rsidRDefault="00202DFF" w:rsidP="002A34A8">
      <w:pPr>
        <w:ind w:left="1276"/>
        <w:rPr>
          <w:lang w:eastAsia="x-none"/>
        </w:rPr>
      </w:pPr>
      <w:r>
        <w:br/>
      </w:r>
      <w:r w:rsidRPr="00202DFF">
        <w:t xml:space="preserve">*The LDAP attribute is </w:t>
      </w:r>
      <w:r w:rsidR="000642A9" w:rsidRPr="000642A9">
        <w:t>the CN of Active Directory Schema</w:t>
      </w:r>
      <w:r w:rsidRPr="00202DFF">
        <w:t>, and the attributes obtained in the command are Ldap-Display-Name of Active Directory Schema, so please translation.</w:t>
      </w:r>
    </w:p>
    <w:p w14:paraId="319202B2" w14:textId="317B2F3E" w:rsidR="007D1DC4" w:rsidRDefault="000D55E0" w:rsidP="002A34A8">
      <w:pPr>
        <w:ind w:left="1276"/>
        <w:rPr>
          <w:lang w:eastAsia="x-none"/>
        </w:rPr>
      </w:pPr>
      <w:r w:rsidRPr="00202DFF">
        <w:t>*</w:t>
      </w:r>
      <w:r w:rsidRPr="000D55E0">
        <w:rPr>
          <w:lang w:eastAsia="x-none"/>
        </w:rPr>
        <w:t>Token-Groups-Qualified by Domain Name is set to a valid value by default, so the verification step is omitted.</w:t>
      </w:r>
      <w:r w:rsidR="007D1DC4">
        <w:rPr>
          <w:lang w:eastAsia="x-none"/>
        </w:rPr>
        <w:br/>
      </w:r>
    </w:p>
    <w:p w14:paraId="497E2527" w14:textId="768CC2EC" w:rsidR="007D1DC4" w:rsidRDefault="007D1DC4" w:rsidP="002A34A8">
      <w:pPr>
        <w:numPr>
          <w:ilvl w:val="0"/>
          <w:numId w:val="103"/>
        </w:numPr>
        <w:rPr>
          <w:lang w:eastAsia="x-none"/>
        </w:rPr>
      </w:pPr>
      <w:r>
        <w:rPr>
          <w:lang w:eastAsia="x-none"/>
        </w:rPr>
        <w:t>You receive the following error in the Common Services login screen.</w:t>
      </w:r>
      <w:r>
        <w:rPr>
          <w:lang w:eastAsia="x-none"/>
        </w:rPr>
        <w:br/>
        <w:t>"Your session is not valid.</w:t>
      </w:r>
      <w:r>
        <w:rPr>
          <w:lang w:eastAsia="x-none"/>
        </w:rPr>
        <w:br/>
        <w:t xml:space="preserve"> Possible causes are:</w:t>
      </w:r>
      <w:r>
        <w:t xml:space="preserve"> XXXX</w:t>
      </w:r>
      <w:r>
        <w:rPr>
          <w:lang w:eastAsia="x-none"/>
        </w:rPr>
        <w:t>"</w:t>
      </w:r>
      <w:r>
        <w:rPr>
          <w:lang w:eastAsia="x-none"/>
        </w:rPr>
        <w:br/>
      </w:r>
      <w:r>
        <w:rPr>
          <w:lang w:eastAsia="x-none"/>
        </w:rPr>
        <w:br/>
        <w:t xml:space="preserve">Users </w:t>
      </w:r>
      <w:r w:rsidR="00F24AD4">
        <w:rPr>
          <w:lang w:eastAsia="x-none"/>
        </w:rPr>
        <w:t>logg</w:t>
      </w:r>
      <w:r>
        <w:rPr>
          <w:lang w:eastAsia="x-none"/>
        </w:rPr>
        <w:t>ed in with AD</w:t>
      </w:r>
      <w:r w:rsidR="002628A4">
        <w:rPr>
          <w:lang w:eastAsia="x-none"/>
        </w:rPr>
        <w:t xml:space="preserve"> </w:t>
      </w:r>
      <w:r>
        <w:rPr>
          <w:lang w:eastAsia="x-none"/>
        </w:rPr>
        <w:t>FS are not granted a group of Common Services.</w:t>
      </w:r>
      <w:r>
        <w:rPr>
          <w:lang w:eastAsia="x-none"/>
        </w:rPr>
        <w:br/>
        <w:t>Change the registered AD</w:t>
      </w:r>
      <w:r w:rsidR="002628A4">
        <w:rPr>
          <w:lang w:eastAsia="x-none"/>
        </w:rPr>
        <w:t xml:space="preserve"> </w:t>
      </w:r>
      <w:r>
        <w:rPr>
          <w:lang w:eastAsia="x-none"/>
        </w:rPr>
        <w:t xml:space="preserve">FS Default </w:t>
      </w:r>
      <w:r w:rsidR="00A33D6D">
        <w:rPr>
          <w:lang w:eastAsia="x-none"/>
        </w:rPr>
        <w:t>g</w:t>
      </w:r>
      <w:r>
        <w:rPr>
          <w:lang w:eastAsia="x-none"/>
        </w:rPr>
        <w:t xml:space="preserve">roup mapper or Custom </w:t>
      </w:r>
      <w:r w:rsidR="00A33D6D">
        <w:rPr>
          <w:lang w:eastAsia="x-none"/>
        </w:rPr>
        <w:t>g</w:t>
      </w:r>
      <w:r>
        <w:rPr>
          <w:lang w:eastAsia="x-none"/>
        </w:rPr>
        <w:t xml:space="preserve">roup mapper to grant groups to users </w:t>
      </w:r>
      <w:r w:rsidR="00F24AD4">
        <w:rPr>
          <w:lang w:eastAsia="x-none"/>
        </w:rPr>
        <w:t>logg</w:t>
      </w:r>
      <w:r>
        <w:rPr>
          <w:lang w:eastAsia="x-none"/>
        </w:rPr>
        <w:t>ed in with AD</w:t>
      </w:r>
      <w:r w:rsidR="002628A4">
        <w:rPr>
          <w:lang w:eastAsia="x-none"/>
        </w:rPr>
        <w:t xml:space="preserve"> </w:t>
      </w:r>
      <w:r>
        <w:rPr>
          <w:lang w:eastAsia="x-none"/>
        </w:rPr>
        <w:t>FS.</w:t>
      </w:r>
      <w:r>
        <w:rPr>
          <w:lang w:eastAsia="x-none"/>
        </w:rPr>
        <w:br/>
      </w:r>
    </w:p>
    <w:p w14:paraId="076435BE" w14:textId="1A7CB532" w:rsidR="007D1DC4" w:rsidRDefault="007D1DC4" w:rsidP="002A34A8">
      <w:pPr>
        <w:numPr>
          <w:ilvl w:val="0"/>
          <w:numId w:val="103"/>
        </w:numPr>
        <w:rPr>
          <w:lang w:eastAsia="x-none"/>
        </w:rPr>
      </w:pPr>
      <w:r>
        <w:rPr>
          <w:lang w:eastAsia="x-none"/>
        </w:rPr>
        <w:t>You receive the following error in the Common Services login screen.</w:t>
      </w:r>
      <w:r>
        <w:rPr>
          <w:lang w:eastAsia="x-none"/>
        </w:rPr>
        <w:br/>
        <w:t>"Account already exists</w:t>
      </w:r>
      <w:r>
        <w:rPr>
          <w:lang w:eastAsia="x-none"/>
        </w:rPr>
        <w:br/>
        <w:t xml:space="preserve"> User with </w:t>
      </w:r>
      <w:r>
        <w:t>XXXX</w:t>
      </w:r>
      <w:r>
        <w:rPr>
          <w:lang w:eastAsia="x-none"/>
        </w:rPr>
        <w:t xml:space="preserve"> already exists. How do you want to continue?"</w:t>
      </w:r>
      <w:r>
        <w:rPr>
          <w:lang w:eastAsia="x-none"/>
        </w:rPr>
        <w:br/>
      </w:r>
      <w:r>
        <w:rPr>
          <w:lang w:eastAsia="x-none"/>
        </w:rPr>
        <w:br/>
        <w:t>After changing the NameID policy format of AD</w:t>
      </w:r>
      <w:r w:rsidR="002628A4">
        <w:rPr>
          <w:lang w:eastAsia="x-none"/>
        </w:rPr>
        <w:t xml:space="preserve"> </w:t>
      </w:r>
      <w:r>
        <w:rPr>
          <w:lang w:eastAsia="x-none"/>
        </w:rPr>
        <w:t xml:space="preserve">FS in Common Services, by </w:t>
      </w:r>
      <w:r w:rsidR="009548DE">
        <w:rPr>
          <w:lang w:eastAsia="x-none"/>
        </w:rPr>
        <w:t>logging</w:t>
      </w:r>
      <w:r>
        <w:rPr>
          <w:lang w:eastAsia="x-none"/>
        </w:rPr>
        <w:t xml:space="preserve"> in without deleting the user of the AD</w:t>
      </w:r>
      <w:r w:rsidR="002628A4">
        <w:rPr>
          <w:lang w:eastAsia="x-none"/>
        </w:rPr>
        <w:t xml:space="preserve"> </w:t>
      </w:r>
      <w:r>
        <w:rPr>
          <w:lang w:eastAsia="x-none"/>
        </w:rPr>
        <w:t>FS, because the unnecessary information remains, it becomes information mismatch.</w:t>
      </w:r>
      <w:r>
        <w:rPr>
          <w:lang w:eastAsia="x-none"/>
        </w:rPr>
        <w:br/>
      </w:r>
      <w:r w:rsidR="009548DE" w:rsidRPr="009548DE">
        <w:rPr>
          <w:lang w:eastAsia="x-none"/>
        </w:rPr>
        <w:t>Delete users of the AD</w:t>
      </w:r>
      <w:r w:rsidR="002628A4">
        <w:rPr>
          <w:lang w:eastAsia="x-none"/>
        </w:rPr>
        <w:t xml:space="preserve"> </w:t>
      </w:r>
      <w:r w:rsidR="009548DE" w:rsidRPr="009548DE">
        <w:rPr>
          <w:lang w:eastAsia="x-none"/>
        </w:rPr>
        <w:t>FS in Common Services.</w:t>
      </w:r>
      <w:r>
        <w:rPr>
          <w:lang w:eastAsia="x-none"/>
        </w:rPr>
        <w:br/>
      </w:r>
      <w:r w:rsidR="00125040">
        <w:rPr>
          <w:lang w:eastAsia="x-none"/>
        </w:rPr>
        <w:br/>
      </w:r>
      <w:r w:rsidR="00ED0170" w:rsidRPr="00ED0170">
        <w:rPr>
          <w:lang w:eastAsia="x-none"/>
        </w:rPr>
        <w:t xml:space="preserve">Alternatively, if you re-register an AD FS Relying Party, Application Group, or Common Services external IdP, the user imported before the re-registration will be determined to be a different user than the re-registered user, so you will already receive the same email. An error will occur if there is a user who has it. Delete the user of the </w:t>
      </w:r>
      <w:r w:rsidR="00484B7D" w:rsidRPr="00ED0170">
        <w:rPr>
          <w:lang w:eastAsia="x-none"/>
        </w:rPr>
        <w:t>A</w:t>
      </w:r>
      <w:r w:rsidR="00484B7D">
        <w:rPr>
          <w:lang w:eastAsia="x-none"/>
        </w:rPr>
        <w:t>D</w:t>
      </w:r>
      <w:r w:rsidR="00484B7D" w:rsidRPr="00ED0170">
        <w:rPr>
          <w:lang w:eastAsia="x-none"/>
        </w:rPr>
        <w:t xml:space="preserve"> </w:t>
      </w:r>
      <w:r w:rsidR="00ED0170" w:rsidRPr="00ED0170">
        <w:rPr>
          <w:lang w:eastAsia="x-none"/>
        </w:rPr>
        <w:t>FS in CommonServices.</w:t>
      </w:r>
      <w:r w:rsidR="009F08A4">
        <w:rPr>
          <w:lang w:eastAsia="x-none"/>
        </w:rPr>
        <w:br/>
      </w:r>
    </w:p>
    <w:p w14:paraId="2A6E7512" w14:textId="6708A1EE" w:rsidR="007D1DC4" w:rsidRDefault="007D1DC4" w:rsidP="002A34A8">
      <w:pPr>
        <w:numPr>
          <w:ilvl w:val="0"/>
          <w:numId w:val="103"/>
        </w:numPr>
        <w:rPr>
          <w:lang w:eastAsia="x-none"/>
        </w:rPr>
      </w:pPr>
      <w:r>
        <w:rPr>
          <w:lang w:eastAsia="x-none"/>
        </w:rPr>
        <w:t>You receive the following error in the Common Services login screen.</w:t>
      </w:r>
      <w:r>
        <w:rPr>
          <w:lang w:eastAsia="x-none"/>
        </w:rPr>
        <w:br/>
      </w:r>
      <w:r w:rsidR="009E767D" w:rsidRPr="00661C98">
        <w:t>"</w:t>
      </w:r>
      <w:r>
        <w:t>Login timeout. Please log in again.</w:t>
      </w:r>
      <w:r w:rsidR="009E767D" w:rsidRPr="00661C98">
        <w:t>"</w:t>
      </w:r>
      <w:r>
        <w:br/>
      </w:r>
      <w:r>
        <w:br/>
      </w:r>
      <w:r>
        <w:rPr>
          <w:lang w:eastAsia="x-none"/>
        </w:rPr>
        <w:lastRenderedPageBreak/>
        <w:t>The time difference between Common Services and AD</w:t>
      </w:r>
      <w:r w:rsidR="002628A4">
        <w:rPr>
          <w:lang w:eastAsia="x-none"/>
        </w:rPr>
        <w:t xml:space="preserve"> </w:t>
      </w:r>
      <w:r>
        <w:rPr>
          <w:lang w:eastAsia="x-none"/>
        </w:rPr>
        <w:t>FS hosts exceeds the Allowed clock skew setting.</w:t>
      </w:r>
      <w:r>
        <w:rPr>
          <w:lang w:eastAsia="x-none"/>
        </w:rPr>
        <w:br/>
        <w:t>Eliminate time differences between Common Services and AD</w:t>
      </w:r>
      <w:r w:rsidR="00B87C2D">
        <w:rPr>
          <w:rFonts w:hint="eastAsia"/>
        </w:rPr>
        <w:t xml:space="preserve"> </w:t>
      </w:r>
      <w:r>
        <w:rPr>
          <w:lang w:eastAsia="x-none"/>
        </w:rPr>
        <w:t>FS hosts and review the Allowed clock skew settings.</w:t>
      </w:r>
      <w:r>
        <w:rPr>
          <w:lang w:eastAsia="x-none"/>
        </w:rPr>
        <w:br/>
      </w:r>
    </w:p>
    <w:p w14:paraId="61A7CD54" w14:textId="691BB1D7" w:rsidR="007D1DC4" w:rsidRDefault="00684B96" w:rsidP="002A34A8">
      <w:pPr>
        <w:numPr>
          <w:ilvl w:val="0"/>
          <w:numId w:val="103"/>
        </w:numPr>
        <w:jc w:val="left"/>
        <w:rPr>
          <w:lang w:eastAsia="x-none"/>
        </w:rPr>
      </w:pPr>
      <w:r w:rsidRPr="00684B96">
        <w:rPr>
          <w:lang w:eastAsia="x-none"/>
        </w:rPr>
        <w:t>The Common Services login screen is returned and no errors are displayed</w:t>
      </w:r>
      <w:r w:rsidR="007D1DC4">
        <w:rPr>
          <w:lang w:eastAsia="x-none"/>
        </w:rPr>
        <w:t>.</w:t>
      </w:r>
      <w:r w:rsidR="009901EA">
        <w:rPr>
          <w:lang w:eastAsia="x-none"/>
        </w:rPr>
        <w:br/>
      </w:r>
      <w:r w:rsidR="009901EA" w:rsidRPr="009901EA">
        <w:rPr>
          <w:lang w:eastAsia="x-none"/>
        </w:rPr>
        <w:t>Or the following error is logged in the AD FS event log of the AD FS server</w:t>
      </w:r>
      <w:r w:rsidR="009901EA">
        <w:rPr>
          <w:lang w:eastAsia="x-none"/>
        </w:rPr>
        <w:t>.</w:t>
      </w:r>
      <w:r w:rsidR="009901EA">
        <w:rPr>
          <w:lang w:eastAsia="x-none"/>
        </w:rPr>
        <w:br/>
      </w:r>
      <w:r w:rsidR="009901EA" w:rsidRPr="00661C98">
        <w:t>"</w:t>
      </w:r>
      <w:r w:rsidR="009901EA" w:rsidRPr="00CD0742">
        <w:rPr>
          <w:rFonts w:hint="eastAsia"/>
          <w:lang w:val="en-GB"/>
        </w:rPr>
        <w:t>Microsoft.IdentityServer.Protocols.Saml.InvalidNameIdPolicyException: MSIS7070: The SAML request contained a NameIDPolicy that was not satisfied by the issued token.</w:t>
      </w:r>
      <w:r w:rsidR="009901EA" w:rsidRPr="009901EA">
        <w:t xml:space="preserve"> </w:t>
      </w:r>
      <w:r w:rsidR="009901EA" w:rsidRPr="00661C98">
        <w:t>"</w:t>
      </w:r>
      <w:r w:rsidR="009901EA">
        <w:br/>
      </w:r>
      <w:r w:rsidR="009901EA">
        <w:br/>
      </w:r>
      <w:r w:rsidR="000E0546" w:rsidRPr="000E0546">
        <w:rPr>
          <w:lang w:eastAsia="x-none"/>
        </w:rPr>
        <w:t>For details</w:t>
      </w:r>
      <w:r w:rsidR="000E0546">
        <w:rPr>
          <w:lang w:eastAsia="x-none"/>
        </w:rPr>
        <w:t xml:space="preserve"> on h</w:t>
      </w:r>
      <w:r w:rsidR="000E0546" w:rsidRPr="009901EA">
        <w:rPr>
          <w:lang w:eastAsia="x-none"/>
        </w:rPr>
        <w:t>ow to check the event log in AD FS</w:t>
      </w:r>
      <w:r w:rsidR="000E0546" w:rsidRPr="000E0546">
        <w:rPr>
          <w:lang w:eastAsia="x-none"/>
        </w:rPr>
        <w:t>,</w:t>
      </w:r>
      <w:r w:rsidR="000E0546">
        <w:rPr>
          <w:lang w:eastAsia="x-none"/>
        </w:rPr>
        <w:t xml:space="preserve"> </w:t>
      </w:r>
      <w:r w:rsidR="009901EA" w:rsidRPr="009901EA">
        <w:rPr>
          <w:lang w:eastAsia="x-none"/>
        </w:rPr>
        <w:t>See</w:t>
      </w:r>
      <w:r w:rsidR="005D5637">
        <w:rPr>
          <w:lang w:eastAsia="x-none"/>
        </w:rPr>
        <w:t xml:space="preserve"> </w:t>
      </w:r>
      <w:r w:rsidR="005D5637">
        <w:rPr>
          <w:lang w:eastAsia="x-none"/>
        </w:rPr>
        <w:fldChar w:fldCharType="begin"/>
      </w:r>
      <w:r w:rsidR="005D5637">
        <w:rPr>
          <w:lang w:eastAsia="x-none"/>
        </w:rPr>
        <w:instrText xml:space="preserve"> REF _Ref52268246 \n \h </w:instrText>
      </w:r>
      <w:r w:rsidR="005D5637">
        <w:rPr>
          <w:lang w:eastAsia="x-none"/>
        </w:rPr>
      </w:r>
      <w:r w:rsidR="005D5637">
        <w:rPr>
          <w:lang w:eastAsia="x-none"/>
        </w:rPr>
        <w:fldChar w:fldCharType="separate"/>
      </w:r>
      <w:r w:rsidR="00FC26E3">
        <w:rPr>
          <w:lang w:eastAsia="x-none"/>
        </w:rPr>
        <w:t>2</w:t>
      </w:r>
      <w:r w:rsidR="005D5637">
        <w:rPr>
          <w:lang w:eastAsia="x-none"/>
        </w:rPr>
        <w:fldChar w:fldCharType="end"/>
      </w:r>
      <w:r w:rsidR="009901EA" w:rsidRPr="009901EA">
        <w:rPr>
          <w:lang w:eastAsia="x-none"/>
        </w:rPr>
        <w:t>.</w:t>
      </w:r>
      <w:r w:rsidR="009901EA">
        <w:rPr>
          <w:lang w:eastAsia="x-none"/>
        </w:rPr>
        <w:br/>
      </w:r>
      <w:r w:rsidR="007D1DC4">
        <w:rPr>
          <w:lang w:eastAsia="x-none"/>
        </w:rPr>
        <w:br/>
        <w:t>Check the settings below to see if there are any problems.</w:t>
      </w:r>
      <w:r w:rsidR="007D1DC4">
        <w:rPr>
          <w:lang w:eastAsia="x-none"/>
        </w:rPr>
        <w:br/>
      </w:r>
      <w:r w:rsidR="007D1DC4">
        <w:rPr>
          <w:lang w:eastAsia="x-none"/>
        </w:rPr>
        <w:br/>
        <w:t xml:space="preserve"> - NameID policy format for AD</w:t>
      </w:r>
      <w:r w:rsidR="002628A4">
        <w:rPr>
          <w:lang w:eastAsia="x-none"/>
        </w:rPr>
        <w:t xml:space="preserve"> </w:t>
      </w:r>
      <w:r w:rsidR="007D1DC4">
        <w:rPr>
          <w:lang w:eastAsia="x-none"/>
        </w:rPr>
        <w:t>FS registered with Common Services.</w:t>
      </w:r>
      <w:r w:rsidR="007D1DC4">
        <w:rPr>
          <w:lang w:eastAsia="x-none"/>
        </w:rPr>
        <w:br/>
        <w:t xml:space="preserve"> - Transform an Incoming Claim of relying party of AD</w:t>
      </w:r>
      <w:r w:rsidR="002628A4">
        <w:rPr>
          <w:lang w:eastAsia="x-none"/>
        </w:rPr>
        <w:t xml:space="preserve"> </w:t>
      </w:r>
      <w:r w:rsidR="007D1DC4">
        <w:rPr>
          <w:lang w:eastAsia="x-none"/>
        </w:rPr>
        <w:t>FS.</w:t>
      </w:r>
      <w:r w:rsidR="007D1DC4">
        <w:rPr>
          <w:lang w:eastAsia="x-none"/>
        </w:rPr>
        <w:br/>
        <w:t xml:space="preserve"> - Send LDAP Attributes as Claims of relying party of AD</w:t>
      </w:r>
      <w:r w:rsidR="002628A4">
        <w:rPr>
          <w:lang w:eastAsia="x-none"/>
        </w:rPr>
        <w:t xml:space="preserve"> </w:t>
      </w:r>
      <w:r w:rsidR="007D1DC4">
        <w:rPr>
          <w:lang w:eastAsia="x-none"/>
        </w:rPr>
        <w:t>FS.</w:t>
      </w:r>
      <w:r w:rsidR="007D1DC4">
        <w:rPr>
          <w:lang w:eastAsia="x-none"/>
        </w:rPr>
        <w:br/>
      </w:r>
      <w:r w:rsidR="007D1DC4">
        <w:rPr>
          <w:lang w:eastAsia="x-none"/>
        </w:rPr>
        <w:br/>
        <w:t xml:space="preserve">See the manual </w:t>
      </w:r>
      <w:r w:rsidR="009E767D" w:rsidRPr="00661C98">
        <w:t>"</w:t>
      </w:r>
      <w:r w:rsidR="007D1DC4">
        <w:rPr>
          <w:i/>
          <w:iCs/>
        </w:rPr>
        <w:t>Setting up a claim issuance policy</w:t>
      </w:r>
      <w:r w:rsidR="009E767D" w:rsidRPr="00661C98">
        <w:t>"</w:t>
      </w:r>
      <w:r w:rsidR="007D1DC4">
        <w:rPr>
          <w:lang w:eastAsia="x-none"/>
        </w:rPr>
        <w:t xml:space="preserve"> in </w:t>
      </w:r>
      <w:r w:rsidR="007D1DC4">
        <w:rPr>
          <w:i/>
          <w:iCs/>
          <w:lang w:eastAsia="x-none"/>
        </w:rPr>
        <w:t>Hitachi Ops Center Installation and Configuration Guide</w:t>
      </w:r>
      <w:r w:rsidR="007D1DC4">
        <w:rPr>
          <w:lang w:eastAsia="x-none"/>
        </w:rPr>
        <w:t>.</w:t>
      </w:r>
    </w:p>
    <w:p w14:paraId="56AD6E89" w14:textId="231160C9" w:rsidR="00E552E3" w:rsidRPr="002C452F" w:rsidRDefault="00E552E3" w:rsidP="002A34A8">
      <w:pPr>
        <w:numPr>
          <w:ilvl w:val="0"/>
          <w:numId w:val="103"/>
        </w:numPr>
        <w:jc w:val="left"/>
        <w:rPr>
          <w:lang w:eastAsia="x-none"/>
        </w:rPr>
      </w:pPr>
      <w:r w:rsidRPr="00684B96">
        <w:rPr>
          <w:lang w:eastAsia="x-none"/>
        </w:rPr>
        <w:t>The Common Services login screen is returned and no errors are displayed</w:t>
      </w:r>
      <w:r>
        <w:rPr>
          <w:lang w:eastAsia="x-none"/>
        </w:rPr>
        <w:t>.</w:t>
      </w:r>
      <w:r w:rsidR="00CB5BA1">
        <w:rPr>
          <w:lang w:eastAsia="x-none"/>
        </w:rPr>
        <w:br/>
      </w:r>
      <w:r w:rsidR="00CB5BA1" w:rsidRPr="00CB5BA1">
        <w:rPr>
          <w:lang w:eastAsia="x-none"/>
        </w:rPr>
        <w:t>The following error message is displayed in the browser</w:t>
      </w:r>
      <w:r w:rsidR="0035320E">
        <w:rPr>
          <w:rFonts w:hint="eastAsia"/>
        </w:rPr>
        <w:t>:</w:t>
      </w:r>
      <w:r w:rsidR="00CB5BA1">
        <w:rPr>
          <w:lang w:eastAsia="x-none"/>
        </w:rPr>
        <w:br/>
      </w:r>
      <w:r w:rsidR="00112B58" w:rsidRPr="6C319CA8">
        <w:rPr>
          <w:szCs w:val="21"/>
          <w:lang w:val="en-GB"/>
        </w:rPr>
        <w:t>Unexpected error when authenticating with identity provider</w:t>
      </w:r>
      <w:r w:rsidR="00112B58">
        <w:rPr>
          <w:szCs w:val="21"/>
          <w:lang w:val="en-GB"/>
        </w:rPr>
        <w:br/>
      </w:r>
      <w:r w:rsidR="00112B58">
        <w:rPr>
          <w:szCs w:val="21"/>
          <w:lang w:val="en-GB"/>
        </w:rPr>
        <w:br/>
      </w:r>
      <w:r w:rsidR="0035320E" w:rsidRPr="0035320E">
        <w:rPr>
          <w:lang w:eastAsia="x-none"/>
        </w:rPr>
        <w:t>The following error message is displayed in the AD FS eventlog:</w:t>
      </w:r>
      <w:r w:rsidR="0035320E">
        <w:rPr>
          <w:lang w:eastAsia="x-none"/>
        </w:rPr>
        <w:br/>
      </w:r>
      <w:r w:rsidR="00B81097" w:rsidRPr="6C319CA8">
        <w:rPr>
          <w:szCs w:val="21"/>
          <w:lang w:val="en-GB"/>
        </w:rPr>
        <w:t>MSIS9371: Client credential validation failed for client</w:t>
      </w:r>
      <w:r w:rsidR="00B81097">
        <w:rPr>
          <w:szCs w:val="21"/>
          <w:lang w:val="en-GB"/>
        </w:rPr>
        <w:br/>
      </w:r>
      <w:r w:rsidR="00572E81" w:rsidRPr="6C319CA8">
        <w:rPr>
          <w:szCs w:val="21"/>
          <w:lang w:val="en-GB"/>
        </w:rPr>
        <w:t>MSIS9372: Invalid client secret provided</w:t>
      </w:r>
      <w:r w:rsidR="00572E81">
        <w:rPr>
          <w:szCs w:val="21"/>
          <w:lang w:val="en-GB"/>
        </w:rPr>
        <w:br/>
      </w:r>
      <w:r w:rsidR="00572E81">
        <w:rPr>
          <w:szCs w:val="21"/>
          <w:lang w:val="en-GB"/>
        </w:rPr>
        <w:br/>
      </w:r>
      <w:r w:rsidR="00783F69" w:rsidRPr="00783F69">
        <w:rPr>
          <w:lang w:eastAsia="x-none"/>
        </w:rPr>
        <w:t>The following error message is displayed in /var/log/hitachi/CommonService/idp/log/server.log</w:t>
      </w:r>
      <w:r w:rsidR="00783F69">
        <w:rPr>
          <w:lang w:eastAsia="x-none"/>
        </w:rPr>
        <w:t>:</w:t>
      </w:r>
      <w:r w:rsidR="00783F69">
        <w:rPr>
          <w:lang w:eastAsia="x-none"/>
        </w:rPr>
        <w:br/>
      </w:r>
      <w:r w:rsidR="004E1FEC" w:rsidRPr="6C319CA8">
        <w:rPr>
          <w:szCs w:val="21"/>
          <w:lang w:val="en-GB"/>
        </w:rPr>
        <w:t>Failed to make identity provider oauth callback:</w:t>
      </w:r>
      <w:r w:rsidR="00F211E9" w:rsidRPr="00F211E9">
        <w:rPr>
          <w:szCs w:val="21"/>
          <w:lang w:val="en-GB"/>
        </w:rPr>
        <w:t xml:space="preserve"> </w:t>
      </w:r>
      <w:r w:rsidR="00F211E9" w:rsidRPr="6C319CA8">
        <w:rPr>
          <w:szCs w:val="21"/>
          <w:lang w:val="en-GB"/>
        </w:rPr>
        <w:t>org.keycloak.broker.provider.IdentityBrokerException: No access_token from server.</w:t>
      </w:r>
      <w:r w:rsidR="009A7D4F">
        <w:rPr>
          <w:szCs w:val="21"/>
          <w:lang w:val="en-GB"/>
        </w:rPr>
        <w:br/>
      </w:r>
      <w:r w:rsidR="009A7D4F">
        <w:rPr>
          <w:szCs w:val="21"/>
          <w:lang w:val="en-GB"/>
        </w:rPr>
        <w:br/>
      </w:r>
      <w:r w:rsidR="009621AB" w:rsidRPr="009621AB">
        <w:rPr>
          <w:lang w:eastAsia="x-none"/>
        </w:rPr>
        <w:t>The Client Secret is incorrect, so correct it to the correct value.</w:t>
      </w:r>
    </w:p>
    <w:p w14:paraId="4EE410EB" w14:textId="6CBAC23A" w:rsidR="00D67D80" w:rsidRDefault="00D67D80" w:rsidP="002A34A8">
      <w:pPr>
        <w:numPr>
          <w:ilvl w:val="0"/>
          <w:numId w:val="103"/>
        </w:numPr>
        <w:jc w:val="left"/>
        <w:rPr>
          <w:lang w:eastAsia="x-none"/>
        </w:rPr>
      </w:pPr>
      <w:r w:rsidRPr="00684B96">
        <w:rPr>
          <w:lang w:eastAsia="x-none"/>
        </w:rPr>
        <w:t>The Common Services login screen is returned and no errors are displayed</w:t>
      </w:r>
      <w:r>
        <w:rPr>
          <w:lang w:eastAsia="x-none"/>
        </w:rPr>
        <w:t>.</w:t>
      </w:r>
      <w:r>
        <w:rPr>
          <w:lang w:eastAsia="x-none"/>
        </w:rPr>
        <w:br/>
      </w:r>
      <w:r w:rsidR="00F51E06" w:rsidRPr="00F51E06">
        <w:rPr>
          <w:lang w:eastAsia="x-none"/>
        </w:rPr>
        <w:t>The following error message is displayed in the browser:</w:t>
      </w:r>
      <w:r w:rsidR="00CA6523">
        <w:rPr>
          <w:lang w:eastAsia="x-none"/>
        </w:rPr>
        <w:br/>
      </w:r>
      <w:r w:rsidR="00CA6523" w:rsidRPr="19BF968D">
        <w:rPr>
          <w:szCs w:val="21"/>
          <w:lang w:val="en-GB"/>
        </w:rPr>
        <w:t>Unexpected error when authenticating with identity provider</w:t>
      </w:r>
      <w:r w:rsidR="00CA6523">
        <w:rPr>
          <w:szCs w:val="21"/>
          <w:lang w:val="en-GB"/>
        </w:rPr>
        <w:br/>
      </w:r>
      <w:r w:rsidR="00CA6523">
        <w:rPr>
          <w:szCs w:val="21"/>
          <w:lang w:val="en-GB"/>
        </w:rPr>
        <w:br/>
      </w:r>
      <w:r w:rsidR="000B1EA4" w:rsidRPr="000B1EA4">
        <w:rPr>
          <w:lang w:eastAsia="x-none"/>
        </w:rPr>
        <w:t>The following error message is displayed in the AD FS eventlog:</w:t>
      </w:r>
      <w:r w:rsidR="000B1EA4">
        <w:rPr>
          <w:lang w:eastAsia="x-none"/>
        </w:rPr>
        <w:br/>
      </w:r>
      <w:r w:rsidR="00D44F12" w:rsidRPr="19BF968D">
        <w:rPr>
          <w:szCs w:val="21"/>
          <w:lang w:val="en-GB"/>
        </w:rPr>
        <w:t>MSIS9329: Received invalid OAuth request. The 'resource' parameter's value does not correspond to any valid registered relying party.</w:t>
      </w:r>
      <w:r w:rsidR="00D44F12">
        <w:rPr>
          <w:szCs w:val="21"/>
          <w:lang w:val="en-GB"/>
        </w:rPr>
        <w:br/>
      </w:r>
      <w:r w:rsidR="00D44F12">
        <w:rPr>
          <w:szCs w:val="21"/>
          <w:lang w:val="en-GB"/>
        </w:rPr>
        <w:lastRenderedPageBreak/>
        <w:br/>
      </w:r>
      <w:r w:rsidR="000A2686" w:rsidRPr="000A2686">
        <w:rPr>
          <w:lang w:eastAsia="x-none"/>
        </w:rPr>
        <w:t>The following error message is displayed in /var/log/hitachi/CommonService/idp/log/server.log:</w:t>
      </w:r>
      <w:r w:rsidR="000A2686">
        <w:rPr>
          <w:lang w:eastAsia="x-none"/>
        </w:rPr>
        <w:br/>
      </w:r>
      <w:r w:rsidR="009A7D4F" w:rsidRPr="19BF968D">
        <w:rPr>
          <w:szCs w:val="21"/>
          <w:lang w:val="en-GB"/>
        </w:rPr>
        <w:t>Failed to make identity provider oauth callback: org.keycloak.storage.ReadOnlyException: Federated storage is not writable</w:t>
      </w:r>
      <w:r w:rsidR="009A7D4F" w:rsidRPr="006A5413" w:rsidDel="009A7D4F">
        <w:rPr>
          <w:lang w:eastAsia="x-none"/>
        </w:rPr>
        <w:t xml:space="preserve"> </w:t>
      </w:r>
      <w:r w:rsidR="009A7D4F">
        <w:rPr>
          <w:lang w:eastAsia="x-none"/>
        </w:rPr>
        <w:br/>
      </w:r>
      <w:r w:rsidR="00EA2717">
        <w:rPr>
          <w:lang w:eastAsia="x-none"/>
        </w:rPr>
        <w:br/>
      </w:r>
      <w:r w:rsidR="00EA2717" w:rsidRPr="00EA2717">
        <w:rPr>
          <w:lang w:eastAsia="x-none"/>
        </w:rPr>
        <w:t>The Web API Identifier is incorrect, so correct it to the correct value.</w:t>
      </w:r>
      <w:r w:rsidR="009A7D4F">
        <w:rPr>
          <w:lang w:eastAsia="x-none"/>
        </w:rPr>
        <w:br/>
      </w:r>
    </w:p>
    <w:p w14:paraId="169EE4B6" w14:textId="04E3E0E0" w:rsidR="003C0464" w:rsidRDefault="003C0464" w:rsidP="002A34A8">
      <w:pPr>
        <w:numPr>
          <w:ilvl w:val="0"/>
          <w:numId w:val="103"/>
        </w:numPr>
        <w:jc w:val="left"/>
        <w:rPr>
          <w:lang w:eastAsia="x-none"/>
        </w:rPr>
      </w:pPr>
      <w:r w:rsidRPr="00684B96">
        <w:rPr>
          <w:lang w:eastAsia="x-none"/>
        </w:rPr>
        <w:t>The Common Services login screen is returned and no errors are displayed</w:t>
      </w:r>
      <w:r>
        <w:rPr>
          <w:lang w:eastAsia="x-none"/>
        </w:rPr>
        <w:t>.</w:t>
      </w:r>
      <w:r>
        <w:rPr>
          <w:lang w:eastAsia="x-none"/>
        </w:rPr>
        <w:br/>
      </w:r>
      <w:r w:rsidRPr="00F51E06">
        <w:rPr>
          <w:lang w:eastAsia="x-none"/>
        </w:rPr>
        <w:t>The following error message is displayed in the browser:</w:t>
      </w:r>
      <w:r w:rsidR="001B481B">
        <w:rPr>
          <w:lang w:eastAsia="x-none"/>
        </w:rPr>
        <w:br/>
      </w:r>
      <w:r w:rsidR="001B481B" w:rsidRPr="19BF968D">
        <w:rPr>
          <w:szCs w:val="21"/>
          <w:lang w:val="en-GB"/>
        </w:rPr>
        <w:t>Unexpected error when authenticating with identity provider</w:t>
      </w:r>
      <w:r w:rsidR="001B481B">
        <w:rPr>
          <w:szCs w:val="21"/>
          <w:lang w:val="en-GB"/>
        </w:rPr>
        <w:br/>
      </w:r>
      <w:r w:rsidR="001B481B">
        <w:rPr>
          <w:szCs w:val="21"/>
          <w:lang w:val="en-GB"/>
        </w:rPr>
        <w:br/>
      </w:r>
      <w:r w:rsidR="00F12B8C" w:rsidRPr="000A2686">
        <w:rPr>
          <w:lang w:eastAsia="x-none"/>
        </w:rPr>
        <w:t>The following error message is displayed in /var/log/hitachi/CommonService/idp/log/server.log:</w:t>
      </w:r>
      <w:r w:rsidR="00F12B8C">
        <w:rPr>
          <w:lang w:eastAsia="x-none"/>
        </w:rPr>
        <w:br/>
      </w:r>
      <w:r w:rsidR="00457396" w:rsidRPr="19BF968D">
        <w:rPr>
          <w:szCs w:val="21"/>
          <w:lang w:val="en-GB"/>
        </w:rPr>
        <w:t>Failed to make identity provider oauth callback: org.keycloak.storage.ReadOnlyException: Federated storage is not writable</w:t>
      </w:r>
      <w:r w:rsidR="00457396">
        <w:rPr>
          <w:szCs w:val="21"/>
          <w:lang w:val="en-GB"/>
        </w:rPr>
        <w:br/>
      </w:r>
      <w:r w:rsidR="00457396">
        <w:rPr>
          <w:szCs w:val="21"/>
          <w:lang w:val="en-GB"/>
        </w:rPr>
        <w:br/>
      </w:r>
      <w:r w:rsidR="00737D12" w:rsidRPr="00737D12">
        <w:rPr>
          <w:lang w:eastAsia="x-none"/>
        </w:rPr>
        <w:t>There may be duplicate emails for local users in Common Services and emails for external IdP users. Check and eliminate any duplicates.</w:t>
      </w:r>
    </w:p>
    <w:p w14:paraId="69A2E56D" w14:textId="77777777" w:rsidR="00E42560" w:rsidRDefault="00E42560" w:rsidP="00E42560"/>
    <w:p w14:paraId="2948717C" w14:textId="697C8A56" w:rsidR="00E42560" w:rsidRDefault="00E42560" w:rsidP="00E42560">
      <w:pPr>
        <w:pStyle w:val="3"/>
      </w:pPr>
      <w:bookmarkStart w:id="400" w:name="_Toc84941653"/>
      <w:bookmarkStart w:id="401" w:name="_Ref93650060"/>
      <w:bookmarkStart w:id="402" w:name="_Ref93650076"/>
      <w:bookmarkStart w:id="403" w:name="_Toc191909609"/>
      <w:r w:rsidRPr="00103828">
        <w:t>User directory service (Ot</w:t>
      </w:r>
      <w:r w:rsidR="00EC17B3" w:rsidRPr="00103828">
        <w:t>h</w:t>
      </w:r>
      <w:r w:rsidRPr="00103828">
        <w:t>er) registration fails</w:t>
      </w:r>
      <w:bookmarkEnd w:id="400"/>
      <w:bookmarkEnd w:id="401"/>
      <w:bookmarkEnd w:id="402"/>
      <w:bookmarkEnd w:id="403"/>
    </w:p>
    <w:p w14:paraId="5B366CF9" w14:textId="77777777" w:rsidR="00E42560" w:rsidRDefault="00E42560" w:rsidP="00E42560">
      <w:pPr>
        <w:rPr>
          <w:lang w:eastAsia="x-none"/>
        </w:rPr>
      </w:pPr>
      <w:r w:rsidRPr="00DE750B">
        <w:rPr>
          <w:lang w:eastAsia="x-none"/>
        </w:rPr>
        <w:t>Follow the steps below to check if the LDAP server settings are correct.</w:t>
      </w:r>
    </w:p>
    <w:p w14:paraId="51FF7EDF" w14:textId="6AE82868" w:rsidR="00E42560" w:rsidRDefault="00E42560" w:rsidP="00921ADF">
      <w:pPr>
        <w:numPr>
          <w:ilvl w:val="0"/>
          <w:numId w:val="109"/>
        </w:numPr>
        <w:rPr>
          <w:lang w:eastAsia="x-none"/>
        </w:rPr>
      </w:pPr>
      <w:r>
        <w:rPr>
          <w:lang w:eastAsia="x-none"/>
        </w:rPr>
        <w:t>Inventory-Open the edit screen of the LDAP server from the user directory.</w:t>
      </w:r>
    </w:p>
    <w:p w14:paraId="51B318DD" w14:textId="166D80C5" w:rsidR="00E42560" w:rsidRDefault="00E42560" w:rsidP="00E42560">
      <w:pPr>
        <w:numPr>
          <w:ilvl w:val="0"/>
          <w:numId w:val="109"/>
        </w:numPr>
        <w:rPr>
          <w:lang w:eastAsia="x-none"/>
        </w:rPr>
      </w:pPr>
      <w:r>
        <w:rPr>
          <w:lang w:eastAsia="x-none"/>
        </w:rPr>
        <w:t>Execute a connection test to check if the connection is correct.</w:t>
      </w:r>
    </w:p>
    <w:p w14:paraId="11756BA3" w14:textId="77777777" w:rsidR="00921ADF" w:rsidRDefault="00E42560" w:rsidP="00921ADF">
      <w:pPr>
        <w:ind w:left="360"/>
        <w:rPr>
          <w:lang w:eastAsia="x-none"/>
        </w:rPr>
      </w:pPr>
      <w:r>
        <w:rPr>
          <w:lang w:eastAsia="x-none"/>
        </w:rPr>
        <w:t>If an error occurs, resolve the cause and re-execute.</w:t>
      </w:r>
    </w:p>
    <w:p w14:paraId="52D12254" w14:textId="77777777" w:rsidR="00921ADF" w:rsidRDefault="00E42560" w:rsidP="00921ADF">
      <w:pPr>
        <w:ind w:left="360"/>
        <w:rPr>
          <w:lang w:eastAsia="x-none"/>
        </w:rPr>
      </w:pPr>
      <w:r>
        <w:rPr>
          <w:lang w:eastAsia="x-none"/>
        </w:rPr>
        <w:t>The possible causes of the error are as follows.</w:t>
      </w:r>
    </w:p>
    <w:p w14:paraId="222A94AD" w14:textId="4BE620F1" w:rsidR="00921ADF" w:rsidRDefault="00E42560" w:rsidP="00921ADF">
      <w:pPr>
        <w:ind w:left="360"/>
        <w:rPr>
          <w:lang w:eastAsia="x-none"/>
        </w:rPr>
      </w:pPr>
      <w:r>
        <w:rPr>
          <w:lang w:eastAsia="x-none"/>
        </w:rPr>
        <w:t>-</w:t>
      </w:r>
      <w:r w:rsidR="00921ADF">
        <w:rPr>
          <w:lang w:eastAsia="x-none"/>
        </w:rPr>
        <w:t xml:space="preserve"> </w:t>
      </w:r>
      <w:r>
        <w:rPr>
          <w:lang w:eastAsia="x-none"/>
        </w:rPr>
        <w:t>Network misconfiguration between CS and LDAP server, or network failure</w:t>
      </w:r>
    </w:p>
    <w:p w14:paraId="6C9B32AD" w14:textId="18FF0306" w:rsidR="00E42560" w:rsidRDefault="00921ADF" w:rsidP="00921ADF">
      <w:pPr>
        <w:ind w:left="360"/>
        <w:rPr>
          <w:lang w:eastAsia="x-none"/>
        </w:rPr>
      </w:pPr>
      <w:r>
        <w:rPr>
          <w:lang w:eastAsia="x-none"/>
        </w:rPr>
        <w:t xml:space="preserve">- </w:t>
      </w:r>
      <w:r w:rsidR="00E42560">
        <w:rPr>
          <w:lang w:eastAsia="x-none"/>
        </w:rPr>
        <w:t>LDAP server machine, OS or LDAP server process failure</w:t>
      </w:r>
    </w:p>
    <w:p w14:paraId="1D30D91F" w14:textId="77777777" w:rsidR="00921ADF" w:rsidRDefault="00E42560" w:rsidP="00E42560">
      <w:pPr>
        <w:numPr>
          <w:ilvl w:val="0"/>
          <w:numId w:val="109"/>
        </w:numPr>
        <w:rPr>
          <w:lang w:eastAsia="x-none"/>
        </w:rPr>
      </w:pPr>
      <w:r>
        <w:rPr>
          <w:lang w:eastAsia="x-none"/>
        </w:rPr>
        <w:t>If the connection test is successful, execute the certification test.</w:t>
      </w:r>
    </w:p>
    <w:p w14:paraId="15B2BB92" w14:textId="77777777" w:rsidR="00921ADF" w:rsidRDefault="00E42560" w:rsidP="00921ADF">
      <w:pPr>
        <w:ind w:left="360"/>
        <w:rPr>
          <w:lang w:eastAsia="x-none"/>
        </w:rPr>
      </w:pPr>
      <w:r>
        <w:rPr>
          <w:lang w:eastAsia="x-none"/>
        </w:rPr>
        <w:t>If an error occurs, resolve the cause and re-execute.</w:t>
      </w:r>
    </w:p>
    <w:p w14:paraId="5903D3C0" w14:textId="77777777" w:rsidR="00921ADF" w:rsidRDefault="00E42560" w:rsidP="00921ADF">
      <w:pPr>
        <w:ind w:left="360"/>
        <w:rPr>
          <w:lang w:eastAsia="x-none"/>
        </w:rPr>
      </w:pPr>
      <w:r>
        <w:rPr>
          <w:lang w:eastAsia="x-none"/>
        </w:rPr>
        <w:t>The possible causes of the error are as follows.</w:t>
      </w:r>
    </w:p>
    <w:p w14:paraId="7F74D0E6" w14:textId="77777777" w:rsidR="00921ADF" w:rsidRDefault="00E42560" w:rsidP="00921ADF">
      <w:pPr>
        <w:ind w:left="360"/>
        <w:rPr>
          <w:lang w:eastAsia="x-none"/>
        </w:rPr>
      </w:pPr>
      <w:r>
        <w:rPr>
          <w:lang w:eastAsia="x-none"/>
        </w:rPr>
        <w:t>-The bind DN or bind password is incorrect</w:t>
      </w:r>
    </w:p>
    <w:p w14:paraId="1511D1D7" w14:textId="77777777" w:rsidR="00921ADF" w:rsidRDefault="00E42560" w:rsidP="00921ADF">
      <w:pPr>
        <w:ind w:left="360"/>
        <w:rPr>
          <w:lang w:eastAsia="x-none"/>
        </w:rPr>
      </w:pPr>
      <w:r>
        <w:rPr>
          <w:lang w:eastAsia="x-none"/>
        </w:rPr>
        <w:t>-SSL / TLS is not set correctly</w:t>
      </w:r>
    </w:p>
    <w:p w14:paraId="4163C834" w14:textId="77777777" w:rsidR="00921ADF" w:rsidRDefault="00E42560" w:rsidP="00921ADF">
      <w:pPr>
        <w:ind w:left="360"/>
        <w:rPr>
          <w:lang w:eastAsia="x-none"/>
        </w:rPr>
      </w:pPr>
      <w:r>
        <w:rPr>
          <w:lang w:eastAsia="x-none"/>
        </w:rPr>
        <w:t>-The URL of the LDAP server and the CN or SAN of the LDAP server certificate do not match.</w:t>
      </w:r>
    </w:p>
    <w:p w14:paraId="0FB31D7D" w14:textId="0B503965" w:rsidR="00921ADF" w:rsidRDefault="00921ADF" w:rsidP="00921ADF">
      <w:pPr>
        <w:ind w:left="360"/>
        <w:rPr>
          <w:lang w:eastAsia="x-none"/>
        </w:rPr>
      </w:pPr>
      <w:r>
        <w:rPr>
          <w:lang w:eastAsia="x-none"/>
        </w:rPr>
        <w:t xml:space="preserve">- </w:t>
      </w:r>
      <w:r w:rsidR="00E42560">
        <w:rPr>
          <w:lang w:eastAsia="x-none"/>
        </w:rPr>
        <w:t>LDAP server certificate expired</w:t>
      </w:r>
    </w:p>
    <w:p w14:paraId="6B80B162" w14:textId="647C393C" w:rsidR="00921ADF" w:rsidRDefault="00E42560" w:rsidP="00AB4A97">
      <w:pPr>
        <w:numPr>
          <w:ilvl w:val="0"/>
          <w:numId w:val="109"/>
        </w:numPr>
        <w:rPr>
          <w:lang w:eastAsia="x-none"/>
        </w:rPr>
      </w:pPr>
      <w:r>
        <w:rPr>
          <w:lang w:eastAsia="x-none"/>
        </w:rPr>
        <w:t>If the authentication test is successful, perform a pre-check on the number of users to import.</w:t>
      </w:r>
    </w:p>
    <w:p w14:paraId="7B11300C" w14:textId="77777777" w:rsidR="00921ADF" w:rsidRDefault="00921ADF" w:rsidP="00921ADF">
      <w:pPr>
        <w:ind w:left="360"/>
      </w:pPr>
      <w:r>
        <w:rPr>
          <w:lang w:eastAsia="x-none"/>
        </w:rPr>
        <w:t>If an error occurs, resolve the cause and re-execute.</w:t>
      </w:r>
    </w:p>
    <w:p w14:paraId="7E318E48" w14:textId="77777777" w:rsidR="00921ADF" w:rsidRDefault="00921ADF" w:rsidP="00921ADF">
      <w:pPr>
        <w:ind w:left="360"/>
      </w:pPr>
      <w:r>
        <w:rPr>
          <w:lang w:eastAsia="x-none"/>
        </w:rPr>
        <w:t>Identify the cause by the error message.</w:t>
      </w:r>
    </w:p>
    <w:p w14:paraId="363F6320" w14:textId="77777777" w:rsidR="00921ADF" w:rsidRDefault="00921ADF" w:rsidP="00921ADF">
      <w:pPr>
        <w:ind w:left="360"/>
      </w:pPr>
      <w:r>
        <w:rPr>
          <w:lang w:eastAsia="x-none"/>
        </w:rPr>
        <w:t>-</w:t>
      </w:r>
      <w:r>
        <w:rPr>
          <w:rFonts w:hint="eastAsia"/>
        </w:rPr>
        <w:t xml:space="preserve"> </w:t>
      </w:r>
      <w:r>
        <w:rPr>
          <w:lang w:eastAsia="x-none"/>
        </w:rPr>
        <w:t>When KAOP20089-E Invalid ldap search filter or object classes is displayed</w:t>
      </w:r>
    </w:p>
    <w:p w14:paraId="1EA4DC0C" w14:textId="77777777" w:rsidR="00921ADF" w:rsidRDefault="00921ADF" w:rsidP="00921ADF">
      <w:pPr>
        <w:ind w:left="360"/>
      </w:pPr>
      <w:r>
        <w:rPr>
          <w:lang w:eastAsia="x-none"/>
        </w:rPr>
        <w:t>User object class or custom user LDAP filter may be invalid</w:t>
      </w:r>
    </w:p>
    <w:p w14:paraId="04397967" w14:textId="77777777" w:rsidR="00921ADF" w:rsidRDefault="00921ADF" w:rsidP="00921ADF">
      <w:pPr>
        <w:ind w:left="360"/>
      </w:pPr>
      <w:r>
        <w:rPr>
          <w:lang w:eastAsia="x-none"/>
        </w:rPr>
        <w:t>- When KAOP20090-E Invalid SSL / TLS settings. Is displayed</w:t>
      </w:r>
    </w:p>
    <w:p w14:paraId="04ABBB13" w14:textId="77777777" w:rsidR="00921ADF" w:rsidRDefault="00921ADF" w:rsidP="00921ADF">
      <w:pPr>
        <w:ind w:left="360"/>
      </w:pPr>
      <w:r>
        <w:rPr>
          <w:lang w:eastAsia="x-none"/>
        </w:rPr>
        <w:lastRenderedPageBreak/>
        <w:t>The SSL / TLS settings may be incorrect, or the certificate may have expired.</w:t>
      </w:r>
    </w:p>
    <w:p w14:paraId="72CF7510" w14:textId="77777777" w:rsidR="00921ADF" w:rsidRDefault="00921ADF" w:rsidP="00921ADF">
      <w:pPr>
        <w:ind w:left="360"/>
      </w:pPr>
      <w:r>
        <w:rPr>
          <w:lang w:eastAsia="x-none"/>
        </w:rPr>
        <w:t>- When KAOP20091-E Invalid hostname, address, or port number. Is displayed</w:t>
      </w:r>
    </w:p>
    <w:p w14:paraId="3820F5B8" w14:textId="77777777" w:rsidR="00921ADF" w:rsidRDefault="00921ADF" w:rsidP="00921ADF">
      <w:pPr>
        <w:ind w:left="360"/>
      </w:pPr>
      <w:r>
        <w:rPr>
          <w:lang w:eastAsia="x-none"/>
        </w:rPr>
        <w:t>The host name, IP address, and port number may be incorrect</w:t>
      </w:r>
    </w:p>
    <w:p w14:paraId="7D2F6699" w14:textId="77777777" w:rsidR="00921ADF" w:rsidRDefault="00921ADF" w:rsidP="00921ADF">
      <w:pPr>
        <w:ind w:left="360"/>
      </w:pPr>
      <w:r>
        <w:t xml:space="preserve">- </w:t>
      </w:r>
      <w:r>
        <w:rPr>
          <w:rFonts w:hint="eastAsia"/>
          <w:lang w:eastAsia="x-none"/>
        </w:rPr>
        <w:t>When KAOP20092-E Invalid bind DN or bind password. Is displayed</w:t>
      </w:r>
    </w:p>
    <w:p w14:paraId="331C16C2" w14:textId="77777777" w:rsidR="00921ADF" w:rsidRDefault="00921ADF" w:rsidP="00921ADF">
      <w:pPr>
        <w:ind w:left="360"/>
      </w:pPr>
      <w:r>
        <w:rPr>
          <w:lang w:eastAsia="x-none"/>
        </w:rPr>
        <w:t>The base DN and password may be incorrect</w:t>
      </w:r>
    </w:p>
    <w:p w14:paraId="199DA975" w14:textId="77777777" w:rsidR="00921ADF" w:rsidRDefault="00921ADF" w:rsidP="00921ADF">
      <w:pPr>
        <w:ind w:left="360"/>
      </w:pPr>
      <w:r>
        <w:t xml:space="preserve">- </w:t>
      </w:r>
      <w:r>
        <w:rPr>
          <w:rFonts w:hint="eastAsia"/>
          <w:lang w:eastAsia="x-none"/>
        </w:rPr>
        <w:t>When KAOP20093-E Invalid connection URL or user DN. Is displayed</w:t>
      </w:r>
    </w:p>
    <w:p w14:paraId="1A3103A0" w14:textId="77777777" w:rsidR="00921ADF" w:rsidRDefault="00921ADF" w:rsidP="00921ADF">
      <w:pPr>
        <w:ind w:left="360"/>
        <w:rPr>
          <w:lang w:eastAsia="x-none"/>
        </w:rPr>
      </w:pPr>
      <w:r>
        <w:t xml:space="preserve">- </w:t>
      </w:r>
      <w:r>
        <w:rPr>
          <w:lang w:eastAsia="x-none"/>
        </w:rPr>
        <w:t>The base DN is likely to be incorrect</w:t>
      </w:r>
    </w:p>
    <w:p w14:paraId="44B0E266" w14:textId="77777777" w:rsidR="00921ADF" w:rsidRDefault="00921ADF" w:rsidP="00921ADF">
      <w:pPr>
        <w:ind w:left="360"/>
      </w:pPr>
      <w:r>
        <w:rPr>
          <w:lang w:eastAsia="x-none"/>
        </w:rPr>
        <w:t>- When KAOP20094-E Invalid URI syntax. Is displayed</w:t>
      </w:r>
    </w:p>
    <w:p w14:paraId="4A97596C" w14:textId="77777777" w:rsidR="00921ADF" w:rsidRDefault="00921ADF" w:rsidP="00921ADF">
      <w:pPr>
        <w:ind w:left="360"/>
      </w:pPr>
      <w:r>
        <w:rPr>
          <w:lang w:eastAsia="x-none"/>
        </w:rPr>
        <w:t>Connection URL is likely to be incorrect</w:t>
      </w:r>
    </w:p>
    <w:p w14:paraId="66BF2748" w14:textId="77777777" w:rsidR="00A23948" w:rsidRDefault="00921ADF" w:rsidP="00A23948">
      <w:pPr>
        <w:ind w:left="360"/>
      </w:pPr>
      <w:r>
        <w:t xml:space="preserve">- </w:t>
      </w:r>
      <w:r>
        <w:rPr>
          <w:rFonts w:hint="eastAsia"/>
          <w:lang w:eastAsia="x-none"/>
        </w:rPr>
        <w:t>When KAOP20095-E One or more of the supplied parameters is incorrect. Is displayed</w:t>
      </w:r>
    </w:p>
    <w:p w14:paraId="24D1BD71" w14:textId="77777777" w:rsidR="00A23948" w:rsidRDefault="00921ADF" w:rsidP="00A23948">
      <w:pPr>
        <w:ind w:left="360"/>
      </w:pPr>
      <w:r>
        <w:rPr>
          <w:lang w:eastAsia="x-none"/>
        </w:rPr>
        <w:t>Most likely one of the parameters is incorrect</w:t>
      </w:r>
    </w:p>
    <w:p w14:paraId="42BD1E77" w14:textId="77777777" w:rsidR="00A23948" w:rsidRDefault="00921ADF" w:rsidP="00A23948">
      <w:pPr>
        <w:ind w:left="360"/>
      </w:pPr>
      <w:r>
        <w:rPr>
          <w:lang w:eastAsia="x-none"/>
        </w:rPr>
        <w:t>-</w:t>
      </w:r>
      <w:r w:rsidR="00A23948">
        <w:rPr>
          <w:lang w:eastAsia="x-none"/>
        </w:rPr>
        <w:t xml:space="preserve"> </w:t>
      </w:r>
      <w:r>
        <w:rPr>
          <w:lang w:eastAsia="x-none"/>
        </w:rPr>
        <w:t>KAOP10009-W When the number of imported users is 0 is displayed.</w:t>
      </w:r>
    </w:p>
    <w:p w14:paraId="76A0A887" w14:textId="7511973A" w:rsidR="00921ADF" w:rsidRDefault="00921ADF" w:rsidP="00A23948">
      <w:pPr>
        <w:ind w:left="360"/>
      </w:pPr>
      <w:r>
        <w:rPr>
          <w:lang w:eastAsia="x-none"/>
        </w:rPr>
        <w:t>There are no users that match the specified conditions (base DN, user object class, search scope, custom user LDAP filter), so review the conditions. Also note that even if the conditions are correct, if the user entry does not have the attribute specified in the LDAP attribute assigned to the user ID, it will not be applicable.</w:t>
      </w:r>
    </w:p>
    <w:p w14:paraId="2559D090" w14:textId="77777777" w:rsidR="00A23948" w:rsidRDefault="00E42560" w:rsidP="00E42560">
      <w:pPr>
        <w:numPr>
          <w:ilvl w:val="0"/>
          <w:numId w:val="109"/>
        </w:numPr>
        <w:rPr>
          <w:lang w:eastAsia="x-none"/>
        </w:rPr>
      </w:pPr>
      <w:r>
        <w:rPr>
          <w:lang w:eastAsia="x-none"/>
        </w:rPr>
        <w:t>If the pre-check of the number of users to import is successful, check the number of imports.</w:t>
      </w:r>
    </w:p>
    <w:p w14:paraId="294B70DF" w14:textId="77777777" w:rsidR="00A23948" w:rsidRDefault="00E42560" w:rsidP="00A23948">
      <w:pPr>
        <w:ind w:left="360"/>
        <w:rPr>
          <w:lang w:eastAsia="x-none"/>
        </w:rPr>
      </w:pPr>
      <w:r>
        <w:rPr>
          <w:lang w:eastAsia="x-none"/>
        </w:rPr>
        <w:t>If it is 0, the following parameters may be inappropriate and should be reviewed.</w:t>
      </w:r>
    </w:p>
    <w:p w14:paraId="567D33D5" w14:textId="77777777" w:rsidR="00A23948" w:rsidRDefault="00E42560" w:rsidP="00A23948">
      <w:pPr>
        <w:ind w:left="360"/>
        <w:rPr>
          <w:lang w:eastAsia="x-none"/>
        </w:rPr>
      </w:pPr>
      <w:r>
        <w:rPr>
          <w:lang w:eastAsia="x-none"/>
        </w:rPr>
        <w:t>Base DN, custom user LDAP filter, LDAP attributes assigned to user ID</w:t>
      </w:r>
    </w:p>
    <w:p w14:paraId="391DC63D" w14:textId="2118FBB6" w:rsidR="00E42560" w:rsidRDefault="00E42560" w:rsidP="00A23948">
      <w:pPr>
        <w:ind w:left="360"/>
        <w:rPr>
          <w:lang w:eastAsia="x-none"/>
        </w:rPr>
      </w:pPr>
      <w:r>
        <w:rPr>
          <w:lang w:eastAsia="x-none"/>
        </w:rPr>
        <w:t>If it is -1, the import limit is exceeded, so narrow down the target users with the custom user LDAP filter.</w:t>
      </w:r>
    </w:p>
    <w:p w14:paraId="464ADDD6" w14:textId="77777777" w:rsidR="00E42560" w:rsidRDefault="00E42560" w:rsidP="00E42560">
      <w:pPr>
        <w:rPr>
          <w:lang w:eastAsia="x-none"/>
        </w:rPr>
      </w:pPr>
    </w:p>
    <w:p w14:paraId="412D461D" w14:textId="699481AD" w:rsidR="00E42560" w:rsidDel="009F40FE" w:rsidRDefault="00E42560" w:rsidP="00E42560">
      <w:pPr>
        <w:pStyle w:val="3"/>
        <w:rPr>
          <w:del w:id="404" w:author="渡辺茂男 / WATANABE，SHIGEO" w:date="2024-12-05T09:41:00Z"/>
        </w:rPr>
      </w:pPr>
      <w:bookmarkStart w:id="405" w:name="_Toc84941654"/>
      <w:bookmarkStart w:id="406" w:name="_Ref93650113"/>
      <w:bookmarkStart w:id="407" w:name="_Ref93650116"/>
      <w:bookmarkStart w:id="408" w:name="_Ref166869270"/>
      <w:bookmarkStart w:id="409" w:name="_Ref166869279"/>
      <w:bookmarkStart w:id="410" w:name="_Ref175917476"/>
      <w:bookmarkStart w:id="411" w:name="_Ref175917482"/>
      <w:bookmarkStart w:id="412" w:name="_Ref184284094"/>
      <w:bookmarkStart w:id="413" w:name="_Ref184284101"/>
      <w:del w:id="414" w:author="渡辺茂男 / WATANABE，SHIGEO" w:date="2024-12-05T09:41:00Z">
        <w:r w:rsidRPr="00E86CB2" w:rsidDel="009F40FE">
          <w:delText xml:space="preserve">The screen goes blank when </w:delText>
        </w:r>
        <w:r w:rsidR="007324E1" w:rsidDel="009F40FE">
          <w:rPr>
            <w:rFonts w:hint="eastAsia"/>
            <w:lang w:eastAsia="ja-JP"/>
          </w:rPr>
          <w:delText>y</w:delText>
        </w:r>
        <w:r w:rsidR="007324E1" w:rsidDel="009F40FE">
          <w:rPr>
            <w:lang w:eastAsia="ja-JP"/>
          </w:rPr>
          <w:delText>ou</w:delText>
        </w:r>
        <w:r w:rsidRPr="00E86CB2" w:rsidDel="009F40FE">
          <w:delText xml:space="preserve"> log in</w:delText>
        </w:r>
        <w:bookmarkStart w:id="415" w:name="_Toc191495522"/>
        <w:bookmarkStart w:id="416" w:name="_Toc191909610"/>
        <w:bookmarkEnd w:id="405"/>
        <w:bookmarkEnd w:id="406"/>
        <w:bookmarkEnd w:id="407"/>
        <w:bookmarkEnd w:id="408"/>
        <w:bookmarkEnd w:id="409"/>
        <w:bookmarkEnd w:id="410"/>
        <w:bookmarkEnd w:id="411"/>
        <w:bookmarkEnd w:id="412"/>
        <w:bookmarkEnd w:id="413"/>
        <w:bookmarkEnd w:id="415"/>
        <w:bookmarkEnd w:id="416"/>
      </w:del>
    </w:p>
    <w:p w14:paraId="47B5D471" w14:textId="547C81B8" w:rsidR="00A65345" w:rsidRPr="00FE588B" w:rsidDel="009F40FE" w:rsidRDefault="00A65345" w:rsidP="00A65345">
      <w:pPr>
        <w:rPr>
          <w:del w:id="417" w:author="渡辺茂男 / WATANABE，SHIGEO" w:date="2024-12-05T09:41:00Z"/>
          <w:lang w:val="en-GB"/>
        </w:rPr>
      </w:pPr>
      <w:del w:id="418" w:author="渡辺茂男 / WATANABE，SHIGEO" w:date="2024-12-05T09:41:00Z">
        <w:r w:rsidRPr="00A65345" w:rsidDel="009F40FE">
          <w:rPr>
            <w:lang w:val="en-GB"/>
          </w:rPr>
          <w:delText xml:space="preserve">If </w:delText>
        </w:r>
        <w:r w:rsidDel="009F40FE">
          <w:rPr>
            <w:rFonts w:hint="eastAsia"/>
            <w:lang w:val="en-GB"/>
          </w:rPr>
          <w:delText>U</w:delText>
        </w:r>
        <w:r w:rsidRPr="00A65345" w:rsidDel="009F40FE">
          <w:rPr>
            <w:lang w:val="en-GB"/>
          </w:rPr>
          <w:delText>ser directory linkage is configured and any of the following conditions apply, the screen will be blank when you log in.</w:delText>
        </w:r>
        <w:bookmarkStart w:id="419" w:name="_Toc191495523"/>
        <w:bookmarkStart w:id="420" w:name="_Toc191909611"/>
        <w:bookmarkEnd w:id="419"/>
        <w:bookmarkEnd w:id="420"/>
      </w:del>
    </w:p>
    <w:p w14:paraId="25A3BE0E" w14:textId="67D78E9F" w:rsidR="00A65345" w:rsidRPr="00FE588B" w:rsidDel="009F40FE" w:rsidRDefault="00A65345" w:rsidP="00A65345">
      <w:pPr>
        <w:ind w:leftChars="202" w:left="424"/>
        <w:rPr>
          <w:del w:id="421" w:author="渡辺茂男 / WATANABE，SHIGEO" w:date="2024-12-05T09:41:00Z"/>
          <w:lang w:val="en-GB"/>
        </w:rPr>
      </w:pPr>
      <w:del w:id="422" w:author="渡辺茂男 / WATANABE，SHIGEO" w:date="2024-12-05T09:41:00Z">
        <w:r w:rsidRPr="00FE588B" w:rsidDel="009F40FE">
          <w:rPr>
            <w:rFonts w:hint="eastAsia"/>
            <w:lang w:val="en-GB"/>
          </w:rPr>
          <w:delText xml:space="preserve">(A) </w:delText>
        </w:r>
        <w:r w:rsidRPr="00EB2E0C" w:rsidDel="009F40FE">
          <w:rPr>
            <w:lang w:val="en-GB" w:eastAsia="x-none"/>
          </w:rPr>
          <w:delText>The server certificate of the LDAP server has expired.</w:delText>
        </w:r>
        <w:bookmarkStart w:id="423" w:name="_Toc191495524"/>
        <w:bookmarkStart w:id="424" w:name="_Toc191909612"/>
        <w:bookmarkEnd w:id="423"/>
        <w:bookmarkEnd w:id="424"/>
      </w:del>
    </w:p>
    <w:p w14:paraId="15BEF21C" w14:textId="27C0655C" w:rsidR="00A65345" w:rsidRPr="00FE588B" w:rsidDel="009F40FE" w:rsidRDefault="00A65345" w:rsidP="00A65345">
      <w:pPr>
        <w:ind w:leftChars="202" w:left="424"/>
        <w:rPr>
          <w:del w:id="425" w:author="渡辺茂男 / WATANABE，SHIGEO" w:date="2024-12-05T09:41:00Z"/>
          <w:lang w:val="en-GB"/>
        </w:rPr>
      </w:pPr>
      <w:del w:id="426" w:author="渡辺茂男 / WATANABE，SHIGEO" w:date="2024-12-05T09:41:00Z">
        <w:r w:rsidRPr="00FE588B" w:rsidDel="009F40FE">
          <w:rPr>
            <w:rFonts w:hint="eastAsia"/>
            <w:lang w:val="en-GB"/>
          </w:rPr>
          <w:delText xml:space="preserve">(B) </w:delText>
        </w:r>
        <w:r w:rsidRPr="00A65345" w:rsidDel="009F40FE">
          <w:rPr>
            <w:lang w:val="en-GB"/>
          </w:rPr>
          <w:delText>The Active directory or LDAP server registered with user directory linkage cannot be accessed.</w:delText>
        </w:r>
        <w:bookmarkStart w:id="427" w:name="_Toc191495525"/>
        <w:bookmarkStart w:id="428" w:name="_Toc191909613"/>
        <w:bookmarkEnd w:id="427"/>
        <w:bookmarkEnd w:id="428"/>
      </w:del>
    </w:p>
    <w:p w14:paraId="595AD989" w14:textId="1AFD455A" w:rsidR="00A65345" w:rsidRPr="00FE588B" w:rsidDel="009F40FE" w:rsidRDefault="00A65345" w:rsidP="00A65345">
      <w:pPr>
        <w:rPr>
          <w:del w:id="429" w:author="渡辺茂男 / WATANABE，SHIGEO" w:date="2024-12-05T09:41:00Z"/>
          <w:lang w:val="en-GB"/>
        </w:rPr>
      </w:pPr>
      <w:bookmarkStart w:id="430" w:name="_Toc191495526"/>
      <w:bookmarkStart w:id="431" w:name="_Toc191909614"/>
      <w:bookmarkEnd w:id="430"/>
      <w:bookmarkEnd w:id="431"/>
    </w:p>
    <w:p w14:paraId="0D5853E9" w14:textId="0231DC3E" w:rsidR="00A65345" w:rsidRPr="00FE588B" w:rsidDel="009F40FE" w:rsidRDefault="00A65345" w:rsidP="00A65345">
      <w:pPr>
        <w:rPr>
          <w:del w:id="432" w:author="渡辺茂男 / WATANABE，SHIGEO" w:date="2024-12-05T09:41:00Z"/>
          <w:lang w:val="en-GB"/>
        </w:rPr>
      </w:pPr>
      <w:del w:id="433" w:author="渡辺茂男 / WATANABE，SHIGEO" w:date="2024-12-05T09:41:00Z">
        <w:r w:rsidRPr="00A65345" w:rsidDel="009F40FE">
          <w:rPr>
            <w:lang w:val="en-GB"/>
          </w:rPr>
          <w:delText>For condition (A), the following error message is output.</w:delText>
        </w:r>
        <w:bookmarkStart w:id="434" w:name="_Toc191495527"/>
        <w:bookmarkStart w:id="435" w:name="_Toc191909615"/>
        <w:bookmarkEnd w:id="434"/>
        <w:bookmarkEnd w:id="435"/>
      </w:del>
    </w:p>
    <w:p w14:paraId="7E4F6009" w14:textId="60E5AF77" w:rsidR="00A65345" w:rsidRPr="00EB2E0C" w:rsidDel="009F40FE" w:rsidRDefault="00A65345" w:rsidP="00EC68BC">
      <w:pPr>
        <w:ind w:leftChars="135" w:left="283" w:firstLine="210"/>
        <w:rPr>
          <w:del w:id="436" w:author="渡辺茂男 / WATANABE，SHIGEO" w:date="2024-12-05T09:41:00Z"/>
          <w:lang w:val="en-GB" w:eastAsia="x-none"/>
        </w:rPr>
      </w:pPr>
      <w:del w:id="437" w:author="渡辺茂男 / WATANABE，SHIGEO" w:date="2024-12-05T09:41:00Z">
        <w:r w:rsidRPr="00EB2E0C" w:rsidDel="009F40FE">
          <w:rPr>
            <w:lang w:val="en-GB" w:eastAsia="x-none"/>
          </w:rPr>
          <w:delText>Log: /var/log/hitachi/CommonService/idp/log/server.log</w:delText>
        </w:r>
        <w:bookmarkStart w:id="438" w:name="_Toc191495528"/>
        <w:bookmarkStart w:id="439" w:name="_Toc191909616"/>
        <w:bookmarkEnd w:id="438"/>
        <w:bookmarkEnd w:id="439"/>
      </w:del>
    </w:p>
    <w:p w14:paraId="46243474" w14:textId="3C7BC9E8" w:rsidR="00A65345" w:rsidRPr="000F7973" w:rsidDel="009F40FE" w:rsidRDefault="00A65345" w:rsidP="00EC68BC">
      <w:pPr>
        <w:ind w:leftChars="135" w:left="283" w:firstLine="210"/>
        <w:rPr>
          <w:del w:id="440" w:author="渡辺茂男 / WATANABE，SHIGEO" w:date="2024-12-05T09:41:00Z"/>
          <w:lang w:val="en-GB" w:eastAsia="x-none"/>
        </w:rPr>
      </w:pPr>
      <w:del w:id="441" w:author="渡辺茂男 / WATANABE，SHIGEO" w:date="2024-12-05T09:41:00Z">
        <w:r w:rsidRPr="00EB2E0C" w:rsidDel="009F40FE">
          <w:rPr>
            <w:lang w:val="en-GB" w:eastAsia="x-none"/>
          </w:rPr>
          <w:delText>Message: java.security.cert.CertificateExpiredException: NotAfter: &lt;date&gt;</w:delText>
        </w:r>
        <w:bookmarkStart w:id="442" w:name="_Toc191495529"/>
        <w:bookmarkStart w:id="443" w:name="_Toc191909617"/>
        <w:bookmarkEnd w:id="442"/>
        <w:bookmarkEnd w:id="443"/>
      </w:del>
    </w:p>
    <w:p w14:paraId="5FB2ABED" w14:textId="651CC5C9" w:rsidR="00A65345" w:rsidRPr="00FE588B" w:rsidDel="009F40FE" w:rsidRDefault="00A65345" w:rsidP="00A65345">
      <w:pPr>
        <w:rPr>
          <w:del w:id="444" w:author="渡辺茂男 / WATANABE，SHIGEO" w:date="2024-12-05T09:41:00Z"/>
          <w:lang w:val="en-GB"/>
        </w:rPr>
      </w:pPr>
      <w:del w:id="445" w:author="渡辺茂男 / WATANABE，SHIGEO" w:date="2024-12-05T09:41:00Z">
        <w:r w:rsidRPr="00A65345" w:rsidDel="009F40FE">
          <w:rPr>
            <w:lang w:val="en-GB"/>
          </w:rPr>
          <w:delText>In this case, update the LDAP server's certificate and import the certificate into the Common Services truststore.</w:delText>
        </w:r>
        <w:bookmarkStart w:id="446" w:name="_Toc191495530"/>
        <w:bookmarkStart w:id="447" w:name="_Toc191909618"/>
        <w:bookmarkEnd w:id="446"/>
        <w:bookmarkEnd w:id="447"/>
      </w:del>
    </w:p>
    <w:p w14:paraId="647A9955" w14:textId="1BDC9267" w:rsidR="00A65345" w:rsidDel="009F40FE" w:rsidRDefault="00A65345" w:rsidP="00A65345">
      <w:pPr>
        <w:rPr>
          <w:del w:id="448" w:author="渡辺茂男 / WATANABE，SHIGEO" w:date="2024-12-05T09:41:00Z"/>
          <w:lang w:val="en-GB"/>
        </w:rPr>
      </w:pPr>
      <w:bookmarkStart w:id="449" w:name="_Toc191495531"/>
      <w:bookmarkStart w:id="450" w:name="_Toc191909619"/>
      <w:bookmarkEnd w:id="449"/>
      <w:bookmarkEnd w:id="450"/>
    </w:p>
    <w:p w14:paraId="4E5943D8" w14:textId="4A435E25" w:rsidR="00A65345" w:rsidRPr="00FE588B" w:rsidDel="009F40FE" w:rsidRDefault="00A65345" w:rsidP="00A65345">
      <w:pPr>
        <w:rPr>
          <w:del w:id="451" w:author="渡辺茂男 / WATANABE，SHIGEO" w:date="2024-12-05T09:41:00Z"/>
          <w:lang w:val="en-GB"/>
        </w:rPr>
      </w:pPr>
      <w:del w:id="452" w:author="渡辺茂男 / WATANABE，SHIGEO" w:date="2024-12-05T09:41:00Z">
        <w:r w:rsidRPr="00A65345" w:rsidDel="009F40FE">
          <w:rPr>
            <w:lang w:val="en-GB"/>
          </w:rPr>
          <w:delText>For condition (B), no error message is output.</w:delText>
        </w:r>
        <w:bookmarkStart w:id="453" w:name="_Toc191495532"/>
        <w:bookmarkStart w:id="454" w:name="_Toc191909620"/>
        <w:bookmarkEnd w:id="453"/>
        <w:bookmarkEnd w:id="454"/>
      </w:del>
    </w:p>
    <w:p w14:paraId="518C99DF" w14:textId="57FB273E" w:rsidR="00A65345" w:rsidDel="009F40FE" w:rsidRDefault="00A65345" w:rsidP="00A65345">
      <w:pPr>
        <w:rPr>
          <w:del w:id="455" w:author="渡辺茂男 / WATANABE，SHIGEO" w:date="2024-12-05T09:41:00Z"/>
          <w:lang w:val="en-GB"/>
        </w:rPr>
      </w:pPr>
      <w:del w:id="456" w:author="渡辺茂男 / WATANABE，SHIGEO" w:date="2024-12-05T09:41:00Z">
        <w:r w:rsidRPr="00A65345" w:rsidDel="009F40FE">
          <w:rPr>
            <w:lang w:val="en-GB"/>
          </w:rPr>
          <w:delText>In this case, check if Active directory or LDAP server is started and make it accessible.</w:delText>
        </w:r>
        <w:bookmarkStart w:id="457" w:name="_Toc191495533"/>
        <w:bookmarkStart w:id="458" w:name="_Toc191909621"/>
        <w:bookmarkEnd w:id="457"/>
        <w:bookmarkEnd w:id="458"/>
      </w:del>
    </w:p>
    <w:p w14:paraId="19F7E924" w14:textId="5635208A" w:rsidR="00A65345" w:rsidRPr="00FE588B" w:rsidDel="009F40FE" w:rsidRDefault="00A65345" w:rsidP="00A65345">
      <w:pPr>
        <w:rPr>
          <w:del w:id="459" w:author="渡辺茂男 / WATANABE，SHIGEO" w:date="2024-12-05T09:41:00Z"/>
          <w:lang w:val="en-GB"/>
        </w:rPr>
      </w:pPr>
      <w:del w:id="460" w:author="渡辺茂男 / WATANABE，SHIGEO" w:date="2024-12-05T09:41:00Z">
        <w:r w:rsidRPr="00A65345" w:rsidDel="009F40FE">
          <w:rPr>
            <w:lang w:val="en-GB"/>
          </w:rPr>
          <w:delText>If there is no Active directory or LDAP server registered for User directory linkage, please follow the steps below to delete or disable the User directory linkage registration using the API.</w:delText>
        </w:r>
        <w:bookmarkStart w:id="461" w:name="_Toc191495534"/>
        <w:bookmarkStart w:id="462" w:name="_Toc191909622"/>
        <w:bookmarkEnd w:id="461"/>
        <w:bookmarkEnd w:id="462"/>
      </w:del>
    </w:p>
    <w:p w14:paraId="56B7B77C" w14:textId="4F2E390E" w:rsidR="00A65345" w:rsidRPr="00506EEC" w:rsidDel="009F40FE" w:rsidRDefault="00A65345" w:rsidP="00A65345">
      <w:pPr>
        <w:rPr>
          <w:del w:id="463" w:author="渡辺茂男 / WATANABE，SHIGEO" w:date="2024-12-05T09:41:00Z"/>
          <w:lang w:val="en-GB"/>
        </w:rPr>
      </w:pPr>
      <w:bookmarkStart w:id="464" w:name="_Toc191495535"/>
      <w:bookmarkStart w:id="465" w:name="_Toc191909623"/>
      <w:bookmarkEnd w:id="464"/>
      <w:bookmarkEnd w:id="465"/>
    </w:p>
    <w:p w14:paraId="6106ECBB" w14:textId="11F7F01E" w:rsidR="00A65345" w:rsidRPr="00FE588B" w:rsidDel="009F40FE" w:rsidRDefault="00A65345" w:rsidP="00A65345">
      <w:pPr>
        <w:rPr>
          <w:del w:id="466" w:author="渡辺茂男 / WATANABE，SHIGEO" w:date="2024-12-05T09:41:00Z"/>
          <w:lang w:val="en-GB"/>
        </w:rPr>
      </w:pPr>
      <w:del w:id="467" w:author="渡辺茂男 / WATANABE，SHIGEO" w:date="2024-12-05T09:41:00Z">
        <w:r w:rsidRPr="00FE588B" w:rsidDel="009F40FE">
          <w:rPr>
            <w:rFonts w:hint="eastAsia"/>
            <w:lang w:val="en-GB"/>
          </w:rPr>
          <w:delText xml:space="preserve">(1) </w:delText>
        </w:r>
        <w:r w:rsidDel="009F40FE">
          <w:rPr>
            <w:rFonts w:hint="eastAsia"/>
            <w:lang w:val="en-GB"/>
          </w:rPr>
          <w:delText xml:space="preserve">Get </w:delText>
        </w:r>
        <w:r w:rsidRPr="00FE588B" w:rsidDel="009F40FE">
          <w:rPr>
            <w:rFonts w:hint="eastAsia"/>
            <w:lang w:val="en-GB"/>
          </w:rPr>
          <w:delText>access token</w:delText>
        </w:r>
        <w:bookmarkStart w:id="468" w:name="_Toc191495536"/>
        <w:bookmarkStart w:id="469" w:name="_Toc191909624"/>
        <w:bookmarkEnd w:id="468"/>
        <w:bookmarkEnd w:id="469"/>
      </w:del>
    </w:p>
    <w:p w14:paraId="61B4B638" w14:textId="35C678CD" w:rsidR="00A65345" w:rsidRPr="00FE588B" w:rsidDel="009F40FE" w:rsidRDefault="00A65345" w:rsidP="00A65345">
      <w:pPr>
        <w:rPr>
          <w:del w:id="470" w:author="渡辺茂男 / WATANABE，SHIGEO" w:date="2024-12-05T09:41:00Z"/>
          <w:lang w:val="en-GB"/>
        </w:rPr>
      </w:pPr>
      <w:del w:id="471" w:author="渡辺茂男 / WATANABE，SHIGEO" w:date="2024-12-05T09:41:00Z">
        <w:r w:rsidRPr="00FE588B" w:rsidDel="009F40FE">
          <w:rPr>
            <w:lang w:val="en-GB"/>
          </w:rPr>
          <w:lastRenderedPageBreak/>
          <w:delText>curl -k -v -X POST -H "Content-Type:application/json" -s "http</w:delText>
        </w:r>
        <w:r w:rsidR="00BA11AF" w:rsidDel="009F40FE">
          <w:rPr>
            <w:rFonts w:hint="eastAsia"/>
            <w:lang w:val="en-GB"/>
          </w:rPr>
          <w:delText>s</w:delText>
        </w:r>
        <w:r w:rsidRPr="00FE588B" w:rsidDel="009F40FE">
          <w:rPr>
            <w:lang w:val="en-GB"/>
          </w:rPr>
          <w:delText>://&lt;hostname&gt;:&lt;port number&gt;/portal/auth/v1/providers/builtin/token" -d @./request.json -o response.json</w:delText>
        </w:r>
        <w:bookmarkStart w:id="472" w:name="_Toc191495537"/>
        <w:bookmarkStart w:id="473" w:name="_Toc191909625"/>
        <w:bookmarkEnd w:id="472"/>
        <w:bookmarkEnd w:id="473"/>
      </w:del>
    </w:p>
    <w:p w14:paraId="6CBF7EF2" w14:textId="3A6F4071" w:rsidR="00A65345" w:rsidRPr="00FE588B" w:rsidDel="009F40FE" w:rsidRDefault="00A65345" w:rsidP="00A65345">
      <w:pPr>
        <w:rPr>
          <w:del w:id="474" w:author="渡辺茂男 / WATANABE，SHIGEO" w:date="2024-12-05T09:41:00Z"/>
          <w:lang w:val="en-GB"/>
        </w:rPr>
      </w:pPr>
      <w:del w:id="475" w:author="渡辺茂男 / WATANABE，SHIGEO" w:date="2024-12-05T09:41:00Z">
        <w:r w:rsidRPr="00FE588B" w:rsidDel="009F40FE">
          <w:rPr>
            <w:lang w:val="en-GB"/>
          </w:rPr>
          <w:delText>input file : request.json</w:delText>
        </w:r>
        <w:bookmarkStart w:id="476" w:name="_Toc191495538"/>
        <w:bookmarkStart w:id="477" w:name="_Toc191909626"/>
        <w:bookmarkEnd w:id="476"/>
        <w:bookmarkEnd w:id="477"/>
      </w:del>
    </w:p>
    <w:p w14:paraId="09760CBE" w14:textId="212508B7" w:rsidR="00A65345" w:rsidRPr="00FE588B" w:rsidDel="009F40FE" w:rsidRDefault="00A65345" w:rsidP="00A65345">
      <w:pPr>
        <w:rPr>
          <w:del w:id="478" w:author="渡辺茂男 / WATANABE，SHIGEO" w:date="2024-12-05T09:41:00Z"/>
          <w:lang w:val="en-GB"/>
        </w:rPr>
      </w:pPr>
      <w:del w:id="479" w:author="渡辺茂男 / WATANABE，SHIGEO" w:date="2024-12-05T09:41:00Z">
        <w:r w:rsidRPr="00FE588B" w:rsidDel="009F40FE">
          <w:rPr>
            <w:lang w:val="en-GB"/>
          </w:rPr>
          <w:delText>sample</w:delText>
        </w:r>
        <w:bookmarkStart w:id="480" w:name="_Toc191495539"/>
        <w:bookmarkStart w:id="481" w:name="_Toc191909627"/>
        <w:bookmarkEnd w:id="480"/>
        <w:bookmarkEnd w:id="481"/>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44"/>
      </w:tblGrid>
      <w:tr w:rsidR="003A4FB2" w:rsidDel="009F40FE" w14:paraId="40B22F3E" w14:textId="67E252D5">
        <w:trPr>
          <w:del w:id="482" w:author="渡辺茂男 / WATANABE，SHIGEO" w:date="2024-12-05T09:41:00Z"/>
        </w:trPr>
        <w:tc>
          <w:tcPr>
            <w:tcW w:w="9344" w:type="dxa"/>
            <w:shd w:val="clear" w:color="auto" w:fill="auto"/>
          </w:tcPr>
          <w:p w14:paraId="10D38E32" w14:textId="42BBCF47" w:rsidR="00A65345" w:rsidDel="009F40FE" w:rsidRDefault="00A65345">
            <w:pPr>
              <w:rPr>
                <w:del w:id="483" w:author="渡辺茂男 / WATANABE，SHIGEO" w:date="2024-12-05T09:41:00Z"/>
                <w:lang w:val="en-GB"/>
              </w:rPr>
            </w:pPr>
            <w:del w:id="484" w:author="渡辺茂男 / WATANABE，SHIGEO" w:date="2024-12-05T09:41:00Z">
              <w:r w:rsidDel="009F40FE">
                <w:rPr>
                  <w:lang w:val="en-GB"/>
                </w:rPr>
                <w:delText>{</w:delText>
              </w:r>
              <w:bookmarkStart w:id="485" w:name="_Toc191495540"/>
              <w:bookmarkStart w:id="486" w:name="_Toc191909628"/>
              <w:bookmarkEnd w:id="485"/>
              <w:bookmarkEnd w:id="486"/>
            </w:del>
          </w:p>
          <w:p w14:paraId="1F02DE58" w14:textId="6F727247" w:rsidR="00A65345" w:rsidDel="009F40FE" w:rsidRDefault="00A65345">
            <w:pPr>
              <w:rPr>
                <w:del w:id="487" w:author="渡辺茂男 / WATANABE，SHIGEO" w:date="2024-12-05T09:41:00Z"/>
                <w:lang w:val="en-GB"/>
              </w:rPr>
            </w:pPr>
            <w:del w:id="488" w:author="渡辺茂男 / WATANABE，SHIGEO" w:date="2024-12-05T09:41:00Z">
              <w:r w:rsidDel="009F40FE">
                <w:rPr>
                  <w:lang w:val="en-GB"/>
                </w:rPr>
                <w:delText>"username" : "sysadmin",</w:delText>
              </w:r>
              <w:bookmarkStart w:id="489" w:name="_Toc191495541"/>
              <w:bookmarkStart w:id="490" w:name="_Toc191909629"/>
              <w:bookmarkEnd w:id="489"/>
              <w:bookmarkEnd w:id="490"/>
            </w:del>
          </w:p>
          <w:p w14:paraId="4C18A910" w14:textId="7F3221B6" w:rsidR="00A65345" w:rsidDel="009F40FE" w:rsidRDefault="00A65345">
            <w:pPr>
              <w:rPr>
                <w:del w:id="491" w:author="渡辺茂男 / WATANABE，SHIGEO" w:date="2024-12-05T09:41:00Z"/>
                <w:lang w:val="en-GB"/>
              </w:rPr>
            </w:pPr>
            <w:del w:id="492" w:author="渡辺茂男 / WATANABE，SHIGEO" w:date="2024-12-05T09:41:00Z">
              <w:r w:rsidDel="009F40FE">
                <w:rPr>
                  <w:lang w:val="en-GB"/>
                </w:rPr>
                <w:delText>"password" : "sysadmin"</w:delText>
              </w:r>
              <w:bookmarkStart w:id="493" w:name="_Toc191495542"/>
              <w:bookmarkStart w:id="494" w:name="_Toc191909630"/>
              <w:bookmarkEnd w:id="493"/>
              <w:bookmarkEnd w:id="494"/>
            </w:del>
          </w:p>
          <w:p w14:paraId="691AB582" w14:textId="72FCD0C7" w:rsidR="00A65345" w:rsidDel="009F40FE" w:rsidRDefault="00A65345">
            <w:pPr>
              <w:rPr>
                <w:del w:id="495" w:author="渡辺茂男 / WATANABE，SHIGEO" w:date="2024-12-05T09:41:00Z"/>
                <w:lang w:val="en-GB"/>
              </w:rPr>
            </w:pPr>
            <w:del w:id="496" w:author="渡辺茂男 / WATANABE，SHIGEO" w:date="2024-12-05T09:41:00Z">
              <w:r w:rsidDel="009F40FE">
                <w:rPr>
                  <w:lang w:val="en-GB"/>
                </w:rPr>
                <w:delText>}</w:delText>
              </w:r>
              <w:bookmarkStart w:id="497" w:name="_Toc191495543"/>
              <w:bookmarkStart w:id="498" w:name="_Toc191909631"/>
              <w:bookmarkEnd w:id="497"/>
              <w:bookmarkEnd w:id="498"/>
            </w:del>
          </w:p>
        </w:tc>
        <w:bookmarkStart w:id="499" w:name="_Toc191495544"/>
        <w:bookmarkStart w:id="500" w:name="_Toc191909632"/>
        <w:bookmarkEnd w:id="499"/>
        <w:bookmarkEnd w:id="500"/>
      </w:tr>
    </w:tbl>
    <w:p w14:paraId="0ECB3066" w14:textId="7090AEFC" w:rsidR="00A65345" w:rsidRPr="00FE588B" w:rsidDel="009F40FE" w:rsidRDefault="00A65345" w:rsidP="00A65345">
      <w:pPr>
        <w:rPr>
          <w:del w:id="501" w:author="渡辺茂男 / WATANABE，SHIGEO" w:date="2024-12-05T09:41:00Z"/>
          <w:lang w:val="en-GB"/>
        </w:rPr>
      </w:pPr>
      <w:bookmarkStart w:id="502" w:name="_Toc191495545"/>
      <w:bookmarkStart w:id="503" w:name="_Toc191909633"/>
      <w:bookmarkEnd w:id="502"/>
      <w:bookmarkEnd w:id="503"/>
    </w:p>
    <w:p w14:paraId="240C687D" w14:textId="0878B9A3" w:rsidR="00A65345" w:rsidRPr="00FE588B" w:rsidDel="009F40FE" w:rsidRDefault="00A65345" w:rsidP="00A65345">
      <w:pPr>
        <w:rPr>
          <w:del w:id="504" w:author="渡辺茂男 / WATANABE，SHIGEO" w:date="2024-12-05T09:41:00Z"/>
          <w:lang w:val="en-GB"/>
        </w:rPr>
      </w:pPr>
      <w:del w:id="505" w:author="渡辺茂男 / WATANABE，SHIGEO" w:date="2024-12-05T09:41:00Z">
        <w:r w:rsidRPr="00FE588B" w:rsidDel="009F40FE">
          <w:rPr>
            <w:lang w:val="en-GB"/>
          </w:rPr>
          <w:delText>output file : response.json</w:delText>
        </w:r>
        <w:bookmarkStart w:id="506" w:name="_Toc191495546"/>
        <w:bookmarkStart w:id="507" w:name="_Toc191909634"/>
        <w:bookmarkEnd w:id="506"/>
        <w:bookmarkEnd w:id="507"/>
      </w:del>
    </w:p>
    <w:p w14:paraId="0B113611" w14:textId="49ED2B86" w:rsidR="00A65345" w:rsidRPr="00FE588B" w:rsidDel="009F40FE" w:rsidRDefault="00A65345" w:rsidP="00A65345">
      <w:pPr>
        <w:rPr>
          <w:del w:id="508" w:author="渡辺茂男 / WATANABE，SHIGEO" w:date="2024-12-05T09:41:00Z"/>
          <w:lang w:val="en-GB"/>
        </w:rPr>
      </w:pPr>
      <w:del w:id="509" w:author="渡辺茂男 / WATANABE，SHIGEO" w:date="2024-12-05T09:41:00Z">
        <w:r w:rsidRPr="00FE588B" w:rsidDel="009F40FE">
          <w:rPr>
            <w:lang w:val="en-GB"/>
          </w:rPr>
          <w:delText>sample</w:delText>
        </w:r>
        <w:bookmarkStart w:id="510" w:name="_Toc191495547"/>
        <w:bookmarkStart w:id="511" w:name="_Toc191909635"/>
        <w:bookmarkEnd w:id="510"/>
        <w:bookmarkEnd w:id="511"/>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44"/>
      </w:tblGrid>
      <w:tr w:rsidR="003A4FB2" w:rsidDel="009F40FE" w14:paraId="5B2492B7" w14:textId="6972E6CF">
        <w:trPr>
          <w:del w:id="512" w:author="渡辺茂男 / WATANABE，SHIGEO" w:date="2024-12-05T09:41:00Z"/>
        </w:trPr>
        <w:tc>
          <w:tcPr>
            <w:tcW w:w="9344" w:type="dxa"/>
            <w:shd w:val="clear" w:color="auto" w:fill="auto"/>
          </w:tcPr>
          <w:p w14:paraId="2E53D590" w14:textId="1152C526" w:rsidR="00A65345" w:rsidDel="009F40FE" w:rsidRDefault="00A65345">
            <w:pPr>
              <w:rPr>
                <w:del w:id="513" w:author="渡辺茂男 / WATANABE，SHIGEO" w:date="2024-12-05T09:41:00Z"/>
                <w:lang w:val="en-GB"/>
              </w:rPr>
            </w:pPr>
            <w:del w:id="514" w:author="渡辺茂男 / WATANABE，SHIGEO" w:date="2024-12-05T09:41:00Z">
              <w:r w:rsidDel="009F40FE">
                <w:rPr>
                  <w:lang w:val="en-GB"/>
                </w:rPr>
                <w:delText>{</w:delText>
              </w:r>
              <w:bookmarkStart w:id="515" w:name="_Toc191495548"/>
              <w:bookmarkStart w:id="516" w:name="_Toc191909636"/>
              <w:bookmarkEnd w:id="515"/>
              <w:bookmarkEnd w:id="516"/>
            </w:del>
          </w:p>
          <w:p w14:paraId="6134AF4E" w14:textId="5CB07423" w:rsidR="00A65345" w:rsidDel="009F40FE" w:rsidRDefault="00A65345">
            <w:pPr>
              <w:rPr>
                <w:del w:id="517" w:author="渡辺茂男 / WATANABE，SHIGEO" w:date="2024-12-05T09:41:00Z"/>
                <w:lang w:val="en-GB"/>
              </w:rPr>
            </w:pPr>
            <w:del w:id="518" w:author="渡辺茂男 / WATANABE，SHIGEO" w:date="2024-12-05T09:41:00Z">
              <w:r w:rsidDel="009F40FE">
                <w:rPr>
                  <w:lang w:val="en-GB"/>
                </w:rPr>
                <w:delText xml:space="preserve">  "access_token" : &lt;access token&gt;,</w:delText>
              </w:r>
              <w:bookmarkStart w:id="519" w:name="_Toc191495549"/>
              <w:bookmarkStart w:id="520" w:name="_Toc191909637"/>
              <w:bookmarkEnd w:id="519"/>
              <w:bookmarkEnd w:id="520"/>
            </w:del>
          </w:p>
          <w:p w14:paraId="3D3633CE" w14:textId="39F513EE" w:rsidR="00A65345" w:rsidDel="009F40FE" w:rsidRDefault="00A65345">
            <w:pPr>
              <w:rPr>
                <w:del w:id="521" w:author="渡辺茂男 / WATANABE，SHIGEO" w:date="2024-12-05T09:41:00Z"/>
                <w:lang w:val="en-GB"/>
              </w:rPr>
            </w:pPr>
            <w:del w:id="522" w:author="渡辺茂男 / WATANABE，SHIGEO" w:date="2024-12-05T09:41:00Z">
              <w:r w:rsidDel="009F40FE">
                <w:rPr>
                  <w:lang w:val="en-GB"/>
                </w:rPr>
                <w:delText xml:space="preserve">  "expires_in" : 300,</w:delText>
              </w:r>
              <w:bookmarkStart w:id="523" w:name="_Toc191495550"/>
              <w:bookmarkStart w:id="524" w:name="_Toc191909638"/>
              <w:bookmarkEnd w:id="523"/>
              <w:bookmarkEnd w:id="524"/>
            </w:del>
          </w:p>
          <w:p w14:paraId="636E31F6" w14:textId="4A6D558B" w:rsidR="00A65345" w:rsidDel="009F40FE" w:rsidRDefault="00A65345">
            <w:pPr>
              <w:rPr>
                <w:del w:id="525" w:author="渡辺茂男 / WATANABE，SHIGEO" w:date="2024-12-05T09:41:00Z"/>
                <w:lang w:val="en-GB"/>
              </w:rPr>
            </w:pPr>
            <w:del w:id="526" w:author="渡辺茂男 / WATANABE，SHIGEO" w:date="2024-12-05T09:41:00Z">
              <w:r w:rsidDel="009F40FE">
                <w:rPr>
                  <w:lang w:val="en-GB"/>
                </w:rPr>
                <w:delText xml:space="preserve">  "token_type" : "Bearer"</w:delText>
              </w:r>
              <w:bookmarkStart w:id="527" w:name="_Toc191495551"/>
              <w:bookmarkStart w:id="528" w:name="_Toc191909639"/>
              <w:bookmarkEnd w:id="527"/>
              <w:bookmarkEnd w:id="528"/>
            </w:del>
          </w:p>
          <w:p w14:paraId="157F9930" w14:textId="0AAB51EF" w:rsidR="00A65345" w:rsidDel="009F40FE" w:rsidRDefault="00A65345">
            <w:pPr>
              <w:rPr>
                <w:del w:id="529" w:author="渡辺茂男 / WATANABE，SHIGEO" w:date="2024-12-05T09:41:00Z"/>
                <w:lang w:val="en-GB"/>
              </w:rPr>
            </w:pPr>
            <w:del w:id="530" w:author="渡辺茂男 / WATANABE，SHIGEO" w:date="2024-12-05T09:41:00Z">
              <w:r w:rsidDel="009F40FE">
                <w:rPr>
                  <w:lang w:val="en-GB"/>
                </w:rPr>
                <w:delText>}</w:delText>
              </w:r>
              <w:bookmarkStart w:id="531" w:name="_Toc191495552"/>
              <w:bookmarkStart w:id="532" w:name="_Toc191909640"/>
              <w:bookmarkEnd w:id="531"/>
              <w:bookmarkEnd w:id="532"/>
            </w:del>
          </w:p>
        </w:tc>
        <w:bookmarkStart w:id="533" w:name="_Toc191495553"/>
        <w:bookmarkStart w:id="534" w:name="_Toc191909641"/>
        <w:bookmarkEnd w:id="533"/>
        <w:bookmarkEnd w:id="534"/>
      </w:tr>
    </w:tbl>
    <w:p w14:paraId="251D4CE0" w14:textId="780D7ABF" w:rsidR="00A65345" w:rsidRPr="00FE588B" w:rsidDel="009F40FE" w:rsidRDefault="00A65345" w:rsidP="00A65345">
      <w:pPr>
        <w:rPr>
          <w:del w:id="535" w:author="渡辺茂男 / WATANABE，SHIGEO" w:date="2024-12-05T09:41:00Z"/>
          <w:lang w:val="en-GB"/>
        </w:rPr>
      </w:pPr>
      <w:bookmarkStart w:id="536" w:name="_Toc191495554"/>
      <w:bookmarkStart w:id="537" w:name="_Toc191909642"/>
      <w:bookmarkEnd w:id="536"/>
      <w:bookmarkEnd w:id="537"/>
    </w:p>
    <w:p w14:paraId="701AF168" w14:textId="4BA9B847" w:rsidR="00A65345" w:rsidRPr="00FE588B" w:rsidDel="009F40FE" w:rsidRDefault="00A65345" w:rsidP="00A65345">
      <w:pPr>
        <w:rPr>
          <w:del w:id="538" w:author="渡辺茂男 / WATANABE，SHIGEO" w:date="2024-12-05T09:41:00Z"/>
          <w:lang w:val="en-GB"/>
        </w:rPr>
      </w:pPr>
      <w:del w:id="539" w:author="渡辺茂男 / WATANABE，SHIGEO" w:date="2024-12-05T09:41:00Z">
        <w:r w:rsidRPr="00FE588B" w:rsidDel="009F40FE">
          <w:rPr>
            <w:rFonts w:hint="eastAsia"/>
            <w:lang w:val="en-GB"/>
          </w:rPr>
          <w:delText xml:space="preserve">(2) </w:delText>
        </w:r>
        <w:r w:rsidDel="009F40FE">
          <w:rPr>
            <w:rFonts w:hint="eastAsia"/>
            <w:lang w:val="en-GB"/>
          </w:rPr>
          <w:delText xml:space="preserve">Get list of </w:delText>
        </w:r>
        <w:r w:rsidRPr="00FE588B" w:rsidDel="009F40FE">
          <w:rPr>
            <w:rFonts w:hint="eastAsia"/>
            <w:lang w:val="en-GB"/>
          </w:rPr>
          <w:delText>external-user-storage</w:delText>
        </w:r>
        <w:bookmarkStart w:id="540" w:name="_Toc191495555"/>
        <w:bookmarkStart w:id="541" w:name="_Toc191909643"/>
        <w:bookmarkEnd w:id="540"/>
        <w:bookmarkEnd w:id="541"/>
      </w:del>
    </w:p>
    <w:p w14:paraId="54AC2049" w14:textId="6E6301DB" w:rsidR="00A65345" w:rsidRPr="00FE588B" w:rsidDel="009F40FE" w:rsidRDefault="00A65345" w:rsidP="00A65345">
      <w:pPr>
        <w:rPr>
          <w:del w:id="542" w:author="渡辺茂男 / WATANABE，SHIGEO" w:date="2024-12-05T09:41:00Z"/>
          <w:lang w:val="en-GB"/>
        </w:rPr>
      </w:pPr>
      <w:del w:id="543" w:author="渡辺茂男 / WATANABE，SHIGEO" w:date="2024-12-05T09:41:00Z">
        <w:r w:rsidRPr="00A65345" w:rsidDel="009F40FE">
          <w:rPr>
            <w:lang w:val="en-GB"/>
          </w:rPr>
          <w:delText>Get the list of external-user-storage and get the id.</w:delText>
        </w:r>
        <w:bookmarkStart w:id="544" w:name="_Toc191495556"/>
        <w:bookmarkStart w:id="545" w:name="_Toc191909644"/>
        <w:bookmarkEnd w:id="544"/>
        <w:bookmarkEnd w:id="545"/>
      </w:del>
    </w:p>
    <w:p w14:paraId="6A5F73F2" w14:textId="674B150F" w:rsidR="00A65345" w:rsidRPr="00FE588B" w:rsidDel="009F40FE" w:rsidRDefault="00A65345" w:rsidP="00A65345">
      <w:pPr>
        <w:rPr>
          <w:del w:id="546" w:author="渡辺茂男 / WATANABE，SHIGEO" w:date="2024-12-05T09:41:00Z"/>
          <w:lang w:val="en-GB"/>
        </w:rPr>
      </w:pPr>
      <w:bookmarkStart w:id="547" w:name="_Toc191495557"/>
      <w:bookmarkStart w:id="548" w:name="_Toc191909645"/>
      <w:bookmarkEnd w:id="547"/>
      <w:bookmarkEnd w:id="548"/>
    </w:p>
    <w:p w14:paraId="6AF00C8A" w14:textId="7ED3CE9F" w:rsidR="00A65345" w:rsidRPr="00FE588B" w:rsidDel="009F40FE" w:rsidRDefault="00A65345" w:rsidP="00A65345">
      <w:pPr>
        <w:rPr>
          <w:del w:id="549" w:author="渡辺茂男 / WATANABE，SHIGEO" w:date="2024-12-05T09:41:00Z"/>
          <w:lang w:val="en-GB"/>
        </w:rPr>
      </w:pPr>
      <w:del w:id="550" w:author="渡辺茂男 / WATANABE，SHIGEO" w:date="2024-12-05T09:41:00Z">
        <w:r w:rsidRPr="00FE588B" w:rsidDel="009F40FE">
          <w:rPr>
            <w:lang w:val="en-GB"/>
          </w:rPr>
          <w:delText>curl -k -v -X GET -s "http</w:delText>
        </w:r>
        <w:r w:rsidR="00BA11AF" w:rsidDel="009F40FE">
          <w:rPr>
            <w:rFonts w:hint="eastAsia"/>
            <w:lang w:val="en-GB"/>
          </w:rPr>
          <w:delText>s</w:delText>
        </w:r>
        <w:r w:rsidRPr="00FE588B" w:rsidDel="009F40FE">
          <w:rPr>
            <w:lang w:val="en-GB"/>
          </w:rPr>
          <w:delText>://&lt;hostname&gt;:&lt;port number&gt;/portal/security/v1/external-user-storage" -o userDirList.json -H "Authorization:Bearer &lt;access token&gt;"</w:delText>
        </w:r>
        <w:bookmarkStart w:id="551" w:name="_Toc191495558"/>
        <w:bookmarkStart w:id="552" w:name="_Toc191909646"/>
        <w:bookmarkEnd w:id="551"/>
        <w:bookmarkEnd w:id="552"/>
      </w:del>
    </w:p>
    <w:p w14:paraId="161DED1E" w14:textId="1EAA9450" w:rsidR="00A65345" w:rsidRPr="00FE588B" w:rsidDel="009F40FE" w:rsidRDefault="00A65345" w:rsidP="00A65345">
      <w:pPr>
        <w:rPr>
          <w:del w:id="553" w:author="渡辺茂男 / WATANABE，SHIGEO" w:date="2024-12-05T09:41:00Z"/>
          <w:lang w:val="en-GB"/>
        </w:rPr>
      </w:pPr>
      <w:bookmarkStart w:id="554" w:name="_Toc191495559"/>
      <w:bookmarkStart w:id="555" w:name="_Toc191909647"/>
      <w:bookmarkEnd w:id="554"/>
      <w:bookmarkEnd w:id="555"/>
    </w:p>
    <w:p w14:paraId="151E496E" w14:textId="0E209027" w:rsidR="00A65345" w:rsidDel="009F40FE" w:rsidRDefault="001C1ACB" w:rsidP="00A65345">
      <w:pPr>
        <w:rPr>
          <w:del w:id="556" w:author="渡辺茂男 / WATANABE，SHIGEO" w:date="2024-12-05T09:41:00Z"/>
          <w:lang w:val="en-GB"/>
        </w:rPr>
      </w:pPr>
      <w:del w:id="557" w:author="渡辺茂男 / WATANABE，SHIGEO" w:date="2024-12-05T09:41:00Z">
        <w:r w:rsidRPr="001C1ACB" w:rsidDel="009F40FE">
          <w:rPr>
            <w:lang w:val="en-GB"/>
          </w:rPr>
          <w:delText>Note) If the access token expires after 5 minutes, retrieve it again.</w:delText>
        </w:r>
        <w:bookmarkStart w:id="558" w:name="_Toc191495560"/>
        <w:bookmarkStart w:id="559" w:name="_Toc191909648"/>
        <w:bookmarkEnd w:id="558"/>
        <w:bookmarkEnd w:id="559"/>
      </w:del>
    </w:p>
    <w:p w14:paraId="45F3B6E9" w14:textId="1246CE9C" w:rsidR="00A65345" w:rsidRPr="00FE588B" w:rsidDel="009F40FE" w:rsidRDefault="00A65345" w:rsidP="00A65345">
      <w:pPr>
        <w:rPr>
          <w:del w:id="560" w:author="渡辺茂男 / WATANABE，SHIGEO" w:date="2024-12-05T09:41:00Z"/>
          <w:lang w:val="en-GB"/>
        </w:rPr>
      </w:pPr>
      <w:bookmarkStart w:id="561" w:name="_Toc191495561"/>
      <w:bookmarkStart w:id="562" w:name="_Toc191909649"/>
      <w:bookmarkEnd w:id="561"/>
      <w:bookmarkEnd w:id="562"/>
    </w:p>
    <w:p w14:paraId="31BCDA18" w14:textId="24DED974" w:rsidR="00A65345" w:rsidRPr="00FE588B" w:rsidDel="009F40FE" w:rsidRDefault="00A65345" w:rsidP="00A65345">
      <w:pPr>
        <w:rPr>
          <w:del w:id="563" w:author="渡辺茂男 / WATANABE，SHIGEO" w:date="2024-12-05T09:41:00Z"/>
          <w:lang w:val="en-GB"/>
        </w:rPr>
      </w:pPr>
      <w:del w:id="564" w:author="渡辺茂男 / WATANABE，SHIGEO" w:date="2024-12-05T09:41:00Z">
        <w:r w:rsidRPr="00FE588B" w:rsidDel="009F40FE">
          <w:rPr>
            <w:lang w:val="en-GB"/>
          </w:rPr>
          <w:delText>output file : userDirList.json</w:delText>
        </w:r>
        <w:bookmarkStart w:id="565" w:name="_Toc191495562"/>
        <w:bookmarkStart w:id="566" w:name="_Toc191909650"/>
        <w:bookmarkEnd w:id="565"/>
        <w:bookmarkEnd w:id="566"/>
      </w:del>
    </w:p>
    <w:p w14:paraId="35078F34" w14:textId="4C5AA133" w:rsidR="00A65345" w:rsidRPr="00FE588B" w:rsidDel="009F40FE" w:rsidRDefault="00A65345" w:rsidP="00A65345">
      <w:pPr>
        <w:rPr>
          <w:del w:id="567" w:author="渡辺茂男 / WATANABE，SHIGEO" w:date="2024-12-05T09:41:00Z"/>
          <w:lang w:val="en-GB"/>
        </w:rPr>
      </w:pPr>
      <w:del w:id="568" w:author="渡辺茂男 / WATANABE，SHIGEO" w:date="2024-12-05T09:41:00Z">
        <w:r w:rsidRPr="00FE588B" w:rsidDel="009F40FE">
          <w:rPr>
            <w:lang w:val="en-GB"/>
          </w:rPr>
          <w:delText>sample</w:delText>
        </w:r>
        <w:bookmarkStart w:id="569" w:name="_Toc191495563"/>
        <w:bookmarkStart w:id="570" w:name="_Toc191909651"/>
        <w:bookmarkEnd w:id="569"/>
        <w:bookmarkEnd w:id="570"/>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3A4FB2" w:rsidDel="009F40FE" w14:paraId="3350BC8D" w14:textId="58BA7B10">
        <w:trPr>
          <w:del w:id="571" w:author="渡辺茂男 / WATANABE，SHIGEO" w:date="2024-12-05T09:41:00Z"/>
        </w:trPr>
        <w:tc>
          <w:tcPr>
            <w:tcW w:w="9344" w:type="dxa"/>
            <w:shd w:val="clear" w:color="auto" w:fill="auto"/>
          </w:tcPr>
          <w:p w14:paraId="7E0D987A" w14:textId="77D2F07B" w:rsidR="00A65345" w:rsidDel="009F40FE" w:rsidRDefault="00A65345">
            <w:pPr>
              <w:rPr>
                <w:del w:id="572" w:author="渡辺茂男 / WATANABE，SHIGEO" w:date="2024-12-05T09:41:00Z"/>
                <w:lang w:val="en-GB"/>
              </w:rPr>
            </w:pPr>
            <w:del w:id="573" w:author="渡辺茂男 / WATANABE，SHIGEO" w:date="2024-12-05T09:41:00Z">
              <w:r w:rsidDel="009F40FE">
                <w:rPr>
                  <w:lang w:val="en-GB"/>
                </w:rPr>
                <w:delText>[ {</w:delText>
              </w:r>
              <w:bookmarkStart w:id="574" w:name="_Toc191495564"/>
              <w:bookmarkStart w:id="575" w:name="_Toc191909652"/>
              <w:bookmarkEnd w:id="574"/>
              <w:bookmarkEnd w:id="575"/>
            </w:del>
          </w:p>
          <w:p w14:paraId="6A9F714F" w14:textId="7E26EE85" w:rsidR="00A65345" w:rsidDel="009F40FE" w:rsidRDefault="00A65345">
            <w:pPr>
              <w:rPr>
                <w:del w:id="576" w:author="渡辺茂男 / WATANABE，SHIGEO" w:date="2024-12-05T09:41:00Z"/>
                <w:lang w:val="en-GB"/>
              </w:rPr>
            </w:pPr>
            <w:del w:id="577" w:author="渡辺茂男 / WATANABE，SHIGEO" w:date="2024-12-05T09:41:00Z">
              <w:r w:rsidDel="009F40FE">
                <w:rPr>
                  <w:lang w:val="en-GB"/>
                </w:rPr>
                <w:delText xml:space="preserve">  "id" : "b87355a6-8246-4591-a305-968a66b7107d",</w:delText>
              </w:r>
              <w:bookmarkStart w:id="578" w:name="_Toc191495565"/>
              <w:bookmarkStart w:id="579" w:name="_Toc191909653"/>
              <w:bookmarkEnd w:id="578"/>
              <w:bookmarkEnd w:id="579"/>
            </w:del>
          </w:p>
          <w:p w14:paraId="01CAE09C" w14:textId="32D2352C" w:rsidR="00A65345" w:rsidDel="009F40FE" w:rsidRDefault="00A65345">
            <w:pPr>
              <w:rPr>
                <w:del w:id="580" w:author="渡辺茂男 / WATANABE，SHIGEO" w:date="2024-12-05T09:41:00Z"/>
                <w:lang w:val="en-GB"/>
              </w:rPr>
            </w:pPr>
            <w:del w:id="581" w:author="渡辺茂男 / WATANABE，SHIGEO" w:date="2024-12-05T09:41:00Z">
              <w:r w:rsidDel="009F40FE">
                <w:rPr>
                  <w:lang w:val="en-GB"/>
                </w:rPr>
                <w:delText xml:space="preserve">  "name" : "ldap",</w:delText>
              </w:r>
              <w:bookmarkStart w:id="582" w:name="_Toc191495566"/>
              <w:bookmarkStart w:id="583" w:name="_Toc191909654"/>
              <w:bookmarkEnd w:id="582"/>
              <w:bookmarkEnd w:id="583"/>
            </w:del>
          </w:p>
          <w:p w14:paraId="5F176C47" w14:textId="7549502D" w:rsidR="00A65345" w:rsidDel="009F40FE" w:rsidRDefault="00A65345">
            <w:pPr>
              <w:rPr>
                <w:del w:id="584" w:author="渡辺茂男 / WATANABE，SHIGEO" w:date="2024-12-05T09:41:00Z"/>
                <w:lang w:val="en-GB"/>
              </w:rPr>
            </w:pPr>
            <w:del w:id="585" w:author="渡辺茂男 / WATANABE，SHIGEO" w:date="2024-12-05T09:41:00Z">
              <w:r w:rsidDel="009F40FE">
                <w:rPr>
                  <w:lang w:val="en-GB"/>
                </w:rPr>
                <w:delText xml:space="preserve">  "priority" : 0,</w:delText>
              </w:r>
              <w:bookmarkStart w:id="586" w:name="_Toc191495567"/>
              <w:bookmarkStart w:id="587" w:name="_Toc191909655"/>
              <w:bookmarkEnd w:id="586"/>
              <w:bookmarkEnd w:id="587"/>
            </w:del>
          </w:p>
          <w:p w14:paraId="20A1D50F" w14:textId="46F39F74" w:rsidR="00A65345" w:rsidDel="009F40FE" w:rsidRDefault="00A65345">
            <w:pPr>
              <w:rPr>
                <w:del w:id="588" w:author="渡辺茂男 / WATANABE，SHIGEO" w:date="2024-12-05T09:41:00Z"/>
                <w:lang w:val="en-GB"/>
              </w:rPr>
            </w:pPr>
            <w:del w:id="589" w:author="渡辺茂男 / WATANABE，SHIGEO" w:date="2024-12-05T09:41:00Z">
              <w:r w:rsidDel="009F40FE">
                <w:rPr>
                  <w:lang w:val="en-GB"/>
                </w:rPr>
                <w:delText xml:space="preserve">  "userAuthenticationProtocol" : "LDAP",</w:delText>
              </w:r>
              <w:bookmarkStart w:id="590" w:name="_Toc191495568"/>
              <w:bookmarkStart w:id="591" w:name="_Toc191909656"/>
              <w:bookmarkEnd w:id="590"/>
              <w:bookmarkEnd w:id="591"/>
            </w:del>
          </w:p>
          <w:p w14:paraId="7B777531" w14:textId="25724B28" w:rsidR="00A65345" w:rsidDel="009F40FE" w:rsidRDefault="00A65345">
            <w:pPr>
              <w:rPr>
                <w:del w:id="592" w:author="渡辺茂男 / WATANABE，SHIGEO" w:date="2024-12-05T09:41:00Z"/>
                <w:lang w:val="en-GB"/>
              </w:rPr>
            </w:pPr>
            <w:del w:id="593" w:author="渡辺茂男 / WATANABE，SHIGEO" w:date="2024-12-05T09:41:00Z">
              <w:r w:rsidDel="009F40FE">
                <w:rPr>
                  <w:lang w:val="en-GB"/>
                </w:rPr>
                <w:delText xml:space="preserve">  "vendor" : "ACTIVE_DIRECTORY",</w:delText>
              </w:r>
              <w:bookmarkStart w:id="594" w:name="_Toc191495569"/>
              <w:bookmarkStart w:id="595" w:name="_Toc191909657"/>
              <w:bookmarkEnd w:id="594"/>
              <w:bookmarkEnd w:id="595"/>
            </w:del>
          </w:p>
          <w:p w14:paraId="30D7C35A" w14:textId="79BACDB5" w:rsidR="00A65345" w:rsidDel="009F40FE" w:rsidRDefault="00A65345">
            <w:pPr>
              <w:rPr>
                <w:del w:id="596" w:author="渡辺茂男 / WATANABE，SHIGEO" w:date="2024-12-05T09:41:00Z"/>
                <w:lang w:val="en-GB"/>
              </w:rPr>
            </w:pPr>
            <w:del w:id="597" w:author="渡辺茂男 / WATANABE，SHIGEO" w:date="2024-12-05T09:41:00Z">
              <w:r w:rsidDel="009F40FE">
                <w:rPr>
                  <w:lang w:val="en-GB"/>
                </w:rPr>
                <w:delText xml:space="preserve">  "connectionUrl" : "ldaps://ad.example.com",</w:delText>
              </w:r>
              <w:bookmarkStart w:id="598" w:name="_Toc191495570"/>
              <w:bookmarkStart w:id="599" w:name="_Toc191909658"/>
              <w:bookmarkEnd w:id="598"/>
              <w:bookmarkEnd w:id="599"/>
            </w:del>
          </w:p>
          <w:p w14:paraId="606E128F" w14:textId="5BEFF182" w:rsidR="00A65345" w:rsidDel="009F40FE" w:rsidRDefault="00A65345">
            <w:pPr>
              <w:rPr>
                <w:del w:id="600" w:author="渡辺茂男 / WATANABE，SHIGEO" w:date="2024-12-05T09:41:00Z"/>
                <w:lang w:val="en-GB"/>
              </w:rPr>
            </w:pPr>
            <w:del w:id="601" w:author="渡辺茂男 / WATANABE，SHIGEO" w:date="2024-12-05T09:41:00Z">
              <w:r w:rsidDel="009F40FE">
                <w:rPr>
                  <w:lang w:val="en-GB"/>
                </w:rPr>
                <w:delText xml:space="preserve">  "baseDn" : "OU=Subtree,DC=example,DC=com",</w:delText>
              </w:r>
              <w:bookmarkStart w:id="602" w:name="_Toc191495571"/>
              <w:bookmarkStart w:id="603" w:name="_Toc191909659"/>
              <w:bookmarkEnd w:id="602"/>
              <w:bookmarkEnd w:id="603"/>
            </w:del>
          </w:p>
          <w:p w14:paraId="79CAE0FF" w14:textId="66F10A02" w:rsidR="00A65345" w:rsidDel="009F40FE" w:rsidRDefault="00A65345">
            <w:pPr>
              <w:rPr>
                <w:del w:id="604" w:author="渡辺茂男 / WATANABE，SHIGEO" w:date="2024-12-05T09:41:00Z"/>
                <w:lang w:val="en-GB"/>
              </w:rPr>
            </w:pPr>
            <w:del w:id="605" w:author="渡辺茂男 / WATANABE，SHIGEO" w:date="2024-12-05T09:41:00Z">
              <w:r w:rsidDel="009F40FE">
                <w:rPr>
                  <w:lang w:val="en-GB"/>
                </w:rPr>
                <w:delText xml:space="preserve">  "bindDn" : "admin@ad.example.com",</w:delText>
              </w:r>
              <w:bookmarkStart w:id="606" w:name="_Toc191495572"/>
              <w:bookmarkStart w:id="607" w:name="_Toc191909660"/>
              <w:bookmarkEnd w:id="606"/>
              <w:bookmarkEnd w:id="607"/>
            </w:del>
          </w:p>
          <w:p w14:paraId="772689CC" w14:textId="230773A1" w:rsidR="00A65345" w:rsidDel="009F40FE" w:rsidRDefault="00A65345">
            <w:pPr>
              <w:rPr>
                <w:del w:id="608" w:author="渡辺茂男 / WATANABE，SHIGEO" w:date="2024-12-05T09:41:00Z"/>
                <w:lang w:val="en-GB"/>
              </w:rPr>
            </w:pPr>
            <w:del w:id="609" w:author="渡辺茂男 / WATANABE，SHIGEO" w:date="2024-12-05T09:41:00Z">
              <w:r w:rsidDel="009F40FE">
                <w:rPr>
                  <w:lang w:val="en-GB"/>
                </w:rPr>
                <w:delText xml:space="preserve">  "bindPassword" : null,</w:delText>
              </w:r>
              <w:bookmarkStart w:id="610" w:name="_Toc191495573"/>
              <w:bookmarkStart w:id="611" w:name="_Toc191909661"/>
              <w:bookmarkEnd w:id="610"/>
              <w:bookmarkEnd w:id="611"/>
            </w:del>
          </w:p>
          <w:p w14:paraId="1C815E5C" w14:textId="414DB1BB" w:rsidR="00A65345" w:rsidDel="009F40FE" w:rsidRDefault="00A65345">
            <w:pPr>
              <w:rPr>
                <w:del w:id="612" w:author="渡辺茂男 / WATANABE，SHIGEO" w:date="2024-12-05T09:41:00Z"/>
                <w:lang w:val="en-GB"/>
              </w:rPr>
            </w:pPr>
            <w:del w:id="613" w:author="渡辺茂男 / WATANABE，SHIGEO" w:date="2024-12-05T09:41:00Z">
              <w:r w:rsidDel="009F40FE">
                <w:rPr>
                  <w:lang w:val="en-GB"/>
                </w:rPr>
                <w:delText xml:space="preserve">  "groupEntryDnList" : [ "CN=user,OU=Subtree,DC=example,DC=com", "CN=admin,OU=Subtree,DC=example,DC=com" ],</w:delText>
              </w:r>
              <w:bookmarkStart w:id="614" w:name="_Toc191495574"/>
              <w:bookmarkStart w:id="615" w:name="_Toc191909662"/>
              <w:bookmarkEnd w:id="614"/>
              <w:bookmarkEnd w:id="615"/>
            </w:del>
          </w:p>
          <w:p w14:paraId="2A0D9DA8" w14:textId="3D261E72" w:rsidR="00A65345" w:rsidDel="009F40FE" w:rsidRDefault="00A65345">
            <w:pPr>
              <w:rPr>
                <w:del w:id="616" w:author="渡辺茂男 / WATANABE，SHIGEO" w:date="2024-12-05T09:41:00Z"/>
                <w:lang w:val="en-GB"/>
              </w:rPr>
            </w:pPr>
            <w:del w:id="617" w:author="渡辺茂男 / WATANABE，SHIGEO" w:date="2024-12-05T09:41:00Z">
              <w:r w:rsidDel="009F40FE">
                <w:rPr>
                  <w:lang w:val="en-GB"/>
                </w:rPr>
                <w:lastRenderedPageBreak/>
                <w:delText xml:space="preserve">  "kerberosRealm" : null,</w:delText>
              </w:r>
              <w:bookmarkStart w:id="618" w:name="_Toc191495575"/>
              <w:bookmarkStart w:id="619" w:name="_Toc191909663"/>
              <w:bookmarkEnd w:id="618"/>
              <w:bookmarkEnd w:id="619"/>
            </w:del>
          </w:p>
          <w:p w14:paraId="6765EC47" w14:textId="6C3C960C" w:rsidR="00A65345" w:rsidDel="009F40FE" w:rsidRDefault="00A65345">
            <w:pPr>
              <w:rPr>
                <w:del w:id="620" w:author="渡辺茂男 / WATANABE，SHIGEO" w:date="2024-12-05T09:41:00Z"/>
                <w:lang w:val="en-GB"/>
              </w:rPr>
            </w:pPr>
            <w:del w:id="621" w:author="渡辺茂男 / WATANABE，SHIGEO" w:date="2024-12-05T09:41:00Z">
              <w:r w:rsidDel="009F40FE">
                <w:rPr>
                  <w:lang w:val="en-GB"/>
                </w:rPr>
                <w:delText xml:space="preserve">  "enabled" : true,</w:delText>
              </w:r>
              <w:bookmarkStart w:id="622" w:name="_Toc191495576"/>
              <w:bookmarkStart w:id="623" w:name="_Toc191909664"/>
              <w:bookmarkEnd w:id="622"/>
              <w:bookmarkEnd w:id="623"/>
            </w:del>
          </w:p>
          <w:p w14:paraId="4C264D1D" w14:textId="3E6B727B" w:rsidR="00A65345" w:rsidDel="009F40FE" w:rsidRDefault="00A65345">
            <w:pPr>
              <w:rPr>
                <w:del w:id="624" w:author="渡辺茂男 / WATANABE，SHIGEO" w:date="2024-12-05T09:41:00Z"/>
                <w:lang w:val="en-GB"/>
              </w:rPr>
            </w:pPr>
            <w:del w:id="625" w:author="渡辺茂男 / WATANABE，SHIGEO" w:date="2024-12-05T09:41:00Z">
              <w:r w:rsidDel="009F40FE">
                <w:rPr>
                  <w:lang w:val="en-GB"/>
                </w:rPr>
                <w:delText xml:space="preserve">  "defaultGroupMappingEnabled" : false,</w:delText>
              </w:r>
              <w:bookmarkStart w:id="626" w:name="_Toc191495577"/>
              <w:bookmarkStart w:id="627" w:name="_Toc191909665"/>
              <w:bookmarkEnd w:id="626"/>
              <w:bookmarkEnd w:id="627"/>
            </w:del>
          </w:p>
          <w:p w14:paraId="74692BE5" w14:textId="7A4AB7AA" w:rsidR="00A65345" w:rsidDel="009F40FE" w:rsidRDefault="00A65345">
            <w:pPr>
              <w:rPr>
                <w:del w:id="628" w:author="渡辺茂男 / WATANABE，SHIGEO" w:date="2024-12-05T09:41:00Z"/>
                <w:lang w:val="en-GB"/>
              </w:rPr>
            </w:pPr>
            <w:del w:id="629" w:author="渡辺茂男 / WATANABE，SHIGEO" w:date="2024-12-05T09:41:00Z">
              <w:r w:rsidDel="009F40FE">
                <w:rPr>
                  <w:lang w:val="en-GB"/>
                </w:rPr>
                <w:delText xml:space="preserve">  "config" : {</w:delText>
              </w:r>
              <w:bookmarkStart w:id="630" w:name="_Toc191495578"/>
              <w:bookmarkStart w:id="631" w:name="_Toc191909666"/>
              <w:bookmarkEnd w:id="630"/>
              <w:bookmarkEnd w:id="631"/>
            </w:del>
          </w:p>
          <w:p w14:paraId="01C5F2A5" w14:textId="62DB2AA6" w:rsidR="00A65345" w:rsidDel="009F40FE" w:rsidRDefault="00A65345">
            <w:pPr>
              <w:rPr>
                <w:del w:id="632" w:author="渡辺茂男 / WATANABE，SHIGEO" w:date="2024-12-05T09:41:00Z"/>
                <w:lang w:val="en-GB"/>
              </w:rPr>
            </w:pPr>
            <w:del w:id="633" w:author="渡辺茂男 / WATANABE，SHIGEO" w:date="2024-12-05T09:41:00Z">
              <w:r w:rsidDel="009F40FE">
                <w:rPr>
                  <w:lang w:val="en-GB"/>
                </w:rPr>
                <w:delText xml:space="preserve">    "customUserSearchFilter" : "(|(memberOf=CN=user,OU=Subtree,DC=example,DC=com)(memberOf=CN=admin,OU=Subtree,DC=example,DC=com))"</w:delText>
              </w:r>
              <w:bookmarkStart w:id="634" w:name="_Toc191495579"/>
              <w:bookmarkStart w:id="635" w:name="_Toc191909667"/>
              <w:bookmarkEnd w:id="634"/>
              <w:bookmarkEnd w:id="635"/>
            </w:del>
          </w:p>
          <w:p w14:paraId="21FA6090" w14:textId="579D9964" w:rsidR="00A65345" w:rsidDel="009F40FE" w:rsidRDefault="00A65345">
            <w:pPr>
              <w:rPr>
                <w:del w:id="636" w:author="渡辺茂男 / WATANABE，SHIGEO" w:date="2024-12-05T09:41:00Z"/>
                <w:lang w:val="en-GB"/>
              </w:rPr>
            </w:pPr>
            <w:del w:id="637" w:author="渡辺茂男 / WATANABE，SHIGEO" w:date="2024-12-05T09:41:00Z">
              <w:r w:rsidDel="009F40FE">
                <w:rPr>
                  <w:lang w:val="en-GB"/>
                </w:rPr>
                <w:delText xml:space="preserve">  }</w:delText>
              </w:r>
              <w:bookmarkStart w:id="638" w:name="_Toc191495580"/>
              <w:bookmarkStart w:id="639" w:name="_Toc191909668"/>
              <w:bookmarkEnd w:id="638"/>
              <w:bookmarkEnd w:id="639"/>
            </w:del>
          </w:p>
          <w:p w14:paraId="1D5725C5" w14:textId="63A8AB24" w:rsidR="00A65345" w:rsidDel="009F40FE" w:rsidRDefault="00A65345">
            <w:pPr>
              <w:rPr>
                <w:del w:id="640" w:author="渡辺茂男 / WATANABE，SHIGEO" w:date="2024-12-05T09:41:00Z"/>
                <w:lang w:val="en-GB"/>
              </w:rPr>
            </w:pPr>
            <w:del w:id="641" w:author="渡辺茂男 / WATANABE，SHIGEO" w:date="2024-12-05T09:41:00Z">
              <w:r w:rsidDel="009F40FE">
                <w:rPr>
                  <w:lang w:val="en-GB"/>
                </w:rPr>
                <w:delText>} ]</w:delText>
              </w:r>
              <w:bookmarkStart w:id="642" w:name="_Toc191495581"/>
              <w:bookmarkStart w:id="643" w:name="_Toc191909669"/>
              <w:bookmarkEnd w:id="642"/>
              <w:bookmarkEnd w:id="643"/>
            </w:del>
          </w:p>
        </w:tc>
        <w:bookmarkStart w:id="644" w:name="_Toc191495582"/>
        <w:bookmarkStart w:id="645" w:name="_Toc191909670"/>
        <w:bookmarkEnd w:id="644"/>
        <w:bookmarkEnd w:id="645"/>
      </w:tr>
    </w:tbl>
    <w:p w14:paraId="3B5E39BA" w14:textId="050FFFBD" w:rsidR="00A65345" w:rsidRPr="00FE588B" w:rsidDel="009F40FE" w:rsidRDefault="00A65345" w:rsidP="00A65345">
      <w:pPr>
        <w:rPr>
          <w:del w:id="646" w:author="渡辺茂男 / WATANABE，SHIGEO" w:date="2024-12-05T09:41:00Z"/>
          <w:lang w:val="en-GB"/>
        </w:rPr>
      </w:pPr>
      <w:bookmarkStart w:id="647" w:name="_Toc191495583"/>
      <w:bookmarkStart w:id="648" w:name="_Toc191909671"/>
      <w:bookmarkEnd w:id="647"/>
      <w:bookmarkEnd w:id="648"/>
    </w:p>
    <w:p w14:paraId="28D95982" w14:textId="598BCB17" w:rsidR="00A65345" w:rsidRPr="00FE588B" w:rsidDel="009F40FE" w:rsidRDefault="00A65345" w:rsidP="00A65345">
      <w:pPr>
        <w:rPr>
          <w:del w:id="649" w:author="渡辺茂男 / WATANABE，SHIGEO" w:date="2024-12-05T09:41:00Z"/>
          <w:lang w:val="en-GB"/>
        </w:rPr>
      </w:pPr>
      <w:del w:id="650" w:author="渡辺茂男 / WATANABE，SHIGEO" w:date="2024-12-05T09:41:00Z">
        <w:r w:rsidRPr="00FE588B" w:rsidDel="009F40FE">
          <w:rPr>
            <w:rFonts w:hint="eastAsia"/>
            <w:lang w:val="en-GB"/>
          </w:rPr>
          <w:delText xml:space="preserve">(3) </w:delText>
        </w:r>
        <w:r w:rsidR="00FE0659" w:rsidRPr="00FE0659" w:rsidDel="009F40FE">
          <w:rPr>
            <w:lang w:val="en-GB"/>
          </w:rPr>
          <w:delText>Remove or disable external-user-storage</w:delText>
        </w:r>
        <w:bookmarkStart w:id="651" w:name="_Toc191495584"/>
        <w:bookmarkStart w:id="652" w:name="_Toc191909672"/>
        <w:bookmarkEnd w:id="651"/>
        <w:bookmarkEnd w:id="652"/>
      </w:del>
    </w:p>
    <w:p w14:paraId="354B87E6" w14:textId="57F42047" w:rsidR="00A65345" w:rsidRPr="00FE588B" w:rsidDel="009F40FE" w:rsidRDefault="00FE0659" w:rsidP="00A65345">
      <w:pPr>
        <w:rPr>
          <w:del w:id="653" w:author="渡辺茂男 / WATANABE，SHIGEO" w:date="2024-12-05T09:41:00Z"/>
          <w:lang w:val="en-GB"/>
        </w:rPr>
      </w:pPr>
      <w:del w:id="654" w:author="渡辺茂男 / WATANABE，SHIGEO" w:date="2024-12-05T09:41:00Z">
        <w:r w:rsidRPr="00FE0659" w:rsidDel="009F40FE">
          <w:rPr>
            <w:lang w:val="en-GB"/>
          </w:rPr>
          <w:delText>Either delete or disable external-user-storage.</w:delText>
        </w:r>
        <w:bookmarkStart w:id="655" w:name="_Toc191495585"/>
        <w:bookmarkStart w:id="656" w:name="_Toc191909673"/>
        <w:bookmarkEnd w:id="655"/>
        <w:bookmarkEnd w:id="656"/>
      </w:del>
    </w:p>
    <w:p w14:paraId="2DA95AD2" w14:textId="4B8729C5" w:rsidR="00A65345" w:rsidRPr="00FE588B" w:rsidDel="009F40FE" w:rsidRDefault="00A65345" w:rsidP="00A65345">
      <w:pPr>
        <w:rPr>
          <w:del w:id="657" w:author="渡辺茂男 / WATANABE，SHIGEO" w:date="2024-12-05T09:41:00Z"/>
          <w:lang w:val="en-GB"/>
        </w:rPr>
      </w:pPr>
      <w:bookmarkStart w:id="658" w:name="_Toc191495586"/>
      <w:bookmarkStart w:id="659" w:name="_Toc191909674"/>
      <w:bookmarkEnd w:id="658"/>
      <w:bookmarkEnd w:id="659"/>
    </w:p>
    <w:p w14:paraId="550E0314" w14:textId="0D97F7E3" w:rsidR="00A65345" w:rsidRPr="00FE588B" w:rsidDel="009F40FE" w:rsidRDefault="00A65345" w:rsidP="00A65345">
      <w:pPr>
        <w:ind w:leftChars="202" w:left="424"/>
        <w:rPr>
          <w:del w:id="660" w:author="渡辺茂男 / WATANABE，SHIGEO" w:date="2024-12-05T09:41:00Z"/>
          <w:lang w:val="en-GB"/>
        </w:rPr>
      </w:pPr>
      <w:del w:id="661" w:author="渡辺茂男 / WATANABE，SHIGEO" w:date="2024-12-05T09:41:00Z">
        <w:r w:rsidRPr="00FE588B" w:rsidDel="009F40FE">
          <w:rPr>
            <w:rFonts w:hint="eastAsia"/>
            <w:lang w:val="en-GB"/>
          </w:rPr>
          <w:delText xml:space="preserve">(a) </w:delText>
        </w:r>
        <w:r w:rsidR="00FE0659" w:rsidRPr="00FE0659" w:rsidDel="009F40FE">
          <w:rPr>
            <w:lang w:val="en-GB"/>
          </w:rPr>
          <w:delText>In the case of removing external-user-storage</w:delText>
        </w:r>
        <w:bookmarkStart w:id="662" w:name="_Toc191495587"/>
        <w:bookmarkStart w:id="663" w:name="_Toc191909675"/>
        <w:bookmarkEnd w:id="662"/>
        <w:bookmarkEnd w:id="663"/>
      </w:del>
    </w:p>
    <w:p w14:paraId="1598F979" w14:textId="1A0D72A5" w:rsidR="00A65345" w:rsidRPr="00FE588B" w:rsidDel="009F40FE" w:rsidRDefault="00A65345" w:rsidP="00A65345">
      <w:pPr>
        <w:ind w:leftChars="202" w:left="424"/>
        <w:rPr>
          <w:del w:id="664" w:author="渡辺茂男 / WATANABE，SHIGEO" w:date="2024-12-05T09:41:00Z"/>
          <w:lang w:val="en-GB"/>
        </w:rPr>
      </w:pPr>
      <w:bookmarkStart w:id="665" w:name="_Toc191495588"/>
      <w:bookmarkStart w:id="666" w:name="_Toc191909676"/>
      <w:bookmarkEnd w:id="665"/>
      <w:bookmarkEnd w:id="666"/>
    </w:p>
    <w:p w14:paraId="0B5D3348" w14:textId="75F51188" w:rsidR="00FE0659" w:rsidRPr="00FE0659" w:rsidDel="009F40FE" w:rsidRDefault="00FE0659" w:rsidP="00FE0659">
      <w:pPr>
        <w:ind w:leftChars="202" w:left="424"/>
        <w:rPr>
          <w:del w:id="667" w:author="渡辺茂男 / WATANABE，SHIGEO" w:date="2024-12-05T09:41:00Z"/>
          <w:lang w:val="en-GB"/>
        </w:rPr>
      </w:pPr>
      <w:del w:id="668" w:author="渡辺茂男 / WATANABE，SHIGEO" w:date="2024-12-05T09:41:00Z">
        <w:r w:rsidRPr="00FE0659" w:rsidDel="009F40FE">
          <w:rPr>
            <w:lang w:val="en-GB"/>
          </w:rPr>
          <w:delText>Remove external-user-storage.</w:delText>
        </w:r>
        <w:bookmarkStart w:id="669" w:name="_Toc191495589"/>
        <w:bookmarkStart w:id="670" w:name="_Toc191909677"/>
        <w:bookmarkEnd w:id="669"/>
        <w:bookmarkEnd w:id="670"/>
      </w:del>
    </w:p>
    <w:p w14:paraId="04432D7A" w14:textId="7B691129" w:rsidR="00A65345" w:rsidRPr="00FE588B" w:rsidDel="009F40FE" w:rsidRDefault="00FE0659" w:rsidP="00A65345">
      <w:pPr>
        <w:ind w:leftChars="202" w:left="424"/>
        <w:rPr>
          <w:del w:id="671" w:author="渡辺茂男 / WATANABE，SHIGEO" w:date="2024-12-05T09:41:00Z"/>
          <w:lang w:val="en-GB"/>
        </w:rPr>
      </w:pPr>
      <w:del w:id="672" w:author="渡辺茂男 / WATANABE，SHIGEO" w:date="2024-12-05T09:41:00Z">
        <w:r w:rsidRPr="00FE0659" w:rsidDel="009F40FE">
          <w:rPr>
            <w:lang w:val="en-GB"/>
          </w:rPr>
          <w:delText xml:space="preserve">Specify the id obtained in step </w:delText>
        </w:r>
        <w:r w:rsidR="00846AAB" w:rsidDel="009F40FE">
          <w:rPr>
            <w:rFonts w:hint="eastAsia"/>
            <w:lang w:val="en-GB"/>
          </w:rPr>
          <w:delText>(2)</w:delText>
        </w:r>
        <w:r w:rsidRPr="00FE0659" w:rsidDel="009F40FE">
          <w:rPr>
            <w:lang w:val="en-GB"/>
          </w:rPr>
          <w:delText xml:space="preserve"> for uri's id.</w:delText>
        </w:r>
        <w:bookmarkStart w:id="673" w:name="_Toc191495590"/>
        <w:bookmarkStart w:id="674" w:name="_Toc191909678"/>
        <w:bookmarkEnd w:id="673"/>
        <w:bookmarkEnd w:id="674"/>
      </w:del>
    </w:p>
    <w:p w14:paraId="20345ADE" w14:textId="398CCECF" w:rsidR="00A65345" w:rsidRPr="00FE588B" w:rsidDel="009F40FE" w:rsidRDefault="00A65345" w:rsidP="00A65345">
      <w:pPr>
        <w:ind w:leftChars="202" w:left="424"/>
        <w:rPr>
          <w:del w:id="675" w:author="渡辺茂男 / WATANABE，SHIGEO" w:date="2024-12-05T09:41:00Z"/>
          <w:lang w:val="en-GB"/>
        </w:rPr>
      </w:pPr>
      <w:del w:id="676" w:author="渡辺茂男 / WATANABE，SHIGEO" w:date="2024-12-05T09:41:00Z">
        <w:r w:rsidRPr="00FE588B" w:rsidDel="009F40FE">
          <w:rPr>
            <w:lang w:val="en-GB"/>
          </w:rPr>
          <w:delText>curl -k -v -X DELETE -s "http</w:delText>
        </w:r>
        <w:r w:rsidR="00BA11AF" w:rsidDel="009F40FE">
          <w:rPr>
            <w:rFonts w:hint="eastAsia"/>
            <w:lang w:val="en-GB"/>
          </w:rPr>
          <w:delText>s</w:delText>
        </w:r>
        <w:r w:rsidRPr="00FE588B" w:rsidDel="009F40FE">
          <w:rPr>
            <w:lang w:val="en-GB"/>
          </w:rPr>
          <w:delText>://&lt;hostname&gt;:&lt;port number&gt;/portal/security/v1/external-user-storage/{id}" -H "Authorization:Bearer &lt;access token&gt;"</w:delText>
        </w:r>
        <w:bookmarkStart w:id="677" w:name="_Toc191495591"/>
        <w:bookmarkStart w:id="678" w:name="_Toc191909679"/>
        <w:bookmarkEnd w:id="677"/>
        <w:bookmarkEnd w:id="678"/>
      </w:del>
    </w:p>
    <w:p w14:paraId="138EBD4F" w14:textId="69E6BDA7" w:rsidR="00A65345" w:rsidRPr="00FE588B" w:rsidDel="009F40FE" w:rsidRDefault="00A65345" w:rsidP="00A65345">
      <w:pPr>
        <w:ind w:leftChars="202" w:left="424"/>
        <w:rPr>
          <w:del w:id="679" w:author="渡辺茂男 / WATANABE，SHIGEO" w:date="2024-12-05T09:41:00Z"/>
          <w:lang w:val="en-GB"/>
        </w:rPr>
      </w:pPr>
      <w:bookmarkStart w:id="680" w:name="_Toc191495592"/>
      <w:bookmarkStart w:id="681" w:name="_Toc191909680"/>
      <w:bookmarkEnd w:id="680"/>
      <w:bookmarkEnd w:id="681"/>
    </w:p>
    <w:p w14:paraId="66013E30" w14:textId="1DB8A527" w:rsidR="00A65345" w:rsidRPr="00FE588B" w:rsidDel="009F40FE" w:rsidRDefault="00FE0659" w:rsidP="00A65345">
      <w:pPr>
        <w:ind w:leftChars="202" w:left="424"/>
        <w:rPr>
          <w:del w:id="682" w:author="渡辺茂男 / WATANABE，SHIGEO" w:date="2024-12-05T09:41:00Z"/>
          <w:lang w:val="en-GB"/>
        </w:rPr>
      </w:pPr>
      <w:del w:id="683" w:author="渡辺茂男 / WATANABE，SHIGEO" w:date="2024-12-05T09:41:00Z">
        <w:r w:rsidRPr="00FE0659" w:rsidDel="009F40FE">
          <w:rPr>
            <w:lang w:val="en-GB"/>
          </w:rPr>
          <w:delText>example)</w:delText>
        </w:r>
        <w:bookmarkStart w:id="684" w:name="_Toc191495593"/>
        <w:bookmarkStart w:id="685" w:name="_Toc191909681"/>
        <w:bookmarkEnd w:id="684"/>
        <w:bookmarkEnd w:id="685"/>
      </w:del>
    </w:p>
    <w:p w14:paraId="58BBA402" w14:textId="46F7280F" w:rsidR="00A65345" w:rsidRPr="00FE588B" w:rsidDel="009F40FE" w:rsidRDefault="00A65345" w:rsidP="00A65345">
      <w:pPr>
        <w:ind w:leftChars="202" w:left="424"/>
        <w:rPr>
          <w:del w:id="686" w:author="渡辺茂男 / WATANABE，SHIGEO" w:date="2024-12-05T09:41:00Z"/>
          <w:lang w:val="en-GB"/>
        </w:rPr>
      </w:pPr>
      <w:del w:id="687" w:author="渡辺茂男 / WATANABE，SHIGEO" w:date="2024-12-05T09:41:00Z">
        <w:r w:rsidRPr="00FE588B" w:rsidDel="009F40FE">
          <w:rPr>
            <w:lang w:val="en-GB"/>
          </w:rPr>
          <w:delText>curl -k -v -X DELETE -s "http</w:delText>
        </w:r>
        <w:r w:rsidR="00BA11AF" w:rsidDel="009F40FE">
          <w:rPr>
            <w:rFonts w:hint="eastAsia"/>
            <w:lang w:val="en-GB"/>
          </w:rPr>
          <w:delText>s</w:delText>
        </w:r>
        <w:r w:rsidRPr="00FE588B" w:rsidDel="009F40FE">
          <w:rPr>
            <w:lang w:val="en-GB"/>
          </w:rPr>
          <w:delText>://cs.example.com:443/portal/security/v1/external-user-storage/d72a4eaa-b88f-440f-a4bc-756790a3e744" -H "Authorization:Bearer &lt;access token&gt;"</w:delText>
        </w:r>
        <w:bookmarkStart w:id="688" w:name="_Toc191495594"/>
        <w:bookmarkStart w:id="689" w:name="_Toc191909682"/>
        <w:bookmarkEnd w:id="688"/>
        <w:bookmarkEnd w:id="689"/>
      </w:del>
    </w:p>
    <w:p w14:paraId="318FC222" w14:textId="12C8AB55" w:rsidR="00A65345" w:rsidRPr="00FE588B" w:rsidDel="009F40FE" w:rsidRDefault="00A65345" w:rsidP="00A65345">
      <w:pPr>
        <w:ind w:leftChars="202" w:left="424"/>
        <w:rPr>
          <w:del w:id="690" w:author="渡辺茂男 / WATANABE，SHIGEO" w:date="2024-12-05T09:41:00Z"/>
          <w:lang w:val="en-GB"/>
        </w:rPr>
      </w:pPr>
      <w:bookmarkStart w:id="691" w:name="_Toc191495595"/>
      <w:bookmarkStart w:id="692" w:name="_Toc191909683"/>
      <w:bookmarkEnd w:id="691"/>
      <w:bookmarkEnd w:id="692"/>
    </w:p>
    <w:p w14:paraId="73177148" w14:textId="140A2D38" w:rsidR="00A65345" w:rsidRPr="00FE588B" w:rsidDel="009F40FE" w:rsidRDefault="00A65345" w:rsidP="00A65345">
      <w:pPr>
        <w:ind w:leftChars="202" w:left="424"/>
        <w:rPr>
          <w:del w:id="693" w:author="渡辺茂男 / WATANABE，SHIGEO" w:date="2024-12-05T09:41:00Z"/>
          <w:lang w:val="en-GB"/>
        </w:rPr>
      </w:pPr>
      <w:del w:id="694" w:author="渡辺茂男 / WATANABE，SHIGEO" w:date="2024-12-05T09:41:00Z">
        <w:r w:rsidRPr="00FE588B" w:rsidDel="009F40FE">
          <w:rPr>
            <w:rFonts w:hint="eastAsia"/>
            <w:lang w:val="en-GB"/>
          </w:rPr>
          <w:delText xml:space="preserve">(b) </w:delText>
        </w:r>
        <w:r w:rsidR="00FE0659" w:rsidRPr="00FE0659" w:rsidDel="009F40FE">
          <w:rPr>
            <w:lang w:val="en-GB"/>
          </w:rPr>
          <w:delText>In the case of disabling external-user-storage</w:delText>
        </w:r>
        <w:bookmarkStart w:id="695" w:name="_Toc191495596"/>
        <w:bookmarkStart w:id="696" w:name="_Toc191909684"/>
        <w:bookmarkEnd w:id="695"/>
        <w:bookmarkEnd w:id="696"/>
      </w:del>
    </w:p>
    <w:p w14:paraId="6561DCAD" w14:textId="65757D8E" w:rsidR="00A65345" w:rsidRPr="00FE0659" w:rsidDel="009F40FE" w:rsidRDefault="00A65345" w:rsidP="00A65345">
      <w:pPr>
        <w:ind w:leftChars="202" w:left="424"/>
        <w:rPr>
          <w:del w:id="697" w:author="渡辺茂男 / WATANABE，SHIGEO" w:date="2024-12-05T09:41:00Z"/>
          <w:lang w:val="en-GB"/>
        </w:rPr>
      </w:pPr>
      <w:bookmarkStart w:id="698" w:name="_Toc191495597"/>
      <w:bookmarkStart w:id="699" w:name="_Toc191909685"/>
      <w:bookmarkEnd w:id="698"/>
      <w:bookmarkEnd w:id="699"/>
    </w:p>
    <w:p w14:paraId="2994BDBD" w14:textId="34C57D2C" w:rsidR="005907B0" w:rsidRPr="005907B0" w:rsidDel="009F40FE" w:rsidRDefault="005907B0" w:rsidP="005907B0">
      <w:pPr>
        <w:ind w:leftChars="202" w:left="424"/>
        <w:rPr>
          <w:del w:id="700" w:author="渡辺茂男 / WATANABE，SHIGEO" w:date="2024-12-05T09:41:00Z"/>
          <w:lang w:val="en-GB"/>
        </w:rPr>
      </w:pPr>
      <w:del w:id="701" w:author="渡辺茂男 / WATANABE，SHIGEO" w:date="2024-12-05T09:41:00Z">
        <w:r w:rsidRPr="005907B0" w:rsidDel="009F40FE">
          <w:rPr>
            <w:lang w:val="en-GB"/>
          </w:rPr>
          <w:delText>Disable external-user-storage.</w:delText>
        </w:r>
        <w:bookmarkStart w:id="702" w:name="_Toc191495598"/>
        <w:bookmarkStart w:id="703" w:name="_Toc191909686"/>
        <w:bookmarkEnd w:id="702"/>
        <w:bookmarkEnd w:id="703"/>
      </w:del>
    </w:p>
    <w:p w14:paraId="58E162B9" w14:textId="30D74703" w:rsidR="00A65345" w:rsidDel="009F40FE" w:rsidRDefault="005907B0" w:rsidP="00A65345">
      <w:pPr>
        <w:ind w:leftChars="202" w:left="424"/>
        <w:rPr>
          <w:del w:id="704" w:author="渡辺茂男 / WATANABE，SHIGEO" w:date="2024-12-05T09:41:00Z"/>
          <w:lang w:val="en-GB"/>
        </w:rPr>
      </w:pPr>
      <w:del w:id="705" w:author="渡辺茂男 / WATANABE，SHIGEO" w:date="2024-12-05T09:41:00Z">
        <w:r w:rsidRPr="005907B0" w:rsidDel="009F40FE">
          <w:rPr>
            <w:lang w:val="en-GB"/>
          </w:rPr>
          <w:delText xml:space="preserve">Specify the id obtained in step </w:delText>
        </w:r>
        <w:r w:rsidR="00846AAB" w:rsidDel="009F40FE">
          <w:rPr>
            <w:rFonts w:hint="eastAsia"/>
            <w:lang w:val="en-GB"/>
          </w:rPr>
          <w:delText>(2)</w:delText>
        </w:r>
        <w:r w:rsidRPr="005907B0" w:rsidDel="009F40FE">
          <w:rPr>
            <w:lang w:val="en-GB"/>
          </w:rPr>
          <w:delText xml:space="preserve"> for uri's id.</w:delText>
        </w:r>
        <w:bookmarkStart w:id="706" w:name="_Toc191495599"/>
        <w:bookmarkStart w:id="707" w:name="_Toc191909687"/>
        <w:bookmarkEnd w:id="706"/>
        <w:bookmarkEnd w:id="707"/>
      </w:del>
    </w:p>
    <w:p w14:paraId="37C67AF4" w14:textId="4DCC118F" w:rsidR="005907B0" w:rsidRPr="00FE588B" w:rsidDel="009F40FE" w:rsidRDefault="005907B0" w:rsidP="00A65345">
      <w:pPr>
        <w:ind w:leftChars="202" w:left="424"/>
        <w:rPr>
          <w:del w:id="708" w:author="渡辺茂男 / WATANABE，SHIGEO" w:date="2024-12-05T09:41:00Z"/>
          <w:lang w:val="en-GB"/>
        </w:rPr>
      </w:pPr>
      <w:bookmarkStart w:id="709" w:name="_Toc191495600"/>
      <w:bookmarkStart w:id="710" w:name="_Toc191909688"/>
      <w:bookmarkEnd w:id="709"/>
      <w:bookmarkEnd w:id="710"/>
    </w:p>
    <w:p w14:paraId="21231E31" w14:textId="52ED17B6" w:rsidR="005907B0" w:rsidRPr="005907B0" w:rsidDel="009F40FE" w:rsidRDefault="005907B0" w:rsidP="005907B0">
      <w:pPr>
        <w:ind w:leftChars="202" w:left="424"/>
        <w:rPr>
          <w:del w:id="711" w:author="渡辺茂男 / WATANABE，SHIGEO" w:date="2024-12-05T09:41:00Z"/>
          <w:lang w:val="en-GB"/>
        </w:rPr>
      </w:pPr>
      <w:del w:id="712" w:author="渡辺茂男 / WATANABE，SHIGEO" w:date="2024-12-05T09:41:00Z">
        <w:r w:rsidRPr="005907B0" w:rsidDel="009F40FE">
          <w:rPr>
            <w:lang w:val="en-GB"/>
          </w:rPr>
          <w:delText xml:space="preserve">Process and specify the json obtained in step </w:delText>
        </w:r>
        <w:r w:rsidR="00846AAB" w:rsidDel="009F40FE">
          <w:rPr>
            <w:rFonts w:hint="eastAsia"/>
            <w:lang w:val="en-GB"/>
          </w:rPr>
          <w:delText>(2)</w:delText>
        </w:r>
        <w:r w:rsidRPr="005907B0" w:rsidDel="009F40FE">
          <w:rPr>
            <w:lang w:val="en-GB"/>
          </w:rPr>
          <w:delText>.</w:delText>
        </w:r>
        <w:bookmarkStart w:id="713" w:name="_Toc191495601"/>
        <w:bookmarkStart w:id="714" w:name="_Toc191909689"/>
        <w:bookmarkEnd w:id="713"/>
        <w:bookmarkEnd w:id="714"/>
      </w:del>
    </w:p>
    <w:p w14:paraId="5B4A050E" w14:textId="23200B88" w:rsidR="005907B0" w:rsidRPr="005907B0" w:rsidDel="009F40FE" w:rsidRDefault="005907B0" w:rsidP="005907B0">
      <w:pPr>
        <w:ind w:leftChars="202" w:left="424"/>
        <w:rPr>
          <w:del w:id="715" w:author="渡辺茂男 / WATANABE，SHIGEO" w:date="2024-12-05T09:41:00Z"/>
          <w:lang w:val="en-GB"/>
        </w:rPr>
      </w:pPr>
      <w:del w:id="716" w:author="渡辺茂男 / WATANABE，SHIGEO" w:date="2024-12-05T09:41:00Z">
        <w:r w:rsidRPr="005907B0" w:rsidDel="009F40FE">
          <w:rPr>
            <w:lang w:val="en-GB"/>
          </w:rPr>
          <w:delText xml:space="preserve">Specifically, the json in </w:delText>
        </w:r>
        <w:r w:rsidR="00846AAB" w:rsidDel="009F40FE">
          <w:rPr>
            <w:rFonts w:hint="eastAsia"/>
            <w:lang w:val="en-GB"/>
          </w:rPr>
          <w:delText>(2)</w:delText>
        </w:r>
        <w:r w:rsidRPr="005907B0" w:rsidDel="009F40FE">
          <w:rPr>
            <w:lang w:val="en-GB"/>
          </w:rPr>
          <w:delText xml:space="preserve"> is a list, so remove [] and extract it as a single JSON.</w:delText>
        </w:r>
        <w:bookmarkStart w:id="717" w:name="_Toc191495602"/>
        <w:bookmarkStart w:id="718" w:name="_Toc191909690"/>
        <w:bookmarkEnd w:id="717"/>
        <w:bookmarkEnd w:id="718"/>
      </w:del>
    </w:p>
    <w:p w14:paraId="1B30608B" w14:textId="51B4884A" w:rsidR="00A65345" w:rsidRPr="00FE588B" w:rsidDel="009F40FE" w:rsidRDefault="005907B0" w:rsidP="00A65345">
      <w:pPr>
        <w:ind w:leftChars="202" w:left="424"/>
        <w:rPr>
          <w:del w:id="719" w:author="渡辺茂男 / WATANABE，SHIGEO" w:date="2024-12-05T09:41:00Z"/>
          <w:lang w:val="en-GB"/>
        </w:rPr>
      </w:pPr>
      <w:del w:id="720" w:author="渡辺茂男 / WATANABE，SHIGEO" w:date="2024-12-05T09:41:00Z">
        <w:r w:rsidRPr="005907B0" w:rsidDel="009F40FE">
          <w:rPr>
            <w:lang w:val="en-GB"/>
          </w:rPr>
          <w:delText>Change the value of enabled from true to false.</w:delText>
        </w:r>
        <w:bookmarkStart w:id="721" w:name="_Toc191495603"/>
        <w:bookmarkStart w:id="722" w:name="_Toc191909691"/>
        <w:bookmarkEnd w:id="721"/>
        <w:bookmarkEnd w:id="722"/>
      </w:del>
    </w:p>
    <w:p w14:paraId="29F470AA" w14:textId="34BC9AC1" w:rsidR="00A65345" w:rsidRPr="00FE588B" w:rsidDel="009F40FE" w:rsidRDefault="00A65345" w:rsidP="00A65345">
      <w:pPr>
        <w:ind w:leftChars="202" w:left="424"/>
        <w:rPr>
          <w:del w:id="723" w:author="渡辺茂男 / WATANABE，SHIGEO" w:date="2024-12-05T09:41:00Z"/>
          <w:lang w:val="en-GB"/>
        </w:rPr>
      </w:pPr>
      <w:del w:id="724" w:author="渡辺茂男 / WATANABE，SHIGEO" w:date="2024-12-05T09:41:00Z">
        <w:r w:rsidRPr="00FE588B" w:rsidDel="009F40FE">
          <w:rPr>
            <w:lang w:val="en-GB"/>
          </w:rPr>
          <w:delText>curl -k -v -X PUT -H "Content-Type:application/json" -s "http</w:delText>
        </w:r>
        <w:r w:rsidR="00BA11AF" w:rsidDel="009F40FE">
          <w:rPr>
            <w:rFonts w:hint="eastAsia"/>
            <w:lang w:val="en-GB"/>
          </w:rPr>
          <w:delText>s</w:delText>
        </w:r>
        <w:r w:rsidRPr="00FE588B" w:rsidDel="009F40FE">
          <w:rPr>
            <w:lang w:val="en-GB"/>
          </w:rPr>
          <w:delText>://&lt;hostname&gt;:&lt;port number&gt;/portal/security/v1/external-user-storage/{id}" -d @./userDir.json -H "Authorization:Bearer &lt;access token&gt;"</w:delText>
        </w:r>
        <w:bookmarkStart w:id="725" w:name="_Toc191495604"/>
        <w:bookmarkStart w:id="726" w:name="_Toc191909692"/>
        <w:bookmarkEnd w:id="725"/>
        <w:bookmarkEnd w:id="726"/>
      </w:del>
    </w:p>
    <w:p w14:paraId="2192FE21" w14:textId="4289AA9E" w:rsidR="00A65345" w:rsidRPr="00FE588B" w:rsidDel="009F40FE" w:rsidRDefault="00A65345" w:rsidP="00A65345">
      <w:pPr>
        <w:ind w:leftChars="202" w:left="424"/>
        <w:rPr>
          <w:del w:id="727" w:author="渡辺茂男 / WATANABE，SHIGEO" w:date="2024-12-05T09:41:00Z"/>
          <w:lang w:val="en-GB"/>
        </w:rPr>
      </w:pPr>
      <w:bookmarkStart w:id="728" w:name="_Toc191495605"/>
      <w:bookmarkStart w:id="729" w:name="_Toc191909693"/>
      <w:bookmarkEnd w:id="728"/>
      <w:bookmarkEnd w:id="729"/>
    </w:p>
    <w:p w14:paraId="1F2BFFB2" w14:textId="7DA0AF45" w:rsidR="00A65345" w:rsidRPr="00FE588B" w:rsidDel="009F40FE" w:rsidRDefault="00214351" w:rsidP="00A65345">
      <w:pPr>
        <w:ind w:leftChars="202" w:left="424"/>
        <w:rPr>
          <w:del w:id="730" w:author="渡辺茂男 / WATANABE，SHIGEO" w:date="2024-12-05T09:41:00Z"/>
          <w:lang w:val="en-GB"/>
        </w:rPr>
      </w:pPr>
      <w:del w:id="731" w:author="渡辺茂男 / WATANABE，SHIGEO" w:date="2024-12-05T09:41:00Z">
        <w:r w:rsidDel="009F40FE">
          <w:rPr>
            <w:rFonts w:hint="eastAsia"/>
            <w:lang w:val="en-GB"/>
          </w:rPr>
          <w:delText>example</w:delText>
        </w:r>
        <w:r w:rsidR="0047176B" w:rsidDel="009F40FE">
          <w:rPr>
            <w:rFonts w:hint="eastAsia"/>
            <w:lang w:val="en-GB"/>
          </w:rPr>
          <w:delText>)</w:delText>
        </w:r>
        <w:bookmarkStart w:id="732" w:name="_Toc191495606"/>
        <w:bookmarkStart w:id="733" w:name="_Toc191909694"/>
        <w:bookmarkEnd w:id="732"/>
        <w:bookmarkEnd w:id="733"/>
      </w:del>
    </w:p>
    <w:p w14:paraId="75FD22FB" w14:textId="1A60BE01" w:rsidR="00A65345" w:rsidRPr="00FE588B" w:rsidDel="009F40FE" w:rsidRDefault="00A65345" w:rsidP="00A65345">
      <w:pPr>
        <w:ind w:leftChars="202" w:left="424"/>
        <w:rPr>
          <w:del w:id="734" w:author="渡辺茂男 / WATANABE，SHIGEO" w:date="2024-12-05T09:41:00Z"/>
          <w:lang w:val="en-GB"/>
        </w:rPr>
      </w:pPr>
      <w:del w:id="735" w:author="渡辺茂男 / WATANABE，SHIGEO" w:date="2024-12-05T09:41:00Z">
        <w:r w:rsidRPr="00FE588B" w:rsidDel="009F40FE">
          <w:rPr>
            <w:lang w:val="en-GB"/>
          </w:rPr>
          <w:delText xml:space="preserve">curl -k -v -X PUT -H "Content-Type:application/json" -s </w:delText>
        </w:r>
        <w:r w:rsidRPr="00FE588B" w:rsidDel="009F40FE">
          <w:rPr>
            <w:lang w:val="en-GB"/>
          </w:rPr>
          <w:lastRenderedPageBreak/>
          <w:delText>"http</w:delText>
        </w:r>
        <w:r w:rsidR="00BA11AF" w:rsidDel="009F40FE">
          <w:rPr>
            <w:rFonts w:hint="eastAsia"/>
            <w:lang w:val="en-GB"/>
          </w:rPr>
          <w:delText>s</w:delText>
        </w:r>
        <w:r w:rsidRPr="00FE588B" w:rsidDel="009F40FE">
          <w:rPr>
            <w:lang w:val="en-GB"/>
          </w:rPr>
          <w:delText>://cs.example.com:443/portal/security/v1/external-user-storage/d72a4eaa-b88f-440f-a4bc-756790a3e744" -d @./userDir.json -H "Authorization:Bearer &lt;access token&gt;"</w:delText>
        </w:r>
        <w:bookmarkStart w:id="736" w:name="_Toc191495607"/>
        <w:bookmarkStart w:id="737" w:name="_Toc191909695"/>
        <w:bookmarkEnd w:id="736"/>
        <w:bookmarkEnd w:id="737"/>
      </w:del>
    </w:p>
    <w:p w14:paraId="0B33F6CA" w14:textId="0C65DD25" w:rsidR="00A65345" w:rsidRPr="00FE588B" w:rsidDel="009F40FE" w:rsidRDefault="00A65345" w:rsidP="00A65345">
      <w:pPr>
        <w:ind w:leftChars="202" w:left="424"/>
        <w:rPr>
          <w:del w:id="738" w:author="渡辺茂男 / WATANABE，SHIGEO" w:date="2024-12-05T09:41:00Z"/>
          <w:lang w:val="en-GB"/>
        </w:rPr>
      </w:pPr>
      <w:bookmarkStart w:id="739" w:name="_Toc191495608"/>
      <w:bookmarkStart w:id="740" w:name="_Toc191909696"/>
      <w:bookmarkEnd w:id="739"/>
      <w:bookmarkEnd w:id="740"/>
    </w:p>
    <w:p w14:paraId="638F63BF" w14:textId="7A95239E" w:rsidR="00A65345" w:rsidRPr="00FE588B" w:rsidDel="009F40FE" w:rsidRDefault="00A65345" w:rsidP="00A65345">
      <w:pPr>
        <w:ind w:leftChars="202" w:left="424"/>
        <w:rPr>
          <w:del w:id="741" w:author="渡辺茂男 / WATANABE，SHIGEO" w:date="2024-12-05T09:41:00Z"/>
          <w:lang w:val="en-GB"/>
        </w:rPr>
      </w:pPr>
      <w:del w:id="742" w:author="渡辺茂男 / WATANABE，SHIGEO" w:date="2024-12-05T09:41:00Z">
        <w:r w:rsidRPr="00FE588B" w:rsidDel="009F40FE">
          <w:rPr>
            <w:lang w:val="en-GB"/>
          </w:rPr>
          <w:delText>input file : userDir.json</w:delText>
        </w:r>
        <w:bookmarkStart w:id="743" w:name="_Toc191495609"/>
        <w:bookmarkStart w:id="744" w:name="_Toc191909697"/>
        <w:bookmarkEnd w:id="743"/>
        <w:bookmarkEnd w:id="744"/>
      </w:del>
    </w:p>
    <w:p w14:paraId="0EF2715A" w14:textId="5C5144F1" w:rsidR="00A65345" w:rsidRPr="00FE588B" w:rsidDel="009F40FE" w:rsidRDefault="00A65345" w:rsidP="00A65345">
      <w:pPr>
        <w:ind w:leftChars="202" w:left="424"/>
        <w:rPr>
          <w:del w:id="745" w:author="渡辺茂男 / WATANABE，SHIGEO" w:date="2024-12-05T09:41:00Z"/>
          <w:lang w:val="en-GB"/>
        </w:rPr>
      </w:pPr>
      <w:del w:id="746" w:author="渡辺茂男 / WATANABE，SHIGEO" w:date="2024-12-05T09:41:00Z">
        <w:r w:rsidRPr="00FE588B" w:rsidDel="009F40FE">
          <w:rPr>
            <w:lang w:val="en-GB"/>
          </w:rPr>
          <w:delText>sample</w:delText>
        </w:r>
        <w:bookmarkStart w:id="747" w:name="_Toc191495610"/>
        <w:bookmarkStart w:id="748" w:name="_Toc191909698"/>
        <w:bookmarkEnd w:id="747"/>
        <w:bookmarkEnd w:id="748"/>
      </w:del>
    </w:p>
    <w:tbl>
      <w:tblPr>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6"/>
      </w:tblGrid>
      <w:tr w:rsidR="00A65345" w:rsidDel="009F40FE" w14:paraId="42E0B979" w14:textId="0FEEE3CC">
        <w:trPr>
          <w:del w:id="749" w:author="渡辺茂男 / WATANABE，SHIGEO" w:date="2024-12-05T09:41:00Z"/>
        </w:trPr>
        <w:tc>
          <w:tcPr>
            <w:tcW w:w="9344" w:type="dxa"/>
            <w:shd w:val="clear" w:color="auto" w:fill="auto"/>
          </w:tcPr>
          <w:p w14:paraId="05F350CE" w14:textId="776C8EAE" w:rsidR="00A65345" w:rsidDel="009F40FE" w:rsidRDefault="00A65345">
            <w:pPr>
              <w:ind w:leftChars="202" w:left="424"/>
              <w:rPr>
                <w:del w:id="750" w:author="渡辺茂男 / WATANABE，SHIGEO" w:date="2024-12-05T09:41:00Z"/>
                <w:lang w:val="en-GB"/>
              </w:rPr>
            </w:pPr>
            <w:del w:id="751" w:author="渡辺茂男 / WATANABE，SHIGEO" w:date="2024-12-05T09:41:00Z">
              <w:r w:rsidDel="009F40FE">
                <w:rPr>
                  <w:lang w:val="en-GB"/>
                </w:rPr>
                <w:delText>{</w:delText>
              </w:r>
              <w:bookmarkStart w:id="752" w:name="_Toc191495611"/>
              <w:bookmarkStart w:id="753" w:name="_Toc191909699"/>
              <w:bookmarkEnd w:id="752"/>
              <w:bookmarkEnd w:id="753"/>
            </w:del>
          </w:p>
          <w:p w14:paraId="626FB0C5" w14:textId="1CA8A1EB" w:rsidR="00A65345" w:rsidDel="009F40FE" w:rsidRDefault="00A65345">
            <w:pPr>
              <w:ind w:leftChars="202" w:left="424"/>
              <w:rPr>
                <w:del w:id="754" w:author="渡辺茂男 / WATANABE，SHIGEO" w:date="2024-12-05T09:41:00Z"/>
                <w:lang w:val="en-GB"/>
              </w:rPr>
            </w:pPr>
            <w:del w:id="755" w:author="渡辺茂男 / WATANABE，SHIGEO" w:date="2024-12-05T09:41:00Z">
              <w:r w:rsidDel="009F40FE">
                <w:rPr>
                  <w:lang w:val="en-GB"/>
                </w:rPr>
                <w:delText xml:space="preserve">  "id" : "b87355a6-8246-4591-a305-968a66b7107d",</w:delText>
              </w:r>
              <w:bookmarkStart w:id="756" w:name="_Toc191495612"/>
              <w:bookmarkStart w:id="757" w:name="_Toc191909700"/>
              <w:bookmarkEnd w:id="756"/>
              <w:bookmarkEnd w:id="757"/>
            </w:del>
          </w:p>
          <w:p w14:paraId="71DD6FC6" w14:textId="3B54AACD" w:rsidR="00A65345" w:rsidDel="009F40FE" w:rsidRDefault="00A65345">
            <w:pPr>
              <w:ind w:leftChars="202" w:left="424"/>
              <w:rPr>
                <w:del w:id="758" w:author="渡辺茂男 / WATANABE，SHIGEO" w:date="2024-12-05T09:41:00Z"/>
                <w:lang w:val="en-GB"/>
              </w:rPr>
            </w:pPr>
            <w:del w:id="759" w:author="渡辺茂男 / WATANABE，SHIGEO" w:date="2024-12-05T09:41:00Z">
              <w:r w:rsidDel="009F40FE">
                <w:rPr>
                  <w:lang w:val="en-GB"/>
                </w:rPr>
                <w:delText xml:space="preserve">  "name" : "ldap",</w:delText>
              </w:r>
              <w:bookmarkStart w:id="760" w:name="_Toc191495613"/>
              <w:bookmarkStart w:id="761" w:name="_Toc191909701"/>
              <w:bookmarkEnd w:id="760"/>
              <w:bookmarkEnd w:id="761"/>
            </w:del>
          </w:p>
          <w:p w14:paraId="5715E295" w14:textId="5BFC509B" w:rsidR="00A65345" w:rsidDel="009F40FE" w:rsidRDefault="00A65345">
            <w:pPr>
              <w:ind w:leftChars="202" w:left="424"/>
              <w:rPr>
                <w:del w:id="762" w:author="渡辺茂男 / WATANABE，SHIGEO" w:date="2024-12-05T09:41:00Z"/>
                <w:lang w:val="en-GB"/>
              </w:rPr>
            </w:pPr>
            <w:del w:id="763" w:author="渡辺茂男 / WATANABE，SHIGEO" w:date="2024-12-05T09:41:00Z">
              <w:r w:rsidDel="009F40FE">
                <w:rPr>
                  <w:lang w:val="en-GB"/>
                </w:rPr>
                <w:delText xml:space="preserve">  "priority" : 0,</w:delText>
              </w:r>
              <w:bookmarkStart w:id="764" w:name="_Toc191495614"/>
              <w:bookmarkStart w:id="765" w:name="_Toc191909702"/>
              <w:bookmarkEnd w:id="764"/>
              <w:bookmarkEnd w:id="765"/>
            </w:del>
          </w:p>
          <w:p w14:paraId="7DA25E71" w14:textId="06EE0254" w:rsidR="00A65345" w:rsidDel="009F40FE" w:rsidRDefault="00A65345">
            <w:pPr>
              <w:ind w:leftChars="202" w:left="424"/>
              <w:rPr>
                <w:del w:id="766" w:author="渡辺茂男 / WATANABE，SHIGEO" w:date="2024-12-05T09:41:00Z"/>
                <w:lang w:val="en-GB"/>
              </w:rPr>
            </w:pPr>
            <w:del w:id="767" w:author="渡辺茂男 / WATANABE，SHIGEO" w:date="2024-12-05T09:41:00Z">
              <w:r w:rsidDel="009F40FE">
                <w:rPr>
                  <w:lang w:val="en-GB"/>
                </w:rPr>
                <w:delText xml:space="preserve">  "userAuthenticationProtocol" : "LDAP",</w:delText>
              </w:r>
              <w:bookmarkStart w:id="768" w:name="_Toc191495615"/>
              <w:bookmarkStart w:id="769" w:name="_Toc191909703"/>
              <w:bookmarkEnd w:id="768"/>
              <w:bookmarkEnd w:id="769"/>
            </w:del>
          </w:p>
          <w:p w14:paraId="590E1FF7" w14:textId="59A6438C" w:rsidR="00A65345" w:rsidDel="009F40FE" w:rsidRDefault="00A65345">
            <w:pPr>
              <w:ind w:leftChars="202" w:left="424"/>
              <w:rPr>
                <w:del w:id="770" w:author="渡辺茂男 / WATANABE，SHIGEO" w:date="2024-12-05T09:41:00Z"/>
                <w:lang w:val="en-GB"/>
              </w:rPr>
            </w:pPr>
            <w:del w:id="771" w:author="渡辺茂男 / WATANABE，SHIGEO" w:date="2024-12-05T09:41:00Z">
              <w:r w:rsidDel="009F40FE">
                <w:rPr>
                  <w:lang w:val="en-GB"/>
                </w:rPr>
                <w:delText xml:space="preserve">  "vendor" : "ACTIVE_DIRECTORY",</w:delText>
              </w:r>
              <w:bookmarkStart w:id="772" w:name="_Toc191495616"/>
              <w:bookmarkStart w:id="773" w:name="_Toc191909704"/>
              <w:bookmarkEnd w:id="772"/>
              <w:bookmarkEnd w:id="773"/>
            </w:del>
          </w:p>
          <w:p w14:paraId="0DED3DF2" w14:textId="20800EF0" w:rsidR="00A65345" w:rsidDel="009F40FE" w:rsidRDefault="00A65345">
            <w:pPr>
              <w:ind w:leftChars="202" w:left="424"/>
              <w:rPr>
                <w:del w:id="774" w:author="渡辺茂男 / WATANABE，SHIGEO" w:date="2024-12-05T09:41:00Z"/>
                <w:lang w:val="en-GB"/>
              </w:rPr>
            </w:pPr>
            <w:del w:id="775" w:author="渡辺茂男 / WATANABE，SHIGEO" w:date="2024-12-05T09:41:00Z">
              <w:r w:rsidDel="009F40FE">
                <w:rPr>
                  <w:lang w:val="en-GB"/>
                </w:rPr>
                <w:delText xml:space="preserve">  "connectionUrl" : "ldaps://ad.example.com",</w:delText>
              </w:r>
              <w:bookmarkStart w:id="776" w:name="_Toc191495617"/>
              <w:bookmarkStart w:id="777" w:name="_Toc191909705"/>
              <w:bookmarkEnd w:id="776"/>
              <w:bookmarkEnd w:id="777"/>
            </w:del>
          </w:p>
          <w:p w14:paraId="616E2003" w14:textId="36DCC0D3" w:rsidR="00A65345" w:rsidDel="009F40FE" w:rsidRDefault="00A65345">
            <w:pPr>
              <w:ind w:leftChars="202" w:left="424"/>
              <w:rPr>
                <w:del w:id="778" w:author="渡辺茂男 / WATANABE，SHIGEO" w:date="2024-12-05T09:41:00Z"/>
                <w:lang w:val="en-GB"/>
              </w:rPr>
            </w:pPr>
            <w:del w:id="779" w:author="渡辺茂男 / WATANABE，SHIGEO" w:date="2024-12-05T09:41:00Z">
              <w:r w:rsidDel="009F40FE">
                <w:rPr>
                  <w:lang w:val="en-GB"/>
                </w:rPr>
                <w:delText xml:space="preserve">  "baseDn" : "OU=Subtree,DC=example,DC=com",</w:delText>
              </w:r>
              <w:bookmarkStart w:id="780" w:name="_Toc191495618"/>
              <w:bookmarkStart w:id="781" w:name="_Toc191909706"/>
              <w:bookmarkEnd w:id="780"/>
              <w:bookmarkEnd w:id="781"/>
            </w:del>
          </w:p>
          <w:p w14:paraId="58CF0EA5" w14:textId="62327F8C" w:rsidR="00A65345" w:rsidDel="009F40FE" w:rsidRDefault="00A65345">
            <w:pPr>
              <w:ind w:leftChars="202" w:left="424"/>
              <w:rPr>
                <w:del w:id="782" w:author="渡辺茂男 / WATANABE，SHIGEO" w:date="2024-12-05T09:41:00Z"/>
                <w:lang w:val="en-GB"/>
              </w:rPr>
            </w:pPr>
            <w:del w:id="783" w:author="渡辺茂男 / WATANABE，SHIGEO" w:date="2024-12-05T09:41:00Z">
              <w:r w:rsidDel="009F40FE">
                <w:rPr>
                  <w:lang w:val="en-GB"/>
                </w:rPr>
                <w:delText xml:space="preserve">  "bindDn" : "admin@ad.example.com",</w:delText>
              </w:r>
              <w:bookmarkStart w:id="784" w:name="_Toc191495619"/>
              <w:bookmarkStart w:id="785" w:name="_Toc191909707"/>
              <w:bookmarkEnd w:id="784"/>
              <w:bookmarkEnd w:id="785"/>
            </w:del>
          </w:p>
          <w:p w14:paraId="1A71BDF0" w14:textId="1EED98B8" w:rsidR="00A65345" w:rsidDel="009F40FE" w:rsidRDefault="00A65345">
            <w:pPr>
              <w:ind w:leftChars="202" w:left="424"/>
              <w:rPr>
                <w:del w:id="786" w:author="渡辺茂男 / WATANABE，SHIGEO" w:date="2024-12-05T09:41:00Z"/>
                <w:lang w:val="en-GB"/>
              </w:rPr>
            </w:pPr>
            <w:del w:id="787" w:author="渡辺茂男 / WATANABE，SHIGEO" w:date="2024-12-05T09:41:00Z">
              <w:r w:rsidDel="009F40FE">
                <w:rPr>
                  <w:lang w:val="en-GB"/>
                </w:rPr>
                <w:delText xml:space="preserve">  "bindPassword" : null,</w:delText>
              </w:r>
              <w:bookmarkStart w:id="788" w:name="_Toc191495620"/>
              <w:bookmarkStart w:id="789" w:name="_Toc191909708"/>
              <w:bookmarkEnd w:id="788"/>
              <w:bookmarkEnd w:id="789"/>
            </w:del>
          </w:p>
          <w:p w14:paraId="18906C8B" w14:textId="0DF6D50D" w:rsidR="00A65345" w:rsidDel="009F40FE" w:rsidRDefault="00A65345">
            <w:pPr>
              <w:ind w:leftChars="202" w:left="424"/>
              <w:rPr>
                <w:del w:id="790" w:author="渡辺茂男 / WATANABE，SHIGEO" w:date="2024-12-05T09:41:00Z"/>
                <w:lang w:val="en-GB"/>
              </w:rPr>
            </w:pPr>
            <w:del w:id="791" w:author="渡辺茂男 / WATANABE，SHIGEO" w:date="2024-12-05T09:41:00Z">
              <w:r w:rsidDel="009F40FE">
                <w:rPr>
                  <w:lang w:val="en-GB"/>
                </w:rPr>
                <w:delText xml:space="preserve">  "groupEntryDnList" : [ "CN=user,OU=Subtree,DC=example,DC=com", "CN=admin,OU=Subtree,DC=example,DC=com" ],</w:delText>
              </w:r>
              <w:bookmarkStart w:id="792" w:name="_Toc191495621"/>
              <w:bookmarkStart w:id="793" w:name="_Toc191909709"/>
              <w:bookmarkEnd w:id="792"/>
              <w:bookmarkEnd w:id="793"/>
            </w:del>
          </w:p>
          <w:p w14:paraId="77A0C77E" w14:textId="373BD6AB" w:rsidR="00A65345" w:rsidDel="009F40FE" w:rsidRDefault="00A65345">
            <w:pPr>
              <w:ind w:leftChars="202" w:left="424"/>
              <w:rPr>
                <w:del w:id="794" w:author="渡辺茂男 / WATANABE，SHIGEO" w:date="2024-12-05T09:41:00Z"/>
                <w:lang w:val="en-GB"/>
              </w:rPr>
            </w:pPr>
            <w:del w:id="795" w:author="渡辺茂男 / WATANABE，SHIGEO" w:date="2024-12-05T09:41:00Z">
              <w:r w:rsidDel="009F40FE">
                <w:rPr>
                  <w:lang w:val="en-GB"/>
                </w:rPr>
                <w:delText xml:space="preserve">  "kerberosRealm" : null,</w:delText>
              </w:r>
              <w:bookmarkStart w:id="796" w:name="_Toc191495622"/>
              <w:bookmarkStart w:id="797" w:name="_Toc191909710"/>
              <w:bookmarkEnd w:id="796"/>
              <w:bookmarkEnd w:id="797"/>
            </w:del>
          </w:p>
          <w:p w14:paraId="6E12130C" w14:textId="621235EF" w:rsidR="00A65345" w:rsidDel="009F40FE" w:rsidRDefault="00A65345">
            <w:pPr>
              <w:ind w:leftChars="202" w:left="424"/>
              <w:rPr>
                <w:del w:id="798" w:author="渡辺茂男 / WATANABE，SHIGEO" w:date="2024-12-05T09:41:00Z"/>
                <w:lang w:val="en-GB"/>
              </w:rPr>
            </w:pPr>
            <w:del w:id="799" w:author="渡辺茂男 / WATANABE，SHIGEO" w:date="2024-12-05T09:41:00Z">
              <w:r w:rsidDel="009F40FE">
                <w:rPr>
                  <w:lang w:val="en-GB"/>
                </w:rPr>
                <w:delText xml:space="preserve">  "enabled" : false,</w:delText>
              </w:r>
              <w:bookmarkStart w:id="800" w:name="_Toc191495623"/>
              <w:bookmarkStart w:id="801" w:name="_Toc191909711"/>
              <w:bookmarkEnd w:id="800"/>
              <w:bookmarkEnd w:id="801"/>
            </w:del>
          </w:p>
          <w:p w14:paraId="4671B150" w14:textId="367EB0C0" w:rsidR="00A65345" w:rsidDel="009F40FE" w:rsidRDefault="00A65345">
            <w:pPr>
              <w:ind w:leftChars="202" w:left="424"/>
              <w:rPr>
                <w:del w:id="802" w:author="渡辺茂男 / WATANABE，SHIGEO" w:date="2024-12-05T09:41:00Z"/>
                <w:lang w:val="en-GB"/>
              </w:rPr>
            </w:pPr>
            <w:del w:id="803" w:author="渡辺茂男 / WATANABE，SHIGEO" w:date="2024-12-05T09:41:00Z">
              <w:r w:rsidDel="009F40FE">
                <w:rPr>
                  <w:lang w:val="en-GB"/>
                </w:rPr>
                <w:delText xml:space="preserve">  "defaultGroupMappingEnabled" : false,</w:delText>
              </w:r>
              <w:bookmarkStart w:id="804" w:name="_Toc191495624"/>
              <w:bookmarkStart w:id="805" w:name="_Toc191909712"/>
              <w:bookmarkEnd w:id="804"/>
              <w:bookmarkEnd w:id="805"/>
            </w:del>
          </w:p>
          <w:p w14:paraId="12AC30F1" w14:textId="48B7605B" w:rsidR="00A65345" w:rsidDel="009F40FE" w:rsidRDefault="00A65345">
            <w:pPr>
              <w:ind w:leftChars="202" w:left="424"/>
              <w:rPr>
                <w:del w:id="806" w:author="渡辺茂男 / WATANABE，SHIGEO" w:date="2024-12-05T09:41:00Z"/>
                <w:lang w:val="en-GB"/>
              </w:rPr>
            </w:pPr>
            <w:del w:id="807" w:author="渡辺茂男 / WATANABE，SHIGEO" w:date="2024-12-05T09:41:00Z">
              <w:r w:rsidDel="009F40FE">
                <w:rPr>
                  <w:lang w:val="en-GB"/>
                </w:rPr>
                <w:delText xml:space="preserve">  "config" : {</w:delText>
              </w:r>
              <w:bookmarkStart w:id="808" w:name="_Toc191495625"/>
              <w:bookmarkStart w:id="809" w:name="_Toc191909713"/>
              <w:bookmarkEnd w:id="808"/>
              <w:bookmarkEnd w:id="809"/>
            </w:del>
          </w:p>
          <w:p w14:paraId="72DE5016" w14:textId="7A4A89A8" w:rsidR="00A65345" w:rsidDel="009F40FE" w:rsidRDefault="00A65345">
            <w:pPr>
              <w:ind w:leftChars="202" w:left="424"/>
              <w:rPr>
                <w:del w:id="810" w:author="渡辺茂男 / WATANABE，SHIGEO" w:date="2024-12-05T09:41:00Z"/>
                <w:lang w:val="en-GB"/>
              </w:rPr>
            </w:pPr>
            <w:del w:id="811" w:author="渡辺茂男 / WATANABE，SHIGEO" w:date="2024-12-05T09:41:00Z">
              <w:r w:rsidDel="009F40FE">
                <w:rPr>
                  <w:lang w:val="en-GB"/>
                </w:rPr>
                <w:delText xml:space="preserve">    "customUserSearchFilter" : "(|(memberOf=CN=user,OU=Subtree,DC=example,DC=com)(memberOf=CN=admin,OU=Subtree,DC=example,DC=com))"</w:delText>
              </w:r>
              <w:bookmarkStart w:id="812" w:name="_Toc191495626"/>
              <w:bookmarkStart w:id="813" w:name="_Toc191909714"/>
              <w:bookmarkEnd w:id="812"/>
              <w:bookmarkEnd w:id="813"/>
            </w:del>
          </w:p>
          <w:p w14:paraId="55B34138" w14:textId="65133C21" w:rsidR="00A65345" w:rsidDel="009F40FE" w:rsidRDefault="00A65345">
            <w:pPr>
              <w:ind w:leftChars="202" w:left="424"/>
              <w:rPr>
                <w:del w:id="814" w:author="渡辺茂男 / WATANABE，SHIGEO" w:date="2024-12-05T09:41:00Z"/>
                <w:lang w:val="en-GB"/>
              </w:rPr>
            </w:pPr>
            <w:del w:id="815" w:author="渡辺茂男 / WATANABE，SHIGEO" w:date="2024-12-05T09:41:00Z">
              <w:r w:rsidDel="009F40FE">
                <w:rPr>
                  <w:lang w:val="en-GB"/>
                </w:rPr>
                <w:delText xml:space="preserve">  }</w:delText>
              </w:r>
              <w:bookmarkStart w:id="816" w:name="_Toc191495627"/>
              <w:bookmarkStart w:id="817" w:name="_Toc191909715"/>
              <w:bookmarkEnd w:id="816"/>
              <w:bookmarkEnd w:id="817"/>
            </w:del>
          </w:p>
          <w:p w14:paraId="58D9EA78" w14:textId="69FFFC9B" w:rsidR="00A65345" w:rsidDel="009F40FE" w:rsidRDefault="00A65345">
            <w:pPr>
              <w:ind w:leftChars="202" w:left="424"/>
              <w:rPr>
                <w:del w:id="818" w:author="渡辺茂男 / WATANABE，SHIGEO" w:date="2024-12-05T09:41:00Z"/>
                <w:lang w:val="en-GB"/>
              </w:rPr>
            </w:pPr>
            <w:del w:id="819" w:author="渡辺茂男 / WATANABE，SHIGEO" w:date="2024-12-05T09:41:00Z">
              <w:r w:rsidDel="009F40FE">
                <w:rPr>
                  <w:lang w:val="en-GB"/>
                </w:rPr>
                <w:delText>}</w:delText>
              </w:r>
              <w:bookmarkStart w:id="820" w:name="_Toc191495628"/>
              <w:bookmarkStart w:id="821" w:name="_Toc191909716"/>
              <w:bookmarkEnd w:id="820"/>
              <w:bookmarkEnd w:id="821"/>
            </w:del>
          </w:p>
          <w:p w14:paraId="3B04D15D" w14:textId="1C8AB282" w:rsidR="00A65345" w:rsidDel="009F40FE" w:rsidRDefault="00A65345">
            <w:pPr>
              <w:rPr>
                <w:del w:id="822" w:author="渡辺茂男 / WATANABE，SHIGEO" w:date="2024-12-05T09:41:00Z"/>
                <w:lang w:val="en-GB"/>
              </w:rPr>
            </w:pPr>
            <w:bookmarkStart w:id="823" w:name="_Toc191495629"/>
            <w:bookmarkStart w:id="824" w:name="_Toc191909717"/>
            <w:bookmarkEnd w:id="823"/>
            <w:bookmarkEnd w:id="824"/>
          </w:p>
        </w:tc>
        <w:bookmarkStart w:id="825" w:name="_Toc191495630"/>
        <w:bookmarkStart w:id="826" w:name="_Toc191909718"/>
        <w:bookmarkEnd w:id="825"/>
        <w:bookmarkEnd w:id="826"/>
      </w:tr>
    </w:tbl>
    <w:p w14:paraId="423824E2" w14:textId="5AA5AFEC" w:rsidR="00A65345" w:rsidDel="009F40FE" w:rsidRDefault="00A65345" w:rsidP="00A65345">
      <w:pPr>
        <w:rPr>
          <w:del w:id="827" w:author="渡辺茂男 / WATANABE，SHIGEO" w:date="2024-12-05T09:41:00Z"/>
          <w:lang w:val="en-GB"/>
        </w:rPr>
      </w:pPr>
      <w:bookmarkStart w:id="828" w:name="_Toc191495631"/>
      <w:bookmarkStart w:id="829" w:name="_Toc191909719"/>
      <w:bookmarkEnd w:id="828"/>
      <w:bookmarkEnd w:id="829"/>
    </w:p>
    <w:p w14:paraId="5CD646BE" w14:textId="215ACE06" w:rsidR="007D1DC4" w:rsidDel="009F40FE" w:rsidRDefault="007D1DC4" w:rsidP="007C4A73">
      <w:pPr>
        <w:rPr>
          <w:del w:id="830" w:author="渡辺茂男 / WATANABE，SHIGEO" w:date="2024-12-05T09:41:00Z"/>
          <w:lang w:val="en-GB"/>
        </w:rPr>
      </w:pPr>
      <w:bookmarkStart w:id="831" w:name="_Toc191495632"/>
      <w:bookmarkStart w:id="832" w:name="_Toc191909720"/>
      <w:bookmarkEnd w:id="831"/>
      <w:bookmarkEnd w:id="832"/>
    </w:p>
    <w:p w14:paraId="33096929" w14:textId="7FA01B20" w:rsidR="008940D1" w:rsidRDefault="008940D1" w:rsidP="008940D1">
      <w:pPr>
        <w:pStyle w:val="3"/>
      </w:pPr>
      <w:bookmarkStart w:id="833" w:name="_Ref107485533"/>
      <w:bookmarkStart w:id="834" w:name="_Ref107485534"/>
      <w:bookmarkStart w:id="835" w:name="_Toc191909721"/>
      <w:r w:rsidRPr="008940D1">
        <w:t>Unable to register each Ops Center product in Common Services, or upgrade installation does not proceed with Expres</w:t>
      </w:r>
      <w:r w:rsidR="000C44BC">
        <w:rPr>
          <w:rFonts w:hint="eastAsia"/>
          <w:lang w:eastAsia="ja-JP"/>
        </w:rPr>
        <w:t>s</w:t>
      </w:r>
      <w:r w:rsidRPr="008940D1">
        <w:t xml:space="preserve"> installer</w:t>
      </w:r>
      <w:bookmarkEnd w:id="833"/>
      <w:bookmarkEnd w:id="834"/>
      <w:bookmarkEnd w:id="835"/>
    </w:p>
    <w:p w14:paraId="333661F9" w14:textId="152164EE" w:rsidR="008940D1" w:rsidRPr="008940D1" w:rsidRDefault="008940D1" w:rsidP="008940D1">
      <w:pPr>
        <w:rPr>
          <w:lang w:val="en-GB"/>
        </w:rPr>
      </w:pPr>
      <w:r w:rsidRPr="008940D1">
        <w:rPr>
          <w:lang w:val="en-GB"/>
        </w:rPr>
        <w:t>If the OS environment variable http_proxy</w:t>
      </w:r>
      <w:r w:rsidR="00C22721">
        <w:rPr>
          <w:lang w:val="en-GB"/>
        </w:rPr>
        <w:t xml:space="preserve"> </w:t>
      </w:r>
      <w:r w:rsidRPr="008940D1">
        <w:rPr>
          <w:lang w:val="en-GB"/>
        </w:rPr>
        <w:t>/</w:t>
      </w:r>
      <w:r w:rsidR="00C22721">
        <w:rPr>
          <w:lang w:val="en-GB"/>
        </w:rPr>
        <w:t xml:space="preserve"> </w:t>
      </w:r>
      <w:r w:rsidRPr="008940D1">
        <w:rPr>
          <w:lang w:val="en-GB"/>
        </w:rPr>
        <w:t>https_proxy is set to a proxy that does not exclude the host name / IP address of the Ops Center Portal, the following symptoms will occur.</w:t>
      </w:r>
    </w:p>
    <w:p w14:paraId="48595AB5" w14:textId="4F0E4BDB" w:rsidR="008940D1" w:rsidRPr="008940D1" w:rsidRDefault="008940D1" w:rsidP="0015379A">
      <w:pPr>
        <w:numPr>
          <w:ilvl w:val="0"/>
          <w:numId w:val="110"/>
        </w:numPr>
        <w:rPr>
          <w:lang w:val="en-GB"/>
        </w:rPr>
      </w:pPr>
      <w:r w:rsidRPr="008940D1">
        <w:rPr>
          <w:lang w:val="en-GB"/>
        </w:rPr>
        <w:t>Failed to execute the setupcommonservice command</w:t>
      </w:r>
    </w:p>
    <w:p w14:paraId="26F9B603" w14:textId="5807D08E" w:rsidR="008940D1" w:rsidRPr="008940D1" w:rsidRDefault="008940D1" w:rsidP="0015379A">
      <w:pPr>
        <w:numPr>
          <w:ilvl w:val="0"/>
          <w:numId w:val="110"/>
        </w:numPr>
        <w:rPr>
          <w:lang w:val="en-GB"/>
        </w:rPr>
      </w:pPr>
      <w:r w:rsidRPr="008940D1">
        <w:rPr>
          <w:lang w:val="en-GB"/>
        </w:rPr>
        <w:t xml:space="preserve">When new installation of Common Services is performed </w:t>
      </w:r>
      <w:r w:rsidR="000B2DE7">
        <w:rPr>
          <w:rFonts w:hint="eastAsia"/>
          <w:lang w:val="en-GB"/>
        </w:rPr>
        <w:t>b</w:t>
      </w:r>
      <w:r w:rsidR="000B2DE7">
        <w:rPr>
          <w:lang w:val="en-GB"/>
        </w:rPr>
        <w:t xml:space="preserve">y </w:t>
      </w:r>
      <w:r w:rsidRPr="008940D1">
        <w:rPr>
          <w:lang w:val="en-GB"/>
        </w:rPr>
        <w:t>using the Express installer, product registration of each Ops Center product fails.</w:t>
      </w:r>
    </w:p>
    <w:p w14:paraId="54C845EA" w14:textId="138FB4F7" w:rsidR="008940D1" w:rsidRPr="008940D1" w:rsidRDefault="008940D1" w:rsidP="0015379A">
      <w:pPr>
        <w:numPr>
          <w:ilvl w:val="0"/>
          <w:numId w:val="110"/>
        </w:numPr>
        <w:rPr>
          <w:lang w:val="en-GB"/>
        </w:rPr>
      </w:pPr>
      <w:r w:rsidRPr="008940D1">
        <w:rPr>
          <w:lang w:val="en-GB"/>
        </w:rPr>
        <w:t xml:space="preserve">When upgrade installation / overwrite installation is performed </w:t>
      </w:r>
      <w:r w:rsidR="000B2DE7">
        <w:rPr>
          <w:rFonts w:hint="eastAsia"/>
          <w:lang w:val="en-GB"/>
        </w:rPr>
        <w:t>b</w:t>
      </w:r>
      <w:r w:rsidR="000B2DE7">
        <w:rPr>
          <w:lang w:val="en-GB"/>
        </w:rPr>
        <w:t xml:space="preserve">y </w:t>
      </w:r>
      <w:r w:rsidRPr="008940D1">
        <w:rPr>
          <w:lang w:val="en-GB"/>
        </w:rPr>
        <w:t xml:space="preserve">using the Express installer, </w:t>
      </w:r>
      <w:r w:rsidR="004F6504" w:rsidRPr="004F6504">
        <w:rPr>
          <w:lang w:val="en-GB"/>
        </w:rPr>
        <w:t>the system requests to enter the administrator credentials indefinitely</w:t>
      </w:r>
      <w:r w:rsidRPr="008940D1">
        <w:rPr>
          <w:lang w:val="en-GB"/>
        </w:rPr>
        <w:t>, and the installation cannot be started.</w:t>
      </w:r>
    </w:p>
    <w:p w14:paraId="222EFE06" w14:textId="77777777" w:rsidR="008940D1" w:rsidRPr="008940D1" w:rsidRDefault="008940D1" w:rsidP="008940D1">
      <w:pPr>
        <w:rPr>
          <w:lang w:val="en-GB"/>
        </w:rPr>
      </w:pPr>
    </w:p>
    <w:p w14:paraId="1138935B" w14:textId="5FF85580" w:rsidR="008940D1" w:rsidRDefault="008940D1" w:rsidP="008940D1">
      <w:pPr>
        <w:rPr>
          <w:lang w:val="en-GB"/>
        </w:rPr>
      </w:pPr>
      <w:r w:rsidRPr="008940D1">
        <w:rPr>
          <w:lang w:val="en-GB"/>
        </w:rPr>
        <w:lastRenderedPageBreak/>
        <w:t>If this occurs, run the following command before registering the Ops Center products.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2"/>
      </w:tblGrid>
      <w:tr w:rsidR="0030746C" w:rsidRPr="0097669A" w14:paraId="354980FB" w14:textId="77777777" w:rsidTr="0097669A">
        <w:tc>
          <w:tcPr>
            <w:tcW w:w="9552" w:type="dxa"/>
            <w:shd w:val="clear" w:color="auto" w:fill="auto"/>
          </w:tcPr>
          <w:p w14:paraId="558DA03F" w14:textId="57B3583C" w:rsidR="0030746C" w:rsidRPr="0097669A" w:rsidRDefault="0030746C" w:rsidP="008940D1">
            <w:pPr>
              <w:rPr>
                <w:lang w:val="en-GB"/>
              </w:rPr>
            </w:pPr>
            <w:r w:rsidRPr="0097669A">
              <w:rPr>
                <w:rFonts w:hint="eastAsia"/>
                <w:lang w:val="en-GB"/>
              </w:rPr>
              <w:t>export no_proxy="127.0.0.1,localhost,</w:t>
            </w:r>
            <w:r w:rsidRPr="0097669A">
              <w:rPr>
                <w:i/>
                <w:iCs/>
                <w:lang w:val="en-GB"/>
              </w:rPr>
              <w:t>host-name-or-IP-address-of-Portal</w:t>
            </w:r>
            <w:r w:rsidRPr="0097669A">
              <w:rPr>
                <w:rFonts w:hint="eastAsia"/>
                <w:lang w:val="en-GB"/>
              </w:rPr>
              <w:t>"</w:t>
            </w:r>
          </w:p>
        </w:tc>
      </w:tr>
    </w:tbl>
    <w:p w14:paraId="54F4F121" w14:textId="77777777" w:rsidR="0030746C" w:rsidRDefault="0030746C" w:rsidP="008940D1">
      <w:pPr>
        <w:rPr>
          <w:lang w:val="en-GB"/>
        </w:rPr>
      </w:pPr>
    </w:p>
    <w:p w14:paraId="10750552" w14:textId="77777777" w:rsidR="00247C2F" w:rsidRDefault="00247C2F" w:rsidP="00247C2F">
      <w:pPr>
        <w:pStyle w:val="3"/>
      </w:pPr>
      <w:bookmarkStart w:id="836" w:name="_Ref125389735"/>
      <w:bookmarkStart w:id="837" w:name="_Toc191909722"/>
      <w:r>
        <w:t>O</w:t>
      </w:r>
      <w:r w:rsidRPr="007E6A4D">
        <w:t>ut of memory occurs</w:t>
      </w:r>
      <w:bookmarkEnd w:id="836"/>
      <w:bookmarkEnd w:id="837"/>
    </w:p>
    <w:p w14:paraId="7459D0BC" w14:textId="77777777" w:rsidR="00247C2F" w:rsidRDefault="00247C2F" w:rsidP="00247C2F">
      <w:pPr>
        <w:rPr>
          <w:lang w:val="en-GB" w:eastAsia="x-none"/>
        </w:rPr>
      </w:pPr>
      <w:r w:rsidRPr="00674D7B">
        <w:rPr>
          <w:lang w:val="en-GB" w:eastAsia="x-none"/>
        </w:rPr>
        <w:t xml:space="preserve">If out of memory occurs, change the Java heap size of Common Services by adding the following properties to </w:t>
      </w:r>
      <w:r w:rsidRPr="003C73F7">
        <w:rPr>
          <w:i/>
          <w:iCs/>
        </w:rPr>
        <w:t>&lt;user-data-directory&gt;</w:t>
      </w:r>
      <w:r w:rsidRPr="008215A8">
        <w:t>/userconf/config_</w:t>
      </w:r>
      <w:r>
        <w:rPr>
          <w:rFonts w:hint="eastAsia"/>
        </w:rPr>
        <w:t>u</w:t>
      </w:r>
      <w:r>
        <w:t>ser</w:t>
      </w:r>
      <w:r w:rsidRPr="008215A8">
        <w:t>.properties</w:t>
      </w:r>
      <w:r>
        <w:rPr>
          <w:lang w:val="en-GB" w:eastAsia="x-none"/>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2"/>
      </w:tblGrid>
      <w:tr w:rsidR="00247C2F" w14:paraId="63F8997D" w14:textId="77777777">
        <w:tc>
          <w:tcPr>
            <w:tcW w:w="9552" w:type="dxa"/>
            <w:tcBorders>
              <w:top w:val="single" w:sz="4" w:space="0" w:color="000000"/>
              <w:left w:val="single" w:sz="4" w:space="0" w:color="000000"/>
              <w:bottom w:val="single" w:sz="4" w:space="0" w:color="000000"/>
              <w:right w:val="single" w:sz="4" w:space="0" w:color="000000"/>
            </w:tcBorders>
            <w:shd w:val="clear" w:color="auto" w:fill="auto"/>
          </w:tcPr>
          <w:p w14:paraId="34A9B41C" w14:textId="0E11829B" w:rsidR="00247C2F" w:rsidRDefault="00247C2F">
            <w:pPr>
              <w:rPr>
                <w:lang w:val="en-GB"/>
              </w:rPr>
            </w:pPr>
            <w:r>
              <w:rPr>
                <w:lang w:val="en-GB"/>
              </w:rPr>
              <w:t>CS_PORTAL_MEMORY_HEAP_MAX_SIZE=</w:t>
            </w:r>
            <w:r w:rsidR="00A50BEF">
              <w:rPr>
                <w:rFonts w:hint="eastAsia"/>
                <w:lang w:val="en-GB"/>
              </w:rPr>
              <w:t>5</w:t>
            </w:r>
            <w:r w:rsidR="00A50BEF">
              <w:rPr>
                <w:lang w:val="en-GB"/>
              </w:rPr>
              <w:t>12</w:t>
            </w:r>
            <w:r>
              <w:rPr>
                <w:lang w:val="en-GB"/>
              </w:rPr>
              <w:t>m</w:t>
            </w:r>
          </w:p>
          <w:p w14:paraId="6D6F5ABB" w14:textId="77777777" w:rsidR="00247C2F" w:rsidRDefault="00247C2F">
            <w:pPr>
              <w:rPr>
                <w:lang w:val="en-GB"/>
              </w:rPr>
            </w:pPr>
            <w:r>
              <w:rPr>
                <w:lang w:val="en-GB"/>
              </w:rPr>
              <w:t>CS_IDP_MEMORY_HEAP_MAX_SIZE=256m</w:t>
            </w:r>
          </w:p>
        </w:tc>
      </w:tr>
    </w:tbl>
    <w:p w14:paraId="53253D6E" w14:textId="77777777" w:rsidR="00247C2F" w:rsidRPr="00E47054" w:rsidRDefault="00247C2F" w:rsidP="00247C2F">
      <w:pPr>
        <w:rPr>
          <w:lang w:val="en-GB" w:eastAsia="x-none"/>
        </w:rPr>
      </w:pPr>
      <w:r w:rsidRPr="00A15B4C">
        <w:rPr>
          <w:lang w:val="en-GB" w:eastAsia="x-none"/>
        </w:rPr>
        <w:t xml:space="preserve">The above values are the default values. </w:t>
      </w:r>
      <w:r>
        <w:rPr>
          <w:lang w:val="en-GB" w:eastAsia="x-none"/>
        </w:rPr>
        <w:t>S</w:t>
      </w:r>
      <w:r w:rsidRPr="00A15B4C">
        <w:rPr>
          <w:lang w:val="en-GB" w:eastAsia="x-none"/>
        </w:rPr>
        <w:t>et a value greater than the above.</w:t>
      </w:r>
    </w:p>
    <w:p w14:paraId="56B289D0" w14:textId="77777777" w:rsidR="00247C2F" w:rsidRDefault="00247C2F" w:rsidP="00247C2F">
      <w:pPr>
        <w:rPr>
          <w:lang w:val="en-GB" w:eastAsia="x-none"/>
        </w:rPr>
      </w:pPr>
    </w:p>
    <w:p w14:paraId="1A5DDD23" w14:textId="77777777" w:rsidR="00247C2F" w:rsidRDefault="00247C2F" w:rsidP="00247C2F">
      <w:pPr>
        <w:pStyle w:val="3"/>
      </w:pPr>
      <w:bookmarkStart w:id="838" w:name="_Ref125389746"/>
      <w:bookmarkStart w:id="839" w:name="_Toc191909723"/>
      <w:r w:rsidRPr="00DD3BB9">
        <w:t>[Hitachi Edition]</w:t>
      </w:r>
      <w:r>
        <w:t xml:space="preserve"> </w:t>
      </w:r>
      <w:r w:rsidRPr="00DD3BB9">
        <w:t>RemoteOps log Download API is Time Out</w:t>
      </w:r>
      <w:bookmarkEnd w:id="838"/>
      <w:bookmarkEnd w:id="839"/>
    </w:p>
    <w:p w14:paraId="1DF942C3" w14:textId="77777777" w:rsidR="00247C2F" w:rsidRDefault="00247C2F" w:rsidP="00247C2F">
      <w:pPr>
        <w:rPr>
          <w:lang w:val="en-GB" w:eastAsia="x-none"/>
        </w:rPr>
      </w:pPr>
      <w:r w:rsidRPr="00DD3BB9">
        <w:rPr>
          <w:lang w:val="en-GB" w:eastAsia="x-none"/>
        </w:rPr>
        <w:t>If the log download API returns a status code 408 error,</w:t>
      </w:r>
      <w:r>
        <w:rPr>
          <w:lang w:val="en-GB" w:eastAsia="x-none"/>
        </w:rPr>
        <w:t xml:space="preserve"> </w:t>
      </w:r>
      <w:r w:rsidRPr="00DD3BB9">
        <w:rPr>
          <w:lang w:val="en-GB" w:eastAsia="x-none"/>
        </w:rPr>
        <w:t>Add the following properties to the</w:t>
      </w:r>
      <w:r>
        <w:rPr>
          <w:lang w:val="en-GB" w:eastAsia="x-none"/>
        </w:rPr>
        <w:t xml:space="preserve"> </w:t>
      </w:r>
      <w:r w:rsidRPr="003C73F7">
        <w:rPr>
          <w:i/>
          <w:iCs/>
        </w:rPr>
        <w:t>&lt;user-data-directory&gt;</w:t>
      </w:r>
      <w:r w:rsidRPr="008215A8">
        <w:t>/userconf/config_</w:t>
      </w:r>
      <w:r>
        <w:rPr>
          <w:rFonts w:hint="eastAsia"/>
        </w:rPr>
        <w:t>u</w:t>
      </w:r>
      <w:r>
        <w:t>ser</w:t>
      </w:r>
      <w:r w:rsidRPr="008215A8">
        <w:t>.properties</w:t>
      </w:r>
      <w:r>
        <w:rPr>
          <w:lang w:val="en-GB" w:eastAsia="x-none"/>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2"/>
      </w:tblGrid>
      <w:tr w:rsidR="00247C2F" w:rsidRPr="0097669A" w14:paraId="7F8DFA4D" w14:textId="77777777">
        <w:tc>
          <w:tcPr>
            <w:tcW w:w="9552" w:type="dxa"/>
            <w:shd w:val="clear" w:color="auto" w:fill="auto"/>
          </w:tcPr>
          <w:p w14:paraId="7E82EB68" w14:textId="77777777" w:rsidR="00247C2F" w:rsidRPr="0097669A" w:rsidRDefault="00247C2F">
            <w:pPr>
              <w:rPr>
                <w:lang w:val="en-GB"/>
              </w:rPr>
            </w:pPr>
            <w:r w:rsidRPr="00E47054">
              <w:rPr>
                <w:lang w:val="en-GB"/>
              </w:rPr>
              <w:t>CS_PORTAL_CSGETRAS_TIMEOUT=</w:t>
            </w:r>
            <w:r>
              <w:rPr>
                <w:lang w:val="en-GB"/>
              </w:rPr>
              <w:t>600</w:t>
            </w:r>
          </w:p>
        </w:tc>
      </w:tr>
    </w:tbl>
    <w:p w14:paraId="04C85031" w14:textId="77777777" w:rsidR="00247C2F" w:rsidRDefault="00247C2F" w:rsidP="00247C2F">
      <w:pPr>
        <w:rPr>
          <w:lang w:val="en-GB" w:eastAsia="x-none"/>
        </w:rPr>
      </w:pPr>
      <w:r w:rsidRPr="00A15B4C">
        <w:rPr>
          <w:lang w:val="en-GB" w:eastAsia="x-none"/>
        </w:rPr>
        <w:t xml:space="preserve">The above values are the default values. </w:t>
      </w:r>
    </w:p>
    <w:p w14:paraId="13B910CA" w14:textId="77777777" w:rsidR="00247C2F" w:rsidRPr="00E47054" w:rsidRDefault="00247C2F" w:rsidP="00247C2F">
      <w:pPr>
        <w:rPr>
          <w:lang w:val="en-GB" w:eastAsia="x-none"/>
        </w:rPr>
      </w:pPr>
      <w:r w:rsidRPr="00E47054">
        <w:rPr>
          <w:lang w:val="en-GB" w:eastAsia="x-none"/>
        </w:rPr>
        <w:t>Set a value greater than the download time (in seconds).</w:t>
      </w:r>
    </w:p>
    <w:p w14:paraId="3DC5D692" w14:textId="77777777" w:rsidR="00247C2F" w:rsidRDefault="00247C2F" w:rsidP="00247C2F">
      <w:pPr>
        <w:rPr>
          <w:lang w:val="en-GB" w:eastAsia="x-none"/>
        </w:rPr>
      </w:pPr>
    </w:p>
    <w:p w14:paraId="69C579ED" w14:textId="77777777" w:rsidR="00247C2F" w:rsidRDefault="00247C2F" w:rsidP="00247C2F">
      <w:pPr>
        <w:pStyle w:val="3"/>
      </w:pPr>
      <w:bookmarkStart w:id="840" w:name="_Ref125389753"/>
      <w:bookmarkStart w:id="841" w:name="_Toc191909724"/>
      <w:r w:rsidRPr="00DD3BB9">
        <w:t>[Hitachi Edition]</w:t>
      </w:r>
      <w:r>
        <w:t xml:space="preserve"> </w:t>
      </w:r>
      <w:r w:rsidRPr="0054241A">
        <w:t>If an error occurs in the Common Services RemoteOps, what log should check?</w:t>
      </w:r>
      <w:bookmarkEnd w:id="840"/>
      <w:bookmarkEnd w:id="841"/>
    </w:p>
    <w:p w14:paraId="57E35F99" w14:textId="77777777" w:rsidR="00247C2F" w:rsidRDefault="00247C2F" w:rsidP="00247C2F">
      <w:pPr>
        <w:rPr>
          <w:lang w:val="en-GB" w:eastAsia="x-none"/>
        </w:rPr>
      </w:pPr>
      <w:r w:rsidRPr="00506A78">
        <w:rPr>
          <w:lang w:val="en-GB" w:eastAsia="x-none"/>
        </w:rPr>
        <w:t>Check the log for each API below.</w:t>
      </w:r>
    </w:p>
    <w:p w14:paraId="48D75D01" w14:textId="77777777" w:rsidR="00247C2F" w:rsidRPr="00506A78" w:rsidRDefault="00247C2F" w:rsidP="00247C2F">
      <w:pPr>
        <w:numPr>
          <w:ilvl w:val="0"/>
          <w:numId w:val="111"/>
        </w:numPr>
        <w:rPr>
          <w:lang w:val="en-GB" w:eastAsia="x-none"/>
        </w:rPr>
      </w:pPr>
      <w:r w:rsidRPr="008749A7">
        <w:t>&lt;</w:t>
      </w:r>
      <w:r w:rsidRPr="008749A7">
        <w:rPr>
          <w:i/>
          <w:iCs/>
        </w:rPr>
        <w:t>log-directory</w:t>
      </w:r>
      <w:r w:rsidRPr="008749A7">
        <w:t>&gt;/</w:t>
      </w:r>
      <w:r w:rsidRPr="00506A78">
        <w:rPr>
          <w:lang w:val="en-GB" w:eastAsia="x-none"/>
        </w:rPr>
        <w:t>debug.log</w:t>
      </w:r>
    </w:p>
    <w:p w14:paraId="0917C2D6" w14:textId="77777777" w:rsidR="00247C2F" w:rsidRDefault="00247C2F" w:rsidP="00247C2F">
      <w:pPr>
        <w:numPr>
          <w:ilvl w:val="0"/>
          <w:numId w:val="111"/>
        </w:numPr>
        <w:rPr>
          <w:lang w:val="en-GB" w:eastAsia="x-none"/>
        </w:rPr>
      </w:pPr>
      <w:r w:rsidRPr="008749A7">
        <w:t>&lt;</w:t>
      </w:r>
      <w:r w:rsidRPr="008749A7">
        <w:rPr>
          <w:i/>
          <w:iCs/>
        </w:rPr>
        <w:t>log-directory</w:t>
      </w:r>
      <w:r w:rsidRPr="008749A7">
        <w:t>&gt;/</w:t>
      </w:r>
      <w:r w:rsidRPr="00506A78">
        <w:rPr>
          <w:lang w:val="en-GB" w:eastAsia="x-none"/>
        </w:rPr>
        <w:t>/error.log</w:t>
      </w:r>
    </w:p>
    <w:p w14:paraId="6F9A4C8D" w14:textId="77777777" w:rsidR="00247C2F" w:rsidRPr="00506A78" w:rsidRDefault="00247C2F" w:rsidP="00247C2F">
      <w:pPr>
        <w:rPr>
          <w:lang w:val="en-GB" w:eastAsia="x-none"/>
        </w:rPr>
      </w:pPr>
      <w:r w:rsidRPr="00506A78">
        <w:rPr>
          <w:lang w:val="en-GB" w:eastAsia="x-none"/>
        </w:rPr>
        <w:t xml:space="preserve">The log download is done with the </w:t>
      </w:r>
      <w:r>
        <w:rPr>
          <w:lang w:val="en-GB" w:eastAsia="x-none"/>
        </w:rPr>
        <w:t>c</w:t>
      </w:r>
      <w:r w:rsidRPr="00506A78">
        <w:rPr>
          <w:lang w:val="en-GB" w:eastAsia="x-none"/>
        </w:rPr>
        <w:t>sgetras command.</w:t>
      </w:r>
    </w:p>
    <w:p w14:paraId="0D77C200" w14:textId="77777777" w:rsidR="00247C2F" w:rsidRPr="00506A78" w:rsidRDefault="00247C2F" w:rsidP="00247C2F">
      <w:pPr>
        <w:rPr>
          <w:lang w:val="en-GB" w:eastAsia="x-none"/>
        </w:rPr>
      </w:pPr>
      <w:r w:rsidRPr="00506A78">
        <w:rPr>
          <w:lang w:val="en-GB" w:eastAsia="x-none"/>
        </w:rPr>
        <w:t>Csgetras log is included in the downloaded Compression file.</w:t>
      </w:r>
    </w:p>
    <w:p w14:paraId="465A2861" w14:textId="77777777" w:rsidR="00247C2F" w:rsidRDefault="00247C2F" w:rsidP="00247C2F">
      <w:pPr>
        <w:rPr>
          <w:lang w:val="en-GB" w:eastAsia="x-none"/>
        </w:rPr>
      </w:pPr>
      <w:r w:rsidRPr="00506A78">
        <w:rPr>
          <w:lang w:val="en-GB" w:eastAsia="x-none"/>
        </w:rPr>
        <w:t>If the download fails, see</w:t>
      </w:r>
      <w:r>
        <w:rPr>
          <w:lang w:val="en-GB" w:eastAsia="x-none"/>
        </w:rPr>
        <w:t xml:space="preserve"> </w:t>
      </w:r>
      <w:r w:rsidRPr="00506A78">
        <w:rPr>
          <w:lang w:val="en-GB" w:eastAsia="x-none"/>
        </w:rPr>
        <w:t>/tmp/.common-services/log/csgetras.log.</w:t>
      </w:r>
    </w:p>
    <w:p w14:paraId="0BCBFBCA" w14:textId="77777777" w:rsidR="00247C2F" w:rsidRPr="00506A78" w:rsidRDefault="00247C2F" w:rsidP="00247C2F">
      <w:pPr>
        <w:rPr>
          <w:lang w:val="en-GB" w:eastAsia="x-none"/>
        </w:rPr>
      </w:pPr>
      <w:r w:rsidRPr="00506A78">
        <w:rPr>
          <w:lang w:val="en-GB" w:eastAsia="x-none"/>
        </w:rPr>
        <w:t>/</w:t>
      </w:r>
      <w:r>
        <w:rPr>
          <w:lang w:val="en-GB" w:eastAsia="x-none"/>
        </w:rPr>
        <w:t>t</w:t>
      </w:r>
      <w:r w:rsidRPr="00506A78">
        <w:rPr>
          <w:lang w:val="en-GB" w:eastAsia="x-none"/>
        </w:rPr>
        <w:t xml:space="preserve">mp/.common-services/log/csgetras.log may not be </w:t>
      </w:r>
      <w:r>
        <w:rPr>
          <w:lang w:val="en-GB" w:eastAsia="x-none"/>
        </w:rPr>
        <w:t>o</w:t>
      </w:r>
      <w:r w:rsidRPr="00506A78">
        <w:rPr>
          <w:lang w:val="en-GB" w:eastAsia="x-none"/>
        </w:rPr>
        <w:t xml:space="preserve">utput if the error is due to insufficient </w:t>
      </w:r>
      <w:r>
        <w:rPr>
          <w:lang w:val="en-GB" w:eastAsia="x-none"/>
        </w:rPr>
        <w:t>c</w:t>
      </w:r>
      <w:r w:rsidRPr="00506A78">
        <w:rPr>
          <w:lang w:val="en-GB" w:eastAsia="x-none"/>
        </w:rPr>
        <w:t>apacity of</w:t>
      </w:r>
      <w:r>
        <w:rPr>
          <w:lang w:val="en-GB" w:eastAsia="x-none"/>
        </w:rPr>
        <w:t xml:space="preserve"> </w:t>
      </w:r>
      <w:r w:rsidRPr="00506A78">
        <w:rPr>
          <w:lang w:val="en-GB" w:eastAsia="x-none"/>
        </w:rPr>
        <w:t>/tmp.</w:t>
      </w:r>
    </w:p>
    <w:p w14:paraId="2B873319" w14:textId="77777777" w:rsidR="00247C2F" w:rsidRDefault="00247C2F" w:rsidP="00247C2F">
      <w:pPr>
        <w:rPr>
          <w:lang w:val="en-GB" w:eastAsia="x-none"/>
        </w:rPr>
      </w:pPr>
      <w:r w:rsidRPr="00506A78">
        <w:rPr>
          <w:lang w:val="en-GB" w:eastAsia="x-none"/>
        </w:rPr>
        <w:t xml:space="preserve">In this case, the following logs are </w:t>
      </w:r>
      <w:r>
        <w:rPr>
          <w:lang w:val="en-GB" w:eastAsia="x-none"/>
        </w:rPr>
        <w:t>o</w:t>
      </w:r>
      <w:r w:rsidRPr="00506A78">
        <w:rPr>
          <w:lang w:val="en-GB" w:eastAsia="x-none"/>
        </w:rPr>
        <w:t xml:space="preserve">utput to </w:t>
      </w:r>
      <w:r w:rsidRPr="008749A7">
        <w:t>&lt;</w:t>
      </w:r>
      <w:r w:rsidRPr="008749A7">
        <w:rPr>
          <w:i/>
          <w:iCs/>
        </w:rPr>
        <w:t>log-directory</w:t>
      </w:r>
      <w:r w:rsidRPr="008749A7">
        <w:t>&gt;/</w:t>
      </w:r>
      <w:r w:rsidRPr="00506A78">
        <w:rPr>
          <w:lang w:val="en-GB" w:eastAsia="x-none"/>
        </w:rPr>
        <w:t>erro</w:t>
      </w:r>
      <w:r>
        <w:rPr>
          <w:lang w:val="en-GB" w:eastAsia="x-none"/>
        </w:rPr>
        <w:t>r</w:t>
      </w:r>
      <w:r w:rsidRPr="00506A78">
        <w:rPr>
          <w:lang w:val="en-GB" w:eastAsia="x-none"/>
        </w:rPr>
        <w:t>. log.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2"/>
      </w:tblGrid>
      <w:tr w:rsidR="00247C2F" w:rsidRPr="0097669A" w14:paraId="71C65034" w14:textId="77777777">
        <w:tc>
          <w:tcPr>
            <w:tcW w:w="9552" w:type="dxa"/>
            <w:shd w:val="clear" w:color="auto" w:fill="auto"/>
          </w:tcPr>
          <w:p w14:paraId="7CC02131" w14:textId="77777777" w:rsidR="00247C2F" w:rsidRPr="0097669A" w:rsidRDefault="00247C2F">
            <w:pPr>
              <w:rPr>
                <w:lang w:val="en-GB"/>
              </w:rPr>
            </w:pPr>
            <w:r w:rsidRPr="00506A78">
              <w:rPr>
                <w:lang w:val="en-GB"/>
              </w:rPr>
              <w:t>KAOP30012-E ApiException throwing. status = 500 INTERNAL_SERVER_ERROR, message = KAOP20061-E An unexpected error occurred. Contact the support center., additionalInfo = csgetras exit code=255.</w:t>
            </w:r>
          </w:p>
        </w:tc>
      </w:tr>
    </w:tbl>
    <w:p w14:paraId="5FFFE163" w14:textId="77777777" w:rsidR="00247C2F" w:rsidRDefault="00247C2F" w:rsidP="00247C2F">
      <w:pPr>
        <w:rPr>
          <w:lang w:val="en-GB" w:eastAsia="x-none"/>
        </w:rPr>
      </w:pPr>
    </w:p>
    <w:p w14:paraId="4D78BA70" w14:textId="77777777" w:rsidR="0066491D" w:rsidRPr="00371BAF" w:rsidRDefault="0066491D" w:rsidP="0066491D">
      <w:pPr>
        <w:pStyle w:val="3"/>
      </w:pPr>
      <w:bookmarkStart w:id="842" w:name="_Ref125396075"/>
      <w:bookmarkStart w:id="843" w:name="_Toc191909725"/>
      <w:r w:rsidRPr="00371BAF">
        <w:t>Initializing the truststore password</w:t>
      </w:r>
      <w:bookmarkEnd w:id="842"/>
      <w:bookmarkEnd w:id="843"/>
    </w:p>
    <w:p w14:paraId="2B954024" w14:textId="400FD880" w:rsidR="0066491D" w:rsidRPr="00371BAF" w:rsidRDefault="0066491D" w:rsidP="0066491D">
      <w:pPr>
        <w:rPr>
          <w:lang w:val="en-GB"/>
        </w:rPr>
      </w:pPr>
      <w:r w:rsidRPr="00371BAF">
        <w:rPr>
          <w:lang w:val="en-GB"/>
        </w:rPr>
        <w:t xml:space="preserve">If you </w:t>
      </w:r>
      <w:r w:rsidR="002E7035">
        <w:rPr>
          <w:lang w:val="en-GB"/>
        </w:rPr>
        <w:t>lose your</w:t>
      </w:r>
      <w:r w:rsidRPr="00371BAF">
        <w:rPr>
          <w:lang w:val="en-GB"/>
        </w:rPr>
        <w:t xml:space="preserve"> truststore password, you will need to recreate the truststore with the new password, as shown below.</w:t>
      </w:r>
    </w:p>
    <w:p w14:paraId="17CA7CAC" w14:textId="77777777" w:rsidR="0066491D" w:rsidRDefault="0066491D" w:rsidP="0066491D">
      <w:pPr>
        <w:numPr>
          <w:ilvl w:val="0"/>
          <w:numId w:val="112"/>
        </w:numPr>
        <w:jc w:val="left"/>
      </w:pPr>
      <w:r>
        <w:rPr>
          <w:rFonts w:hint="eastAsia"/>
        </w:rPr>
        <w:t>If</w:t>
      </w:r>
      <w:r w:rsidRPr="00CD38C4">
        <w:t xml:space="preserve"> you cannot log in to </w:t>
      </w:r>
      <w:r w:rsidRPr="00E1702B">
        <w:t>Hitachi Ops Center</w:t>
      </w:r>
      <w:r w:rsidRPr="00CD38C4">
        <w:t xml:space="preserve">, </w:t>
      </w:r>
      <w:r w:rsidRPr="00CD38C4">
        <w:rPr>
          <w:rFonts w:hint="eastAsia"/>
        </w:rPr>
        <w:t xml:space="preserve">check </w:t>
      </w:r>
      <w:r w:rsidRPr="00CD38C4">
        <w:t>the following settings</w:t>
      </w:r>
      <w:r>
        <w:br/>
      </w:r>
      <w:r w:rsidRPr="00371BAF">
        <w:t>Use the following keytool command to check the alias of the certificate imported to the trust store. At this time, a password is required, but the list can be displayed by skipping the input with Enter.</w:t>
      </w:r>
    </w:p>
    <w:p w14:paraId="4E1D92EC" w14:textId="77777777" w:rsidR="0066491D" w:rsidRDefault="0066491D" w:rsidP="0066491D">
      <w:pPr>
        <w:ind w:left="420"/>
        <w:jc w:val="left"/>
      </w:pPr>
      <w:r>
        <w:rPr>
          <w:rFonts w:hint="eastAsia"/>
        </w:rPr>
        <w:t>Command:</w:t>
      </w:r>
    </w:p>
    <w:p w14:paraId="5F9A49AA" w14:textId="77777777" w:rsidR="0066491D" w:rsidRDefault="0066491D" w:rsidP="0066491D">
      <w:pPr>
        <w:ind w:left="420"/>
        <w:jc w:val="left"/>
      </w:pPr>
      <w:r w:rsidRPr="00C71363">
        <w:t xml:space="preserve">/opt/hitachi/CommonService/jdk/bin/keytool -list -v -keystore /var/opt/hitachi/CommonService/tls/cacerts </w:t>
      </w:r>
      <w:r w:rsidRPr="00C71363">
        <w:lastRenderedPageBreak/>
        <w:t>| grep -i Alias</w:t>
      </w:r>
    </w:p>
    <w:p w14:paraId="3D08E81C" w14:textId="77777777" w:rsidR="0066491D" w:rsidRPr="008C2EE2" w:rsidRDefault="0066491D" w:rsidP="0066491D">
      <w:pPr>
        <w:ind w:firstLine="210"/>
        <w:jc w:val="left"/>
      </w:pPr>
      <w:r w:rsidRPr="008C2EE2">
        <w:t>Execution example</w:t>
      </w:r>
      <w:r>
        <w:t>:</w:t>
      </w: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3"/>
      </w:tblGrid>
      <w:tr w:rsidR="0066491D" w14:paraId="13D66D24" w14:textId="77777777">
        <w:tc>
          <w:tcPr>
            <w:tcW w:w="9213" w:type="dxa"/>
            <w:shd w:val="clear" w:color="auto" w:fill="auto"/>
          </w:tcPr>
          <w:p w14:paraId="19BD3C7C" w14:textId="77777777" w:rsidR="0066491D" w:rsidRDefault="0066491D">
            <w:r>
              <w:t>/opt/hitachi/CommonService/jdk/bin/keytool -list -v -keystore /var/opt/hitachi/CommonService/tls/cacerts | grep -i Alias</w:t>
            </w:r>
          </w:p>
          <w:p w14:paraId="0BC63160" w14:textId="77777777" w:rsidR="0066491D" w:rsidRDefault="0066491D">
            <w:r>
              <w:t>Enter keystore password:</w:t>
            </w:r>
          </w:p>
          <w:p w14:paraId="4D60D890" w14:textId="77777777" w:rsidR="0066491D" w:rsidRDefault="0066491D"/>
          <w:p w14:paraId="1760D7FE" w14:textId="77777777" w:rsidR="0066491D" w:rsidRDefault="0066491D">
            <w:r>
              <w:t>*****************  WARNING WARNING WARNING  *****************</w:t>
            </w:r>
          </w:p>
          <w:p w14:paraId="794AF047" w14:textId="77777777" w:rsidR="0066491D" w:rsidRDefault="0066491D">
            <w:r>
              <w:t>* The integrity of the information stored in your keystore  *</w:t>
            </w:r>
          </w:p>
          <w:p w14:paraId="4AF0DF29" w14:textId="77777777" w:rsidR="0066491D" w:rsidRDefault="0066491D">
            <w:r>
              <w:t>* has NOT been verified!  In order to verify its integrity, *</w:t>
            </w:r>
          </w:p>
          <w:p w14:paraId="15ADFC0B" w14:textId="77777777" w:rsidR="0066491D" w:rsidRDefault="0066491D">
            <w:r>
              <w:t>* you must provide your keystore password.                  *</w:t>
            </w:r>
          </w:p>
          <w:p w14:paraId="4EAAE4CC" w14:textId="77777777" w:rsidR="0066491D" w:rsidRDefault="0066491D">
            <w:r>
              <w:t>*****************  WARNING WARNING WARNING  *****************</w:t>
            </w:r>
          </w:p>
          <w:p w14:paraId="0D1845CC" w14:textId="77777777" w:rsidR="0066491D" w:rsidRDefault="0066491D"/>
          <w:p w14:paraId="773A54DC" w14:textId="77777777" w:rsidR="0066491D" w:rsidRPr="008C2EE2" w:rsidRDefault="0066491D">
            <w:r>
              <w:t>Alias name: opscenterca</w:t>
            </w:r>
          </w:p>
        </w:tc>
      </w:tr>
    </w:tbl>
    <w:p w14:paraId="2425C33D" w14:textId="77777777" w:rsidR="0066491D" w:rsidRDefault="0066491D" w:rsidP="0066491D">
      <w:pPr>
        <w:numPr>
          <w:ilvl w:val="0"/>
          <w:numId w:val="112"/>
        </w:numPr>
        <w:jc w:val="left"/>
      </w:pPr>
      <w:r w:rsidRPr="008C2EE2">
        <w:t>Output all alias certificates confirmed in (1) to a file using the following keytool command. At this time, a password is required, but the list can be displayed by skipping the input with Enter.</w:t>
      </w:r>
    </w:p>
    <w:p w14:paraId="57BFC7BC" w14:textId="77777777" w:rsidR="0066491D" w:rsidRDefault="0066491D" w:rsidP="0066491D">
      <w:pPr>
        <w:ind w:left="210" w:firstLine="210"/>
        <w:jc w:val="left"/>
      </w:pPr>
      <w:r>
        <w:rPr>
          <w:rFonts w:hint="eastAsia"/>
        </w:rPr>
        <w:t>Command:</w:t>
      </w:r>
    </w:p>
    <w:p w14:paraId="735E698F" w14:textId="77777777" w:rsidR="0066491D" w:rsidRDefault="0066491D" w:rsidP="0066491D">
      <w:pPr>
        <w:ind w:left="210" w:firstLineChars="100" w:firstLine="210"/>
        <w:jc w:val="left"/>
      </w:pPr>
      <w:r w:rsidRPr="00057C48">
        <w:rPr>
          <w:rFonts w:hint="eastAsia"/>
        </w:rPr>
        <w:t xml:space="preserve">/opt/hitachi/CommonService/jdk/bin/keytool -export -alias </w:t>
      </w:r>
      <w:r w:rsidRPr="008C2EE2">
        <w:t>&lt;alias name&gt;</w:t>
      </w:r>
      <w:r w:rsidRPr="00057C48">
        <w:rPr>
          <w:rFonts w:hint="eastAsia"/>
        </w:rPr>
        <w:t xml:space="preserve"> -rfc -keystore /var/opt/hitachi/</w:t>
      </w:r>
    </w:p>
    <w:p w14:paraId="0804933B" w14:textId="77777777" w:rsidR="0066491D" w:rsidRDefault="0066491D" w:rsidP="0066491D">
      <w:pPr>
        <w:ind w:left="210" w:firstLine="210"/>
        <w:jc w:val="left"/>
      </w:pPr>
      <w:r w:rsidRPr="00057C48">
        <w:rPr>
          <w:rFonts w:hint="eastAsia"/>
        </w:rPr>
        <w:t xml:space="preserve">CommonService/tls/cacerts -file </w:t>
      </w:r>
      <w:r w:rsidRPr="00CD7589">
        <w:t>&lt;output file path&gt;</w:t>
      </w:r>
    </w:p>
    <w:p w14:paraId="3290F0B6" w14:textId="77777777" w:rsidR="0066491D" w:rsidRPr="008C2EE2" w:rsidRDefault="0066491D" w:rsidP="0066491D">
      <w:pPr>
        <w:ind w:left="210" w:firstLine="210"/>
        <w:jc w:val="left"/>
      </w:pPr>
      <w:r w:rsidRPr="008C2EE2">
        <w:t>Execution example</w:t>
      </w:r>
      <w:r>
        <w:t>:</w:t>
      </w:r>
    </w:p>
    <w:tbl>
      <w:tblPr>
        <w:tblW w:w="921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3"/>
      </w:tblGrid>
      <w:tr w:rsidR="0066491D" w14:paraId="38E8CB3B" w14:textId="77777777">
        <w:tc>
          <w:tcPr>
            <w:tcW w:w="9213" w:type="dxa"/>
            <w:shd w:val="clear" w:color="auto" w:fill="auto"/>
          </w:tcPr>
          <w:p w14:paraId="7D6F4B62" w14:textId="77777777" w:rsidR="0066491D" w:rsidRDefault="0066491D">
            <w:r>
              <w:t>/opt/hitachi/CommonService/jdk/bin/keytool -export -alias opscenterca -rfc -keystore /var/opt/hitachi/CommonService/tls/cacerts -file /var/opt/hitachi/CommonService/tls/opscenterca.cer</w:t>
            </w:r>
          </w:p>
          <w:p w14:paraId="31ABE391" w14:textId="77777777" w:rsidR="0066491D" w:rsidRDefault="0066491D">
            <w:r>
              <w:t>Enter keystore password:</w:t>
            </w:r>
          </w:p>
          <w:p w14:paraId="2A45F9FC" w14:textId="77777777" w:rsidR="0066491D" w:rsidRDefault="0066491D"/>
          <w:p w14:paraId="5993F6E3" w14:textId="77777777" w:rsidR="0066491D" w:rsidRDefault="0066491D">
            <w:r>
              <w:t>*****************  WARNING WARNING WARNING  *****************</w:t>
            </w:r>
          </w:p>
          <w:p w14:paraId="1C73411A" w14:textId="77777777" w:rsidR="0066491D" w:rsidRDefault="0066491D">
            <w:r>
              <w:t>* The integrity of the information stored in your keystore  *</w:t>
            </w:r>
          </w:p>
          <w:p w14:paraId="0C9545BC" w14:textId="77777777" w:rsidR="0066491D" w:rsidRDefault="0066491D">
            <w:r>
              <w:t>* has NOT been verified!  In order to verify its integrity, *</w:t>
            </w:r>
          </w:p>
          <w:p w14:paraId="55A0F51E" w14:textId="77777777" w:rsidR="0066491D" w:rsidRDefault="0066491D">
            <w:r>
              <w:t>* you must provide your keystore password.                  *</w:t>
            </w:r>
          </w:p>
          <w:p w14:paraId="1AE8661A" w14:textId="77777777" w:rsidR="0066491D" w:rsidRDefault="0066491D">
            <w:r>
              <w:t>*****************  WARNING WARNING WARNING  *****************</w:t>
            </w:r>
          </w:p>
          <w:p w14:paraId="60A1C3FE" w14:textId="77777777" w:rsidR="0066491D" w:rsidRPr="008C2EE2" w:rsidRDefault="0066491D">
            <w:r>
              <w:t>Certificate stored in file &lt;/var/opt/hitachi/CommonService/tls/opscenterca.cer&gt;</w:t>
            </w:r>
          </w:p>
        </w:tc>
      </w:tr>
    </w:tbl>
    <w:p w14:paraId="55C955BF" w14:textId="77777777" w:rsidR="0066491D" w:rsidRDefault="0066491D" w:rsidP="0066491D">
      <w:pPr>
        <w:ind w:firstLine="210"/>
        <w:jc w:val="left"/>
      </w:pPr>
    </w:p>
    <w:p w14:paraId="27EB6CE2" w14:textId="77777777" w:rsidR="0066491D" w:rsidRDefault="0066491D" w:rsidP="0066491D">
      <w:pPr>
        <w:numPr>
          <w:ilvl w:val="0"/>
          <w:numId w:val="112"/>
        </w:numPr>
        <w:jc w:val="left"/>
      </w:pPr>
      <w:r w:rsidRPr="00CD7589">
        <w:t>Back up the current truststore.</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8"/>
      </w:tblGrid>
      <w:tr w:rsidR="0066491D" w14:paraId="24FE3531" w14:textId="77777777">
        <w:tc>
          <w:tcPr>
            <w:tcW w:w="9018" w:type="dxa"/>
            <w:shd w:val="clear" w:color="auto" w:fill="auto"/>
          </w:tcPr>
          <w:p w14:paraId="0DBCF48B" w14:textId="77777777" w:rsidR="0066491D" w:rsidRDefault="0066491D">
            <w:pPr>
              <w:jc w:val="left"/>
            </w:pPr>
            <w:r>
              <w:rPr>
                <w:szCs w:val="21"/>
                <w:lang w:val="en-GB"/>
              </w:rPr>
              <w:t>mv /var/opt/hitachi/CommonService/tls/cacerts /var/opt/hitachi/CommonService/tls/cacerts.bk</w:t>
            </w:r>
          </w:p>
        </w:tc>
      </w:tr>
    </w:tbl>
    <w:p w14:paraId="474B5139" w14:textId="77777777" w:rsidR="0066491D" w:rsidRDefault="0066491D" w:rsidP="0066491D">
      <w:pPr>
        <w:jc w:val="left"/>
      </w:pPr>
    </w:p>
    <w:p w14:paraId="2F77C8EE" w14:textId="77777777" w:rsidR="0066491D" w:rsidRDefault="0066491D" w:rsidP="0066491D">
      <w:pPr>
        <w:numPr>
          <w:ilvl w:val="0"/>
          <w:numId w:val="112"/>
        </w:numPr>
        <w:jc w:val="left"/>
      </w:pPr>
      <w:r>
        <w:t>Create a new trust store by importing the certificate output in (2).</w:t>
      </w:r>
    </w:p>
    <w:p w14:paraId="21642868" w14:textId="77777777" w:rsidR="0066491D" w:rsidRDefault="0066491D" w:rsidP="0066491D">
      <w:pPr>
        <w:ind w:left="630"/>
        <w:jc w:val="left"/>
      </w:pPr>
      <w:r>
        <w:t>Import all certificates output in (2).When importing the second and subsequent certificates, specify the password that was specified during the initial execution.</w:t>
      </w:r>
    </w:p>
    <w:p w14:paraId="1A6EDE5F" w14:textId="77777777" w:rsidR="0066491D" w:rsidRDefault="0066491D" w:rsidP="0066491D">
      <w:pPr>
        <w:ind w:left="210" w:firstLine="210"/>
        <w:jc w:val="left"/>
      </w:pPr>
      <w:r>
        <w:rPr>
          <w:rFonts w:hint="eastAsia"/>
        </w:rPr>
        <w:t>Command:</w:t>
      </w:r>
    </w:p>
    <w:p w14:paraId="2A55AC05" w14:textId="77777777" w:rsidR="0066491D" w:rsidRDefault="0066491D" w:rsidP="0066491D">
      <w:pPr>
        <w:ind w:left="420"/>
        <w:jc w:val="left"/>
      </w:pPr>
      <w:r w:rsidRPr="003F569E">
        <w:rPr>
          <w:rFonts w:hint="eastAsia"/>
          <w:szCs w:val="21"/>
          <w:lang w:val="en-GB"/>
        </w:rPr>
        <w:t xml:space="preserve">/opt/hitachi/CommonService/jdk/bin/keytool -importcert -alias </w:t>
      </w:r>
      <w:r w:rsidRPr="008C2EE2">
        <w:t>&lt;alias name&gt;</w:t>
      </w:r>
      <w:r w:rsidRPr="003F569E">
        <w:rPr>
          <w:rFonts w:hint="eastAsia"/>
          <w:szCs w:val="21"/>
          <w:lang w:val="en-GB"/>
        </w:rPr>
        <w:t xml:space="preserve"> -file </w:t>
      </w:r>
      <w:r>
        <w:rPr>
          <w:szCs w:val="21"/>
          <w:lang w:val="en-GB"/>
        </w:rPr>
        <w:t>&lt;</w:t>
      </w:r>
      <w:r w:rsidRPr="00900F01">
        <w:rPr>
          <w:szCs w:val="21"/>
          <w:lang w:val="en-GB"/>
        </w:rPr>
        <w:t>File path output in (2)</w:t>
      </w:r>
      <w:r>
        <w:rPr>
          <w:szCs w:val="21"/>
          <w:lang w:val="en-GB"/>
        </w:rPr>
        <w:t>&gt;</w:t>
      </w:r>
      <w:r w:rsidRPr="003F569E">
        <w:rPr>
          <w:rFonts w:hint="eastAsia"/>
          <w:szCs w:val="21"/>
          <w:lang w:val="en-GB"/>
        </w:rPr>
        <w:t xml:space="preserve"> -keystore /var/opt/hitachi/CommonService/tls/cacerts -storetype jks</w:t>
      </w:r>
    </w:p>
    <w:p w14:paraId="33B4F690" w14:textId="77777777" w:rsidR="0066491D" w:rsidRPr="008C2EE2" w:rsidRDefault="0066491D" w:rsidP="0066491D">
      <w:pPr>
        <w:ind w:left="210" w:firstLine="210"/>
        <w:jc w:val="left"/>
      </w:pPr>
      <w:r w:rsidRPr="008C2EE2">
        <w:lastRenderedPageBreak/>
        <w:t>Execution example</w:t>
      </w:r>
      <w: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8"/>
      </w:tblGrid>
      <w:tr w:rsidR="0066491D" w14:paraId="1E029D0F" w14:textId="77777777">
        <w:tc>
          <w:tcPr>
            <w:tcW w:w="9018" w:type="dxa"/>
            <w:shd w:val="clear" w:color="auto" w:fill="auto"/>
          </w:tcPr>
          <w:p w14:paraId="4063B560" w14:textId="77777777" w:rsidR="0066491D" w:rsidRDefault="0066491D">
            <w:pPr>
              <w:rPr>
                <w:szCs w:val="21"/>
                <w:lang w:val="en-GB"/>
              </w:rPr>
            </w:pPr>
            <w:r>
              <w:rPr>
                <w:szCs w:val="21"/>
                <w:lang w:val="en-GB"/>
              </w:rPr>
              <w:t>/opt/hitachi/CommonService/jdk/bin/keytool -importcert -alias  opscenterca -file /var/opt/hitachi/Com</w:t>
            </w:r>
          </w:p>
          <w:p w14:paraId="4C31ED28" w14:textId="77777777" w:rsidR="0066491D" w:rsidRDefault="0066491D">
            <w:pPr>
              <w:rPr>
                <w:szCs w:val="21"/>
                <w:lang w:val="en-GB"/>
              </w:rPr>
            </w:pPr>
            <w:r>
              <w:rPr>
                <w:szCs w:val="21"/>
                <w:lang w:val="en-GB"/>
              </w:rPr>
              <w:t>monService/tls/opscenterca.cer -keystore /var/opt/hitachi/CommonService/tls/cacerts -storetype jks</w:t>
            </w:r>
          </w:p>
          <w:p w14:paraId="3263E3BC" w14:textId="77777777" w:rsidR="0066491D" w:rsidRDefault="0066491D">
            <w:pPr>
              <w:rPr>
                <w:szCs w:val="21"/>
                <w:lang w:val="en-GB"/>
              </w:rPr>
            </w:pPr>
            <w:r>
              <w:rPr>
                <w:szCs w:val="21"/>
                <w:lang w:val="en-GB"/>
              </w:rPr>
              <w:t>Enter keystore password:</w:t>
            </w:r>
          </w:p>
          <w:p w14:paraId="3D2472B9" w14:textId="77777777" w:rsidR="0066491D" w:rsidRDefault="0066491D">
            <w:pPr>
              <w:rPr>
                <w:szCs w:val="21"/>
                <w:lang w:val="en-GB"/>
              </w:rPr>
            </w:pPr>
            <w:r>
              <w:rPr>
                <w:szCs w:val="21"/>
                <w:lang w:val="en-GB"/>
              </w:rPr>
              <w:t>Re-enter new password:</w:t>
            </w:r>
          </w:p>
          <w:p w14:paraId="3A51EB5D" w14:textId="77777777" w:rsidR="0066491D" w:rsidRDefault="0066491D">
            <w:pPr>
              <w:rPr>
                <w:szCs w:val="21"/>
                <w:lang w:val="en-GB"/>
              </w:rPr>
            </w:pPr>
            <w:r>
              <w:rPr>
                <w:szCs w:val="21"/>
                <w:lang w:val="en-GB"/>
              </w:rPr>
              <w:t xml:space="preserve">  (snip)</w:t>
            </w:r>
          </w:p>
          <w:p w14:paraId="73BF258D" w14:textId="77777777" w:rsidR="0066491D" w:rsidRDefault="0066491D">
            <w:pPr>
              <w:rPr>
                <w:szCs w:val="21"/>
                <w:lang w:val="en-GB"/>
              </w:rPr>
            </w:pPr>
            <w:r>
              <w:rPr>
                <w:szCs w:val="21"/>
                <w:lang w:val="en-GB"/>
              </w:rPr>
              <w:t>Trust this certificate? [no]:  yes</w:t>
            </w:r>
          </w:p>
          <w:p w14:paraId="0710791A" w14:textId="77777777" w:rsidR="0066491D" w:rsidRDefault="0066491D">
            <w:pPr>
              <w:jc w:val="left"/>
            </w:pPr>
            <w:r>
              <w:rPr>
                <w:szCs w:val="21"/>
                <w:lang w:val="en-GB"/>
              </w:rPr>
              <w:t>Certificate was added to keystore</w:t>
            </w:r>
          </w:p>
        </w:tc>
      </w:tr>
    </w:tbl>
    <w:p w14:paraId="65500E48" w14:textId="77777777" w:rsidR="0066491D" w:rsidRDefault="0066491D" w:rsidP="0066491D">
      <w:pPr>
        <w:jc w:val="left"/>
      </w:pPr>
    </w:p>
    <w:p w14:paraId="4B40C516" w14:textId="77777777" w:rsidR="0066491D" w:rsidRDefault="0066491D" w:rsidP="0066491D">
      <w:pPr>
        <w:numPr>
          <w:ilvl w:val="0"/>
          <w:numId w:val="112"/>
        </w:numPr>
        <w:jc w:val="left"/>
      </w:pPr>
      <w:r w:rsidRPr="00900F01">
        <w:t>Change truststore permissions</w:t>
      </w:r>
      <w: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8"/>
      </w:tblGrid>
      <w:tr w:rsidR="0066491D" w14:paraId="35EE10E8" w14:textId="77777777">
        <w:tc>
          <w:tcPr>
            <w:tcW w:w="9018" w:type="dxa"/>
            <w:shd w:val="clear" w:color="auto" w:fill="auto"/>
          </w:tcPr>
          <w:p w14:paraId="0ED5AA2C" w14:textId="3AF16B5C" w:rsidR="0066491D" w:rsidRDefault="0019645D">
            <w:r>
              <w:rPr>
                <w:szCs w:val="21"/>
                <w:lang w:val="en-GB"/>
              </w:rPr>
              <w:t>c</w:t>
            </w:r>
            <w:r w:rsidR="0066491D">
              <w:rPr>
                <w:szCs w:val="21"/>
                <w:lang w:val="en-GB"/>
              </w:rPr>
              <w:t>hmod 600 /var/opt/hitachi/CommonService/tls/cacerts</w:t>
            </w:r>
          </w:p>
        </w:tc>
      </w:tr>
    </w:tbl>
    <w:p w14:paraId="090B7398" w14:textId="77777777" w:rsidR="0066491D" w:rsidRPr="00900F01" w:rsidRDefault="0066491D" w:rsidP="0066491D"/>
    <w:p w14:paraId="17C918EB" w14:textId="77777777" w:rsidR="0066491D" w:rsidRDefault="0066491D" w:rsidP="0066491D">
      <w:pPr>
        <w:numPr>
          <w:ilvl w:val="0"/>
          <w:numId w:val="112"/>
        </w:numPr>
        <w:jc w:val="left"/>
      </w:pPr>
      <w:r w:rsidRPr="008C65A4">
        <w:t>Restart the Common Services service</w:t>
      </w:r>
      <w: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8"/>
      </w:tblGrid>
      <w:tr w:rsidR="0066491D" w14:paraId="282BBF9F" w14:textId="77777777">
        <w:tc>
          <w:tcPr>
            <w:tcW w:w="9018" w:type="dxa"/>
            <w:shd w:val="clear" w:color="auto" w:fill="auto"/>
          </w:tcPr>
          <w:p w14:paraId="18CDBF2C" w14:textId="77777777" w:rsidR="0066491D" w:rsidRDefault="0066491D">
            <w:r w:rsidRPr="008C65A4">
              <w:t>systemctl restart csportal</w:t>
            </w:r>
          </w:p>
        </w:tc>
      </w:tr>
    </w:tbl>
    <w:p w14:paraId="3162F8ED" w14:textId="77777777" w:rsidR="0066491D" w:rsidRDefault="0066491D" w:rsidP="0066491D"/>
    <w:p w14:paraId="7B8B6017" w14:textId="7C0BAE3D" w:rsidR="005D53C6" w:rsidRPr="00371BAF" w:rsidRDefault="00F3652B" w:rsidP="00840492">
      <w:pPr>
        <w:pStyle w:val="3"/>
      </w:pPr>
      <w:bookmarkStart w:id="844" w:name="_Ref132735775"/>
      <w:bookmarkStart w:id="845" w:name="_Toc191909726"/>
      <w:r w:rsidRPr="00F3652B">
        <w:t>When a failure occurs during backup of Common Services by the Protector backup integration function</w:t>
      </w:r>
      <w:bookmarkEnd w:id="844"/>
      <w:bookmarkEnd w:id="845"/>
    </w:p>
    <w:p w14:paraId="1693F24C" w14:textId="2B23BF9D" w:rsidR="002D1565" w:rsidRPr="002D1565" w:rsidRDefault="002D1565" w:rsidP="002D1565">
      <w:pPr>
        <w:rPr>
          <w:lang w:val="en-GB"/>
        </w:rPr>
      </w:pPr>
      <w:r w:rsidRPr="002D1565">
        <w:rPr>
          <w:lang w:val="en-GB"/>
        </w:rPr>
        <w:t xml:space="preserve">If a failure occurs when acquiring Common Services backup using the Protector backup integration function and the problem cannot be resolved, please obtain csbackupprescript.log (the log of the csbackupprescript command executed by the function) and contact the help desk. </w:t>
      </w:r>
    </w:p>
    <w:p w14:paraId="1A3A51C2" w14:textId="1FE4F9FE" w:rsidR="008760C0" w:rsidRDefault="002D1565" w:rsidP="0066491D">
      <w:pPr>
        <w:rPr>
          <w:lang w:val="en-GB"/>
        </w:rPr>
      </w:pPr>
      <w:r w:rsidRPr="002D1565">
        <w:rPr>
          <w:lang w:val="en-GB"/>
        </w:rPr>
        <w:t>The log can be collected using the csgetaras command.</w:t>
      </w:r>
    </w:p>
    <w:p w14:paraId="67822CF3" w14:textId="77777777" w:rsidR="00925D5B" w:rsidRDefault="00925D5B" w:rsidP="0066491D">
      <w:pPr>
        <w:rPr>
          <w:lang w:val="en-GB"/>
        </w:rPr>
      </w:pPr>
    </w:p>
    <w:p w14:paraId="37175E8E" w14:textId="77777777" w:rsidR="00355B26" w:rsidRDefault="00355B26" w:rsidP="002F6F33">
      <w:pPr>
        <w:pStyle w:val="3"/>
      </w:pPr>
      <w:bookmarkStart w:id="846" w:name="_Toc160703415"/>
      <w:bookmarkStart w:id="847" w:name="_Ref161042219"/>
      <w:bookmarkStart w:id="848" w:name="_Ref161042224"/>
      <w:bookmarkStart w:id="849" w:name="_Toc191909727"/>
      <w:r>
        <w:t>Unable to create a local user due to a user name or email address conflict with an Active Directory server user</w:t>
      </w:r>
      <w:bookmarkEnd w:id="846"/>
      <w:bookmarkEnd w:id="847"/>
      <w:bookmarkEnd w:id="848"/>
      <w:bookmarkEnd w:id="849"/>
    </w:p>
    <w:p w14:paraId="16933BBD" w14:textId="1E836425" w:rsidR="00355B26" w:rsidRDefault="00355B26" w:rsidP="00355B26">
      <w:pPr>
        <w:rPr>
          <w:lang w:val="en-GB" w:eastAsia="x-none"/>
        </w:rPr>
      </w:pPr>
      <w:r>
        <w:rPr>
          <w:lang w:val="en-GB" w:eastAsia="x-none"/>
        </w:rPr>
        <w:t>For Active Directory server, run the following command by Windows PowerShell</w:t>
      </w:r>
      <w:r w:rsidR="00A76B1B">
        <w:rPr>
          <w:rFonts w:hint="eastAsia"/>
          <w:lang w:val="en-GB"/>
        </w:rPr>
        <w:t xml:space="preserve"> </w:t>
      </w:r>
      <w:r w:rsidR="007032D5">
        <w:rPr>
          <w:lang w:val="en-GB"/>
        </w:rPr>
        <w:t xml:space="preserve">on </w:t>
      </w:r>
      <w:r w:rsidR="007032D5">
        <w:rPr>
          <w:lang w:val="en-GB" w:eastAsia="x-none"/>
        </w:rPr>
        <w:t>Active Directory server</w:t>
      </w:r>
      <w:r w:rsidR="00A76B1B">
        <w:rPr>
          <w:lang w:val="en-GB"/>
        </w:rPr>
        <w:t xml:space="preserve"> </w:t>
      </w:r>
      <w:r>
        <w:rPr>
          <w:lang w:val="en-GB" w:eastAsia="x-none"/>
        </w:rPr>
        <w:t xml:space="preserve"> to verify that there are no conflicting username and email address:</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8"/>
      </w:tblGrid>
      <w:tr w:rsidR="00B53123" w14:paraId="18FC8E31" w14:textId="77777777" w:rsidTr="00355B26">
        <w:tc>
          <w:tcPr>
            <w:tcW w:w="9018" w:type="dxa"/>
            <w:tcBorders>
              <w:top w:val="single" w:sz="4" w:space="0" w:color="000000"/>
              <w:left w:val="single" w:sz="4" w:space="0" w:color="000000"/>
              <w:bottom w:val="single" w:sz="4" w:space="0" w:color="000000"/>
              <w:right w:val="single" w:sz="4" w:space="0" w:color="000000"/>
            </w:tcBorders>
            <w:hideMark/>
          </w:tcPr>
          <w:p w14:paraId="29678672" w14:textId="77777777" w:rsidR="00355B26" w:rsidRDefault="00355B26">
            <w:r>
              <w:t>Import-Module ActiveDirectory</w:t>
            </w:r>
          </w:p>
          <w:p w14:paraId="039D9384" w14:textId="77777777" w:rsidR="00355B26" w:rsidRDefault="00355B26">
            <w:r>
              <w:t>Get-ADUser -Filter { SamAccountName -eq "&lt;Username&gt;" } -SearchBase "&lt;Base DN&gt;"</w:t>
            </w:r>
          </w:p>
          <w:p w14:paraId="4F30E919" w14:textId="77777777" w:rsidR="00355B26" w:rsidRDefault="00355B26">
            <w:r>
              <w:t>Get-ADUser -Filter { Mail -eq "&lt;Email&gt;" } -SearchBase "&lt;Base DN&gt;" -Properties Mail</w:t>
            </w:r>
          </w:p>
        </w:tc>
      </w:tr>
    </w:tbl>
    <w:p w14:paraId="06EE5B84" w14:textId="77777777" w:rsidR="00355B26" w:rsidRDefault="00355B26" w:rsidP="00355B26">
      <w:pPr>
        <w:rPr>
          <w:lang w:val="en-GB"/>
        </w:rPr>
      </w:pPr>
    </w:p>
    <w:p w14:paraId="013979CD" w14:textId="77777777" w:rsidR="00355B26" w:rsidRDefault="00355B26" w:rsidP="00355B26">
      <w:pPr>
        <w:pStyle w:val="3"/>
      </w:pPr>
      <w:bookmarkStart w:id="850" w:name="_Toc160703416"/>
      <w:bookmarkStart w:id="851" w:name="_Ref161042240"/>
      <w:bookmarkStart w:id="852" w:name="_Ref161042248"/>
      <w:bookmarkStart w:id="853" w:name="_Toc191909728"/>
      <w:r>
        <w:t>Unable to create a local user due to a user name or email address conflict with an LDAP server user</w:t>
      </w:r>
      <w:bookmarkEnd w:id="850"/>
      <w:bookmarkEnd w:id="851"/>
      <w:bookmarkEnd w:id="852"/>
      <w:bookmarkEnd w:id="853"/>
    </w:p>
    <w:p w14:paraId="15024C59" w14:textId="1193C5D1" w:rsidR="00355B26" w:rsidRDefault="00355B26" w:rsidP="00355B26">
      <w:pPr>
        <w:rPr>
          <w:lang w:val="en-GB" w:eastAsia="x-none"/>
        </w:rPr>
      </w:pPr>
      <w:r>
        <w:rPr>
          <w:lang w:val="en-GB" w:eastAsia="x-none"/>
        </w:rPr>
        <w:t>For LDAP server, check the following values</w:t>
      </w:r>
      <w:r w:rsidR="008819F2">
        <w:rPr>
          <w:lang w:val="en-GB" w:eastAsia="x-none"/>
        </w:rPr>
        <w:t xml:space="preserve"> of LDAP server user</w:t>
      </w:r>
      <w:r>
        <w:rPr>
          <w:lang w:val="en-GB" w:eastAsia="x-none"/>
        </w:rPr>
        <w:t xml:space="preserve"> specified in user directory to ensure that there are no conflicting usernames and email addresses:</w:t>
      </w:r>
    </w:p>
    <w:p w14:paraId="14379F85" w14:textId="77777777" w:rsidR="00355B26" w:rsidRDefault="00355B26" w:rsidP="00355B26">
      <w:pPr>
        <w:rPr>
          <w:lang w:val="en-GB" w:eastAsia="x-none"/>
        </w:rPr>
      </w:pPr>
      <w:r>
        <w:rPr>
          <w:lang w:val="en-GB" w:eastAsia="x-none"/>
        </w:rPr>
        <w:t>- LDAP attribute for username</w:t>
      </w:r>
    </w:p>
    <w:p w14:paraId="34EF5E3D" w14:textId="77777777" w:rsidR="00355B26" w:rsidRDefault="00355B26" w:rsidP="00355B26">
      <w:pPr>
        <w:rPr>
          <w:lang w:val="en-GB"/>
        </w:rPr>
      </w:pPr>
      <w:r>
        <w:rPr>
          <w:lang w:val="en-GB" w:eastAsia="x-none"/>
        </w:rPr>
        <w:t>- LDAP attribute for email</w:t>
      </w:r>
    </w:p>
    <w:p w14:paraId="5DFF0CBC" w14:textId="77777777" w:rsidR="00355B26" w:rsidRDefault="00355B26" w:rsidP="00355B26">
      <w:pPr>
        <w:rPr>
          <w:lang w:val="en-GB"/>
        </w:rPr>
      </w:pPr>
    </w:p>
    <w:p w14:paraId="1C985DD4" w14:textId="77777777" w:rsidR="00355B26" w:rsidRDefault="00355B26" w:rsidP="00355B26">
      <w:pPr>
        <w:pStyle w:val="3"/>
      </w:pPr>
      <w:bookmarkStart w:id="854" w:name="_Toc160703417"/>
      <w:bookmarkStart w:id="855" w:name="_Ref161042256"/>
      <w:bookmarkStart w:id="856" w:name="_Ref161042261"/>
      <w:bookmarkStart w:id="857" w:name="_Toc191909729"/>
      <w:r>
        <w:t>Problem occurs when multiple Active Directory servers are linked</w:t>
      </w:r>
      <w:bookmarkEnd w:id="854"/>
      <w:bookmarkEnd w:id="855"/>
      <w:bookmarkEnd w:id="856"/>
      <w:bookmarkEnd w:id="857"/>
    </w:p>
    <w:p w14:paraId="1C5461CA" w14:textId="77777777" w:rsidR="00355B26" w:rsidRDefault="00355B26" w:rsidP="00355B26">
      <w:pPr>
        <w:rPr>
          <w:lang w:val="en-GB" w:eastAsia="x-none"/>
        </w:rPr>
      </w:pPr>
      <w:r>
        <w:rPr>
          <w:lang w:val="en-GB" w:eastAsia="x-none"/>
        </w:rPr>
        <w:t>Linking between multiple Active Directory servers is not supported.</w:t>
      </w:r>
    </w:p>
    <w:p w14:paraId="6C3838B4" w14:textId="77777777" w:rsidR="00355B26" w:rsidRDefault="00355B26" w:rsidP="00355B26">
      <w:pPr>
        <w:rPr>
          <w:lang w:val="en-GB" w:eastAsia="x-none"/>
        </w:rPr>
      </w:pPr>
      <w:r>
        <w:rPr>
          <w:lang w:val="en-GB" w:eastAsia="x-none"/>
        </w:rPr>
        <w:lastRenderedPageBreak/>
        <w:t>If you are still operating in conjunction with multiple Active Directory servers,</w:t>
      </w:r>
    </w:p>
    <w:p w14:paraId="43E445AE" w14:textId="77777777" w:rsidR="00355B26" w:rsidRDefault="00355B26" w:rsidP="00355B26">
      <w:pPr>
        <w:rPr>
          <w:lang w:val="en-GB"/>
        </w:rPr>
      </w:pPr>
      <w:r>
        <w:rPr>
          <w:lang w:val="en-GB" w:eastAsia="x-none"/>
        </w:rPr>
        <w:t>Make sure that there are no conflicts between username, email address, and user group belong on all servers.</w:t>
      </w:r>
    </w:p>
    <w:p w14:paraId="2751FA75" w14:textId="77777777" w:rsidR="00355B26" w:rsidRDefault="00355B26" w:rsidP="00355B26">
      <w:pPr>
        <w:rPr>
          <w:lang w:val="en-GB"/>
        </w:rPr>
      </w:pPr>
    </w:p>
    <w:p w14:paraId="0F02109B" w14:textId="77777777" w:rsidR="00355B26" w:rsidRDefault="00355B26" w:rsidP="00355B26">
      <w:pPr>
        <w:pStyle w:val="3"/>
      </w:pPr>
      <w:bookmarkStart w:id="858" w:name="_Toc160703418"/>
      <w:bookmarkStart w:id="859" w:name="_Ref161042270"/>
      <w:bookmarkStart w:id="860" w:name="_Ref161042275"/>
      <w:bookmarkStart w:id="861" w:name="_Toc191909730"/>
      <w:r>
        <w:t>Problem occurs when multiple LDAP servers are linked</w:t>
      </w:r>
      <w:bookmarkEnd w:id="858"/>
      <w:bookmarkEnd w:id="859"/>
      <w:bookmarkEnd w:id="860"/>
      <w:bookmarkEnd w:id="861"/>
    </w:p>
    <w:p w14:paraId="5D43C354" w14:textId="77777777" w:rsidR="00355B26" w:rsidRDefault="00355B26" w:rsidP="00355B26">
      <w:pPr>
        <w:rPr>
          <w:lang w:val="en-GB" w:eastAsia="x-none"/>
        </w:rPr>
      </w:pPr>
      <w:r>
        <w:rPr>
          <w:lang w:val="en-GB" w:eastAsia="x-none"/>
        </w:rPr>
        <w:t>Linking between multiple LDAP servers is not supported.</w:t>
      </w:r>
    </w:p>
    <w:p w14:paraId="0BA95020" w14:textId="77777777" w:rsidR="00355B26" w:rsidRDefault="00355B26" w:rsidP="00355B26">
      <w:pPr>
        <w:rPr>
          <w:lang w:val="en-GB" w:eastAsia="x-none"/>
        </w:rPr>
      </w:pPr>
      <w:r>
        <w:rPr>
          <w:lang w:val="en-GB" w:eastAsia="x-none"/>
        </w:rPr>
        <w:t>If you are still operating in conjunction with multiple LDAP servers,</w:t>
      </w:r>
    </w:p>
    <w:p w14:paraId="79739099" w14:textId="77777777" w:rsidR="00355B26" w:rsidRDefault="00355B26" w:rsidP="00355B26">
      <w:pPr>
        <w:rPr>
          <w:lang w:val="en-GB"/>
        </w:rPr>
      </w:pPr>
      <w:r>
        <w:rPr>
          <w:lang w:val="en-GB" w:eastAsia="x-none"/>
        </w:rPr>
        <w:t>Make sure that there are no conflicts between username and email address belong on all servers.</w:t>
      </w:r>
    </w:p>
    <w:p w14:paraId="617F2787" w14:textId="77777777" w:rsidR="00355B26" w:rsidRDefault="00355B26" w:rsidP="00355B26">
      <w:pPr>
        <w:rPr>
          <w:lang w:val="en-GB"/>
        </w:rPr>
      </w:pPr>
    </w:p>
    <w:p w14:paraId="661C6040" w14:textId="77777777" w:rsidR="00355B26" w:rsidRDefault="00355B26" w:rsidP="00355B26">
      <w:pPr>
        <w:pStyle w:val="3"/>
      </w:pPr>
      <w:bookmarkStart w:id="862" w:name="_Toc160703419"/>
      <w:bookmarkStart w:id="863" w:name="_Ref161042286"/>
      <w:bookmarkStart w:id="864" w:name="_Ref161042292"/>
      <w:bookmarkStart w:id="865" w:name="_Toc191909731"/>
      <w:r>
        <w:t>User groups button for users imported from LDAP server is not displayed</w:t>
      </w:r>
      <w:bookmarkEnd w:id="862"/>
      <w:bookmarkEnd w:id="863"/>
      <w:bookmarkEnd w:id="864"/>
      <w:bookmarkEnd w:id="865"/>
    </w:p>
    <w:p w14:paraId="69A55AE7" w14:textId="77777777" w:rsidR="00355B26" w:rsidRDefault="00355B26" w:rsidP="00355B26">
      <w:pPr>
        <w:rPr>
          <w:lang w:val="en-GB" w:eastAsia="x-none"/>
        </w:rPr>
      </w:pPr>
      <w:r>
        <w:rPr>
          <w:lang w:val="en-GB" w:eastAsia="x-none"/>
        </w:rPr>
        <w:t>Occurs when you linking both Active Directory and LDAP server.</w:t>
      </w:r>
    </w:p>
    <w:p w14:paraId="079D4017" w14:textId="77777777" w:rsidR="00355B26" w:rsidRDefault="00355B26" w:rsidP="00355B26">
      <w:pPr>
        <w:rPr>
          <w:lang w:val="en-GB" w:eastAsia="x-none"/>
        </w:rPr>
      </w:pPr>
      <w:r>
        <w:rPr>
          <w:lang w:val="en-GB" w:eastAsia="x-none"/>
        </w:rPr>
        <w:t>Configuring both linking Active Directory server and LDAP server is not supported.</w:t>
      </w:r>
    </w:p>
    <w:p w14:paraId="36B0629C" w14:textId="77777777" w:rsidR="00355B26" w:rsidRDefault="00355B26" w:rsidP="00355B26">
      <w:pPr>
        <w:rPr>
          <w:lang w:val="en-GB"/>
        </w:rPr>
      </w:pPr>
      <w:r>
        <w:rPr>
          <w:lang w:val="en-GB" w:eastAsia="x-none"/>
        </w:rPr>
        <w:t>Set only one of them.</w:t>
      </w:r>
    </w:p>
    <w:p w14:paraId="71ADAF3C" w14:textId="55D2007E" w:rsidR="00F93AF2" w:rsidRDefault="00F93AF2" w:rsidP="003A4FB2">
      <w:pPr>
        <w:rPr>
          <w:ins w:id="866" w:author="堀田菜々子 / HORITA，NANAKO" w:date="2025-03-03T16:06:00Z"/>
          <w:lang w:val="en-GB"/>
        </w:rPr>
      </w:pPr>
    </w:p>
    <w:p w14:paraId="49904B68" w14:textId="67B26F6F" w:rsidR="003436B1" w:rsidRDefault="00366353" w:rsidP="00366353">
      <w:pPr>
        <w:pStyle w:val="3"/>
        <w:rPr>
          <w:ins w:id="867" w:author="堀田菜々子 / HORITA，NANAKO" w:date="2025-03-03T16:08:00Z"/>
          <w:lang w:val="en-US"/>
        </w:rPr>
      </w:pPr>
      <w:bookmarkStart w:id="868" w:name="_Ref191912640"/>
      <w:ins w:id="869" w:author="堀田菜々子 / HORITA，NANAKO" w:date="2025-03-03T16:08:00Z">
        <w:r>
          <w:rPr>
            <w:rFonts w:hint="eastAsia"/>
            <w:lang w:val="en-US" w:eastAsia="ja-JP"/>
          </w:rPr>
          <w:t>L</w:t>
        </w:r>
        <w:r w:rsidRPr="00366353">
          <w:rPr>
            <w:lang w:val="en-US"/>
          </w:rPr>
          <w:t>ost the password for the idpadmin user</w:t>
        </w:r>
        <w:bookmarkEnd w:id="868"/>
      </w:ins>
    </w:p>
    <w:p w14:paraId="3419D32D" w14:textId="28016555" w:rsidR="00366353" w:rsidRDefault="005E7017" w:rsidP="00366353">
      <w:pPr>
        <w:rPr>
          <w:ins w:id="870" w:author="堀田菜々子 / HORITA，NANAKO" w:date="2025-03-03T16:09:00Z"/>
          <w:lang w:eastAsia="x-none"/>
        </w:rPr>
      </w:pPr>
      <w:ins w:id="871" w:author="堀田菜々子 / HORITA，NANAKO" w:date="2025-03-03T16:08:00Z">
        <w:r>
          <w:rPr>
            <w:rFonts w:hint="eastAsia"/>
            <w:lang w:eastAsia="x-none"/>
          </w:rPr>
          <w:t>R</w:t>
        </w:r>
        <w:r w:rsidRPr="005E7017">
          <w:rPr>
            <w:lang w:eastAsia="x-none"/>
          </w:rPr>
          <w:t>eset the password for the idpadmin user using the following steps</w:t>
        </w:r>
        <w:r>
          <w:rPr>
            <w:rFonts w:hint="eastAsia"/>
            <w:lang w:eastAsia="x-none"/>
          </w:rPr>
          <w:t>.</w:t>
        </w:r>
      </w:ins>
    </w:p>
    <w:p w14:paraId="7EDE4F9C" w14:textId="77777777" w:rsidR="0062318D" w:rsidRDefault="0062318D" w:rsidP="00366353">
      <w:pPr>
        <w:rPr>
          <w:ins w:id="872" w:author="堀田菜々子 / HORITA，NANAKO" w:date="2025-03-03T16:09:00Z"/>
          <w:lang w:eastAsia="x-none"/>
        </w:rPr>
      </w:pPr>
    </w:p>
    <w:p w14:paraId="10148792" w14:textId="383C3D00" w:rsidR="00366353" w:rsidRDefault="00983B8F" w:rsidP="003A4FB2">
      <w:pPr>
        <w:numPr>
          <w:ilvl w:val="0"/>
          <w:numId w:val="128"/>
        </w:numPr>
        <w:rPr>
          <w:ins w:id="873" w:author="堀田菜々子 / HORITA，NANAKO" w:date="2025-03-03T16:11:00Z"/>
          <w:lang w:eastAsia="x-none"/>
        </w:rPr>
      </w:pPr>
      <w:ins w:id="874" w:author="堀田菜々子 / HORITA，NANAKO" w:date="2025-03-03T16:10:00Z">
        <w:r w:rsidRPr="00983B8F">
          <w:rPr>
            <w:lang w:eastAsia="x-none"/>
          </w:rPr>
          <w:t>Change the value of the property key CS_PORTAL_EMBEDDED_KEYCLOAK in the following file to "false"</w:t>
        </w:r>
        <w:r>
          <w:rPr>
            <w:rFonts w:hint="eastAsia"/>
            <w:lang w:eastAsia="x-none"/>
          </w:rPr>
          <w:t>.</w:t>
        </w:r>
      </w:ins>
    </w:p>
    <w:p w14:paraId="66E20DC7" w14:textId="42C5F8F3" w:rsidR="00983B8F" w:rsidRDefault="00ED092A" w:rsidP="00983B8F">
      <w:pPr>
        <w:ind w:left="840"/>
        <w:rPr>
          <w:ins w:id="875" w:author="堀田菜々子 / HORITA，NANAKO" w:date="2025-03-03T16:13:00Z"/>
          <w:lang w:eastAsia="x-none"/>
        </w:rPr>
      </w:pPr>
      <w:ins w:id="876" w:author="堀田菜々子 / HORITA，NANAKO" w:date="2025-03-03T16:13:00Z">
        <w:r w:rsidRPr="00ED092A">
          <w:rPr>
            <w:i/>
            <w:iCs/>
            <w:lang w:eastAsia="x-none"/>
            <w:rPrChange w:id="877" w:author="堀田菜々子 / HORITA，NANAKO" w:date="2025-03-03T16:13:00Z">
              <w:rPr>
                <w:lang w:eastAsia="x-none"/>
              </w:rPr>
            </w:rPrChange>
          </w:rPr>
          <w:t>&lt;user-data-directory&gt;</w:t>
        </w:r>
        <w:r w:rsidRPr="00ED092A">
          <w:rPr>
            <w:lang w:eastAsia="x-none"/>
          </w:rPr>
          <w:t>/userconf/config_environment.properties</w:t>
        </w:r>
      </w:ins>
    </w:p>
    <w:p w14:paraId="50F921BF" w14:textId="79DC8CCB" w:rsidR="00ED092A" w:rsidRPr="00ED092A" w:rsidRDefault="0011212F">
      <w:pPr>
        <w:pBdr>
          <w:top w:val="single" w:sz="4" w:space="1" w:color="auto"/>
          <w:left w:val="single" w:sz="4" w:space="4" w:color="auto"/>
          <w:bottom w:val="single" w:sz="4" w:space="1" w:color="auto"/>
          <w:right w:val="single" w:sz="4" w:space="4" w:color="auto"/>
        </w:pBdr>
        <w:ind w:left="840"/>
        <w:rPr>
          <w:lang w:eastAsia="x-none"/>
          <w:rPrChange w:id="878" w:author="堀田菜々子 / HORITA，NANAKO" w:date="2025-03-03T16:13:00Z">
            <w:rPr>
              <w:lang w:val="en-GB"/>
            </w:rPr>
          </w:rPrChange>
        </w:rPr>
        <w:pPrChange w:id="879" w:author="堀田菜々子 / HORITA，NANAKO" w:date="2025-03-03T16:14:00Z">
          <w:pPr/>
        </w:pPrChange>
      </w:pPr>
      <w:ins w:id="880" w:author="堀田菜々子 / HORITA，NANAKO" w:date="2025-03-03T16:14:00Z">
        <w:r w:rsidRPr="0011212F">
          <w:rPr>
            <w:lang w:eastAsia="x-none"/>
          </w:rPr>
          <w:t>CS_PORTAL_EMBEDDED_KEYCLOAK=false</w:t>
        </w:r>
      </w:ins>
    </w:p>
    <w:p w14:paraId="5F29FB8C" w14:textId="77777777" w:rsidR="00F93AF2" w:rsidRDefault="00F93AF2" w:rsidP="0066491D">
      <w:pPr>
        <w:rPr>
          <w:ins w:id="881" w:author="堀田菜々子 / HORITA，NANAKO" w:date="2025-03-03T16:14:00Z"/>
          <w:lang w:val="en-GB"/>
        </w:rPr>
      </w:pPr>
    </w:p>
    <w:p w14:paraId="0AE306EA" w14:textId="35E9BBB9" w:rsidR="0011212F" w:rsidRPr="006076C7" w:rsidRDefault="006076C7" w:rsidP="0011212F">
      <w:pPr>
        <w:numPr>
          <w:ilvl w:val="0"/>
          <w:numId w:val="128"/>
        </w:numPr>
        <w:rPr>
          <w:ins w:id="882" w:author="堀田菜々子 / HORITA，NANAKO" w:date="2025-03-03T16:14:00Z"/>
          <w:lang w:val="en-GB"/>
          <w:rPrChange w:id="883" w:author="堀田菜々子 / HORITA，NANAKO" w:date="2025-03-03T16:14:00Z">
            <w:rPr>
              <w:ins w:id="884" w:author="堀田菜々子 / HORITA，NANAKO" w:date="2025-03-03T16:14:00Z"/>
            </w:rPr>
          </w:rPrChange>
        </w:rPr>
      </w:pPr>
      <w:ins w:id="885" w:author="堀田菜々子 / HORITA，NANAKO" w:date="2025-03-03T16:14:00Z">
        <w:r w:rsidRPr="006076C7">
          <w:t>Execute the csembeddedkeycloak command as follows and follow the instructions to reset the password for the idpadmin user</w:t>
        </w:r>
        <w:r>
          <w:rPr>
            <w:rFonts w:hint="eastAsia"/>
          </w:rPr>
          <w:t>.</w:t>
        </w:r>
      </w:ins>
    </w:p>
    <w:p w14:paraId="07216622" w14:textId="200308C0" w:rsidR="006076C7" w:rsidRDefault="006076C7">
      <w:pPr>
        <w:pBdr>
          <w:top w:val="single" w:sz="4" w:space="1" w:color="auto"/>
          <w:left w:val="single" w:sz="4" w:space="4" w:color="auto"/>
          <w:bottom w:val="single" w:sz="4" w:space="1" w:color="auto"/>
          <w:right w:val="single" w:sz="4" w:space="4" w:color="auto"/>
        </w:pBdr>
        <w:ind w:left="840"/>
        <w:rPr>
          <w:ins w:id="886" w:author="堀田菜々子 / HORITA，NANAKO" w:date="2025-03-03T16:14:00Z"/>
          <w:lang w:val="en-GB"/>
        </w:rPr>
        <w:pPrChange w:id="887" w:author="堀田菜々子 / HORITA，NANAKO" w:date="2025-03-03T16:15:00Z">
          <w:pPr/>
        </w:pPrChange>
      </w:pPr>
      <w:ins w:id="888" w:author="堀田菜々子 / HORITA，NANAKO" w:date="2025-03-03T16:15:00Z">
        <w:r w:rsidRPr="0054176A">
          <w:rPr>
            <w:i/>
            <w:iCs/>
            <w:rPrChange w:id="889" w:author="堀田菜々子 / HORITA，NANAKO" w:date="2025-03-03T16:15:00Z">
              <w:rPr/>
            </w:rPrChange>
          </w:rPr>
          <w:t>&lt;install-directory&gt;</w:t>
        </w:r>
        <w:r w:rsidRPr="006076C7">
          <w:t>/utility/bin/csembeddedkeycloak -enable</w:t>
        </w:r>
      </w:ins>
    </w:p>
    <w:p w14:paraId="4102F5FA" w14:textId="77777777" w:rsidR="00170DF2" w:rsidRDefault="00170DF2" w:rsidP="00170DF2">
      <w:pPr>
        <w:rPr>
          <w:ins w:id="890" w:author="大森千晶 / OOMORI，CHIAKI" w:date="2025-03-03T18:38:00Z"/>
          <w:lang w:eastAsia="x-none"/>
        </w:rPr>
      </w:pPr>
    </w:p>
    <w:p w14:paraId="29A347C5" w14:textId="4301269F" w:rsidR="00170DF2" w:rsidRPr="00170DF2" w:rsidRDefault="006B79A7">
      <w:pPr>
        <w:pStyle w:val="3"/>
        <w:rPr>
          <w:ins w:id="891" w:author="大森千晶 / OOMORI，CHIAKI" w:date="2025-03-03T18:38:00Z"/>
        </w:rPr>
        <w:pPrChange w:id="892" w:author="大森千晶 / OOMORI，CHIAKI" w:date="2025-03-03T18:38:00Z">
          <w:pPr>
            <w:pStyle w:val="3"/>
            <w:numPr>
              <w:numId w:val="130"/>
            </w:numPr>
          </w:pPr>
        </w:pPrChange>
      </w:pPr>
      <w:ins w:id="893" w:author="大森千晶 / OOMORI，CHIAKI" w:date="2025-03-03T18:59:00Z">
        <w:r w:rsidRPr="006B79A7">
          <w:t>Failed to log in with the registered ID provider using the Embedded Keycloak.</w:t>
        </w:r>
      </w:ins>
    </w:p>
    <w:p w14:paraId="09507CE5" w14:textId="77777777" w:rsidR="00170DF2" w:rsidRDefault="00170DF2" w:rsidP="00170DF2">
      <w:pPr>
        <w:wordWrap w:val="0"/>
        <w:ind w:left="420"/>
        <w:rPr>
          <w:ins w:id="894" w:author="大森千晶 / OOMORI，CHIAKI" w:date="2025-03-03T18:38:00Z"/>
          <w:lang w:eastAsia="x-none"/>
        </w:rPr>
      </w:pPr>
    </w:p>
    <w:p w14:paraId="341A61C3" w14:textId="77777777" w:rsidR="00767791" w:rsidRDefault="00767791">
      <w:pPr>
        <w:numPr>
          <w:ilvl w:val="0"/>
          <w:numId w:val="131"/>
        </w:numPr>
        <w:rPr>
          <w:ins w:id="895" w:author="大森千晶 / OOMORI，CHIAKI" w:date="2025-03-03T18:40:00Z"/>
          <w:lang w:eastAsia="x-none"/>
        </w:rPr>
        <w:pPrChange w:id="896" w:author="大森千晶 / OOMORI，CHIAKI" w:date="2025-03-03T18:42:00Z">
          <w:pPr>
            <w:numPr>
              <w:numId w:val="103"/>
            </w:numPr>
            <w:ind w:left="425" w:hanging="425"/>
          </w:pPr>
        </w:pPrChange>
      </w:pPr>
      <w:ins w:id="897" w:author="大森千晶 / OOMORI，CHIAKI" w:date="2025-03-03T18:40:00Z">
        <w:r>
          <w:rPr>
            <w:lang w:eastAsia="x-none"/>
          </w:rPr>
          <w:t>You receive the following error in the Common Services login screen.</w:t>
        </w:r>
      </w:ins>
    </w:p>
    <w:p w14:paraId="15341E13" w14:textId="0C659EC2" w:rsidR="006C266A" w:rsidRDefault="00767791">
      <w:pPr>
        <w:ind w:left="425"/>
        <w:rPr>
          <w:ins w:id="898" w:author="大森千晶 / OOMORI，CHIAKI" w:date="2025-03-03T18:46:00Z"/>
          <w:lang w:eastAsia="x-none"/>
        </w:rPr>
        <w:pPrChange w:id="899" w:author="大森千晶 / OOMORI，CHIAKI" w:date="2025-03-03T18:50:00Z">
          <w:pPr>
            <w:numPr>
              <w:numId w:val="103"/>
            </w:numPr>
            <w:ind w:left="425" w:hanging="425"/>
          </w:pPr>
        </w:pPrChange>
      </w:pPr>
      <w:ins w:id="900" w:author="大森千晶 / OOMORI，CHIAKI" w:date="2025-03-03T18:40:00Z">
        <w:r>
          <w:rPr>
            <w:lang w:eastAsia="x-none"/>
          </w:rPr>
          <w:t>"Contact your administrator. Unable to get login user attribute information."</w:t>
        </w:r>
      </w:ins>
      <w:ins w:id="901" w:author="大森千晶 / OOMORI，CHIAKI" w:date="2025-03-03T18:46:00Z">
        <w:r w:rsidR="006C266A">
          <w:rPr>
            <w:lang w:eastAsia="x-none"/>
          </w:rPr>
          <w:br/>
        </w:r>
      </w:ins>
    </w:p>
    <w:p w14:paraId="0B727813" w14:textId="727FAA14" w:rsidR="006C266A" w:rsidRDefault="008B6B77" w:rsidP="006C266A">
      <w:pPr>
        <w:numPr>
          <w:ilvl w:val="1"/>
          <w:numId w:val="103"/>
        </w:numPr>
        <w:rPr>
          <w:ins w:id="902" w:author="大森千晶 / OOMORI，CHIAKI" w:date="2025-03-05T16:44:00Z"/>
          <w:lang w:eastAsia="x-none"/>
        </w:rPr>
      </w:pPr>
      <w:ins w:id="903" w:author="大森千晶 / OOMORI，CHIAKI" w:date="2025-03-05T16:44:00Z">
        <w:r w:rsidRPr="008B6B77">
          <w:rPr>
            <w:lang w:eastAsia="x-none"/>
          </w:rPr>
          <w:t>Log in to the Embedded Keycloak and check the user list.</w:t>
        </w:r>
      </w:ins>
    </w:p>
    <w:p w14:paraId="5ECA6B6E" w14:textId="0D054D96" w:rsidR="008B6B77" w:rsidRDefault="00F84C88">
      <w:pPr>
        <w:ind w:left="425"/>
        <w:rPr>
          <w:ins w:id="904" w:author="大森千晶 / OOMORI，CHIAKI" w:date="2025-03-03T18:46:00Z"/>
          <w:lang w:eastAsia="x-none"/>
        </w:rPr>
        <w:pPrChange w:id="905" w:author="大森千晶 / OOMORI，CHIAKI" w:date="2025-03-05T16:44:00Z">
          <w:pPr>
            <w:numPr>
              <w:ilvl w:val="1"/>
              <w:numId w:val="103"/>
            </w:numPr>
            <w:ind w:left="865" w:hanging="440"/>
          </w:pPr>
        </w:pPrChange>
      </w:pPr>
      <w:ins w:id="906" w:author="大森千晶 / OOMORI，CHIAKI" w:date="2025-03-05T16:44:00Z">
        <w:r w:rsidRPr="00F84C88">
          <w:rPr>
            <w:lang w:eastAsia="x-none"/>
          </w:rPr>
          <w:t>If the username is empty, you cannot log in with the registered ID provider using the Embedded Keycloak.</w:t>
        </w:r>
      </w:ins>
    </w:p>
    <w:p w14:paraId="1144F89B" w14:textId="58F39FA4" w:rsidR="0011212F" w:rsidDel="00007968" w:rsidRDefault="00007968" w:rsidP="00F84C88">
      <w:pPr>
        <w:ind w:leftChars="300" w:left="630"/>
        <w:rPr>
          <w:del w:id="907" w:author="大森千晶 / OOMORI，CHIAKI" w:date="2025-03-03T18:45:00Z"/>
        </w:rPr>
      </w:pPr>
      <w:ins w:id="908" w:author="大森千晶 / OOMORI，CHIAKI" w:date="2025-03-05T16:45:00Z">
        <w:r w:rsidRPr="00007968">
          <w:t>There may be an issue with the Mapper settings of the ID provider.</w:t>
        </w:r>
      </w:ins>
    </w:p>
    <w:p w14:paraId="5815B61E" w14:textId="4344876E" w:rsidR="00007968" w:rsidRDefault="00007968">
      <w:pPr>
        <w:ind w:leftChars="300" w:left="630"/>
        <w:rPr>
          <w:ins w:id="909" w:author="大森千晶 / OOMORI，CHIAKI" w:date="2025-03-05T16:45:00Z"/>
        </w:rPr>
        <w:pPrChange w:id="910" w:author="大森千晶 / OOMORI，CHIAKI" w:date="2025-03-05T16:45:00Z">
          <w:pPr/>
        </w:pPrChange>
      </w:pPr>
      <w:ins w:id="911" w:author="大森千晶 / OOMORI，CHIAKI" w:date="2025-03-05T16:45:00Z">
        <w:r w:rsidRPr="00007968">
          <w:t>If the key specified in the Mapper for the username value is incorrect, the username will be empty.</w:t>
        </w:r>
      </w:ins>
    </w:p>
    <w:p w14:paraId="05CC8738" w14:textId="77777777" w:rsidR="00902EE7" w:rsidRDefault="00902EE7" w:rsidP="00902EE7">
      <w:pPr>
        <w:rPr>
          <w:ins w:id="912" w:author="大森千晶 / OOMORI，CHIAKI" w:date="2025-03-12T18:24:00Z"/>
          <w:lang w:eastAsia="x-none"/>
        </w:rPr>
      </w:pPr>
    </w:p>
    <w:p w14:paraId="126C2F0A" w14:textId="6C221A23" w:rsidR="00902EE7" w:rsidRPr="00170DF2" w:rsidRDefault="009016FA" w:rsidP="00902EE7">
      <w:pPr>
        <w:pStyle w:val="3"/>
        <w:rPr>
          <w:ins w:id="913" w:author="大森千晶 / OOMORI，CHIAKI" w:date="2025-03-12T18:24:00Z"/>
        </w:rPr>
      </w:pPr>
      <w:ins w:id="914" w:author="大森千晶 / OOMORI，CHIAKI" w:date="2025-03-12T18:25:00Z">
        <w:r w:rsidRPr="009016FA">
          <w:lastRenderedPageBreak/>
          <w:t>TLS connection fails when executing the API.</w:t>
        </w:r>
      </w:ins>
    </w:p>
    <w:p w14:paraId="5B553C89" w14:textId="77777777" w:rsidR="00902EE7" w:rsidRDefault="00902EE7" w:rsidP="00902EE7">
      <w:pPr>
        <w:wordWrap w:val="0"/>
        <w:ind w:left="420"/>
        <w:rPr>
          <w:ins w:id="915" w:author="大森千晶 / OOMORI，CHIAKI" w:date="2025-03-12T18:24:00Z"/>
          <w:lang w:eastAsia="x-none"/>
        </w:rPr>
      </w:pPr>
    </w:p>
    <w:p w14:paraId="70003A5D" w14:textId="13043CF4" w:rsidR="00902EE7" w:rsidRDefault="00C93513" w:rsidP="00C93513">
      <w:pPr>
        <w:numPr>
          <w:ilvl w:val="0"/>
          <w:numId w:val="133"/>
        </w:numPr>
        <w:rPr>
          <w:ins w:id="916" w:author="大森千晶 / OOMORI，CHIAKI" w:date="2025-03-12T18:24:00Z"/>
          <w:lang w:eastAsia="x-none"/>
        </w:rPr>
        <w:pPrChange w:id="917" w:author="大森千晶 / OOMORI，CHIAKI" w:date="2025-03-12T18:25:00Z">
          <w:pPr>
            <w:numPr>
              <w:numId w:val="131"/>
            </w:numPr>
            <w:ind w:left="425" w:hanging="425"/>
          </w:pPr>
        </w:pPrChange>
      </w:pPr>
      <w:ins w:id="918" w:author="大森千晶 / OOMORI，CHIAKI" w:date="2025-03-12T18:26:00Z">
        <w:r w:rsidRPr="00C93513">
          <w:rPr>
            <w:lang w:eastAsia="x-none"/>
          </w:rPr>
          <w:t>The following error is displayed during a TLS connection.</w:t>
        </w:r>
      </w:ins>
    </w:p>
    <w:p w14:paraId="53CBED4E" w14:textId="4CDC0688" w:rsidR="00902EE7" w:rsidRDefault="00902EE7" w:rsidP="00902EE7">
      <w:pPr>
        <w:ind w:left="425"/>
        <w:rPr>
          <w:ins w:id="919" w:author="大森千晶 / OOMORI，CHIAKI" w:date="2025-03-12T18:24:00Z"/>
          <w:lang w:eastAsia="x-none"/>
        </w:rPr>
      </w:pPr>
      <w:ins w:id="920" w:author="大森千晶 / OOMORI，CHIAKI" w:date="2025-03-12T18:24:00Z">
        <w:r>
          <w:rPr>
            <w:lang w:eastAsia="x-none"/>
          </w:rPr>
          <w:t>"</w:t>
        </w:r>
      </w:ins>
      <w:ins w:id="921" w:author="大森千晶 / OOMORI，CHIAKI" w:date="2025-03-12T18:26:00Z">
        <w:r w:rsidR="00673F76" w:rsidRPr="00673F76">
          <w:rPr>
            <w:lang w:eastAsia="x-none"/>
          </w:rPr>
          <w:t>The request was aborted: Could not create SSL/TLS secure channel.</w:t>
        </w:r>
      </w:ins>
      <w:ins w:id="922" w:author="大森千晶 / OOMORI，CHIAKI" w:date="2025-03-12T18:24:00Z">
        <w:r>
          <w:rPr>
            <w:lang w:eastAsia="x-none"/>
          </w:rPr>
          <w:t>"</w:t>
        </w:r>
        <w:r>
          <w:rPr>
            <w:lang w:eastAsia="x-none"/>
          </w:rPr>
          <w:br/>
        </w:r>
      </w:ins>
      <w:ins w:id="923" w:author="大森千晶 / OOMORI，CHIAKI" w:date="2025-03-12T18:30:00Z">
        <w:r w:rsidR="00187288" w:rsidRPr="00187288">
          <w:rPr>
            <w:lang w:eastAsia="x-none"/>
          </w:rPr>
          <w:t>One possible factor is that the source of the connection is not using the signature algorithms supported by Common Services.</w:t>
        </w:r>
      </w:ins>
    </w:p>
    <w:p w14:paraId="515BBC5A" w14:textId="75D681D5" w:rsidR="00902EE7" w:rsidRDefault="00A85FE7" w:rsidP="004E50CC">
      <w:pPr>
        <w:numPr>
          <w:ilvl w:val="1"/>
          <w:numId w:val="134"/>
        </w:numPr>
        <w:rPr>
          <w:ins w:id="924" w:author="大森千晶 / OOMORI，CHIAKI" w:date="2025-03-12T18:34:00Z" w16du:dateUtc="2025-03-12T09:34:00Z"/>
          <w:lang w:eastAsia="x-none"/>
        </w:rPr>
      </w:pPr>
      <w:ins w:id="925" w:author="大森千晶 / OOMORI，CHIAKI" w:date="2025-03-12T18:34:00Z">
        <w:r w:rsidRPr="00A85FE7">
          <w:rPr>
            <w:lang w:eastAsia="x-none"/>
          </w:rPr>
          <w:t>Please check if the Signature algorithm used for communication is included in the Signature algorithms supported by Common Services.</w:t>
        </w:r>
      </w:ins>
    </w:p>
    <w:p w14:paraId="50F37B55" w14:textId="54F3C248" w:rsidR="00A85FE7" w:rsidRDefault="00A85FE7" w:rsidP="00A85FE7">
      <w:pPr>
        <w:ind w:left="425"/>
        <w:rPr>
          <w:ins w:id="926" w:author="大森千晶 / OOMORI，CHIAKI" w:date="2025-03-12T18:34:00Z" w16du:dateUtc="2025-03-12T09:34:00Z"/>
          <w:lang w:eastAsia="x-none"/>
        </w:rPr>
        <w:pPrChange w:id="927" w:author="大森千晶 / OOMORI，CHIAKI" w:date="2025-03-12T18:35:00Z">
          <w:pPr>
            <w:numPr>
              <w:ilvl w:val="1"/>
              <w:numId w:val="134"/>
            </w:numPr>
            <w:ind w:left="865" w:hanging="440"/>
          </w:pPr>
        </w:pPrChange>
      </w:pPr>
      <w:ins w:id="928" w:author="大森千晶 / OOMORI，CHIAKI" w:date="2025-03-12T18:35:00Z">
        <w:r w:rsidRPr="00A85FE7">
          <w:rPr>
            <w:lang w:eastAsia="x-none"/>
          </w:rPr>
          <w:t>The Signature algorithms supported by Common Services are listed in the release notes.</w:t>
        </w:r>
      </w:ins>
    </w:p>
    <w:p w14:paraId="0E91DF8A" w14:textId="7635D0D9" w:rsidR="000D00BD" w:rsidRPr="00A2415A" w:rsidRDefault="001F7844" w:rsidP="00A2415A">
      <w:pPr>
        <w:numPr>
          <w:ilvl w:val="1"/>
          <w:numId w:val="134"/>
        </w:numPr>
        <w:rPr>
          <w:ins w:id="929" w:author="大森千晶 / OOMORI，CHIAKI" w:date="2025-03-12T18:47:00Z" w16du:dateUtc="2025-03-12T09:47:00Z"/>
          <w:lang w:eastAsia="x-none"/>
          <w:rPrChange w:id="930" w:author="大森千晶 / OOMORI，CHIAKI" w:date="2025-03-12T18:48:00Z" w16du:dateUtc="2025-03-12T09:48:00Z">
            <w:rPr>
              <w:ins w:id="931" w:author="大森千晶 / OOMORI，CHIAKI" w:date="2025-03-12T18:47:00Z" w16du:dateUtc="2025-03-12T09:47:00Z"/>
              <w:lang w:val="en-GB" w:eastAsia="x-none"/>
            </w:rPr>
          </w:rPrChange>
        </w:rPr>
        <w:pPrChange w:id="932" w:author="大森千晶 / OOMORI，CHIAKI" w:date="2025-03-12T18:48:00Z">
          <w:pPr>
            <w:ind w:leftChars="305" w:left="640"/>
          </w:pPr>
        </w:pPrChange>
      </w:pPr>
      <w:ins w:id="933" w:author="大森千晶 / OOMORI，CHIAKI" w:date="2025-03-12T18:35:00Z">
        <w:r w:rsidRPr="001F7844">
          <w:rPr>
            <w:lang w:eastAsia="x-none"/>
          </w:rPr>
          <w:t>If the source ClientOS is Windows Server 2019 or earlier and the source application uses the OS's Signature algorithms</w:t>
        </w:r>
      </w:ins>
      <w:ins w:id="934" w:author="大森千晶 / OOMORI，CHIAKI" w:date="2025-03-12T18:49:00Z">
        <w:r w:rsidR="00F82891">
          <w:rPr>
            <w:lang w:eastAsia="x-none"/>
          </w:rPr>
          <w:t>(*)</w:t>
        </w:r>
      </w:ins>
      <w:ins w:id="935" w:author="大森千晶 / OOMORI，CHIAKI" w:date="2025-03-12T18:35:00Z">
        <w:r w:rsidRPr="001F7844">
          <w:rPr>
            <w:lang w:eastAsia="x-none"/>
          </w:rPr>
          <w:t>, there may be a possibility of TLS communication failure. In such cases, please consider one of the following solutions.</w:t>
        </w:r>
      </w:ins>
    </w:p>
    <w:p w14:paraId="30672F12" w14:textId="77777777" w:rsidR="00526708" w:rsidRDefault="00ED2BE2" w:rsidP="00ED2BE2">
      <w:pPr>
        <w:ind w:leftChars="305" w:left="640"/>
        <w:rPr>
          <w:ins w:id="936" w:author="大森千晶 / OOMORI，CHIAKI" w:date="2025-03-12T19:05:00Z" w16du:dateUtc="2025-03-12T10:05:00Z"/>
          <w:lang w:eastAsia="x-none"/>
        </w:rPr>
      </w:pPr>
      <w:ins w:id="937" w:author="大森千晶 / OOMORI，CHIAKI" w:date="2025-03-12T18:47:00Z">
        <w:r>
          <w:rPr>
            <w:lang w:eastAsia="x-none"/>
          </w:rPr>
          <w:t xml:space="preserve">- </w:t>
        </w:r>
      </w:ins>
      <w:ins w:id="938" w:author="大森千晶 / OOMORI，CHIAKI" w:date="2025-03-12T19:05:00Z">
        <w:r w:rsidR="00526708" w:rsidRPr="00526708">
          <w:rPr>
            <w:lang w:eastAsia="x-none"/>
          </w:rPr>
          <w:t>configure the ECDSA server certificate/private key in Common Services.</w:t>
        </w:r>
      </w:ins>
    </w:p>
    <w:p w14:paraId="3B548771" w14:textId="083B2CCE" w:rsidR="00ED2BE2" w:rsidRDefault="00526708" w:rsidP="00526708">
      <w:pPr>
        <w:ind w:leftChars="405" w:left="850"/>
        <w:rPr>
          <w:ins w:id="939" w:author="大森千晶 / OOMORI，CHIAKI" w:date="2025-03-12T18:47:00Z"/>
          <w:lang w:eastAsia="x-none"/>
        </w:rPr>
        <w:pPrChange w:id="940" w:author="大森千晶 / OOMORI，CHIAKI" w:date="2025-03-12T19:05:00Z">
          <w:pPr>
            <w:ind w:leftChars="305" w:left="640"/>
          </w:pPr>
        </w:pPrChange>
      </w:pPr>
      <w:ins w:id="941" w:author="大森千晶 / OOMORI，CHIAKI" w:date="2025-03-12T19:05:00Z">
        <w:r>
          <w:rPr>
            <w:lang w:eastAsia="x-none"/>
          </w:rPr>
          <w:t xml:space="preserve">See the manual </w:t>
        </w:r>
        <w:r w:rsidRPr="00661C98">
          <w:t>"</w:t>
        </w:r>
        <w:r>
          <w:rPr>
            <w:i/>
            <w:iCs/>
            <w:lang w:val="en-GB" w:eastAsia="x-none"/>
          </w:rPr>
          <w:t>Configuring SSL communications</w:t>
        </w:r>
        <w:r w:rsidRPr="00661C98">
          <w:t>"</w:t>
        </w:r>
        <w:r>
          <w:rPr>
            <w:lang w:eastAsia="x-none"/>
          </w:rPr>
          <w:t xml:space="preserve"> in </w:t>
        </w:r>
        <w:r>
          <w:rPr>
            <w:i/>
            <w:iCs/>
            <w:lang w:eastAsia="x-none"/>
          </w:rPr>
          <w:t>Hitachi Ops Center Installation and Configuration Guide</w:t>
        </w:r>
        <w:r>
          <w:rPr>
            <w:lang w:val="en-GB" w:eastAsia="x-none"/>
          </w:rPr>
          <w:t>.</w:t>
        </w:r>
      </w:ins>
    </w:p>
    <w:p w14:paraId="5D67C63D" w14:textId="5471A6E0" w:rsidR="00B85296" w:rsidRPr="00B85296" w:rsidRDefault="00ED2BE2" w:rsidP="00B30529">
      <w:pPr>
        <w:ind w:leftChars="305" w:left="640"/>
        <w:rPr>
          <w:ins w:id="942" w:author="大森千晶 / OOMORI，CHIAKI" w:date="2025-03-12T18:46:00Z" w16du:dateUtc="2025-03-12T09:46:00Z"/>
          <w:lang w:eastAsia="x-none"/>
          <w:rPrChange w:id="943" w:author="大森千晶 / OOMORI，CHIAKI" w:date="2025-03-12T18:47:00Z" w16du:dateUtc="2025-03-12T09:47:00Z">
            <w:rPr>
              <w:ins w:id="944" w:author="大森千晶 / OOMORI，CHIAKI" w:date="2025-03-12T18:46:00Z" w16du:dateUtc="2025-03-12T09:46:00Z"/>
              <w:lang w:val="en-GB" w:eastAsia="x-none"/>
            </w:rPr>
          </w:rPrChange>
        </w:rPr>
        <w:pPrChange w:id="945" w:author="大森千晶 / OOMORI，CHIAKI" w:date="2025-03-13T10:52:00Z" w16du:dateUtc="2025-03-13T01:52:00Z">
          <w:pPr>
            <w:ind w:left="425"/>
          </w:pPr>
        </w:pPrChange>
      </w:pPr>
      <w:ins w:id="946" w:author="大森千晶 / OOMORI，CHIAKI" w:date="2025-03-12T18:47:00Z">
        <w:r>
          <w:rPr>
            <w:lang w:eastAsia="x-none"/>
          </w:rPr>
          <w:t xml:space="preserve">- </w:t>
        </w:r>
      </w:ins>
      <w:ins w:id="947" w:author="大森千晶 / OOMORI，CHIAKI" w:date="2025-03-13T10:52:00Z">
        <w:r w:rsidR="00B30529" w:rsidRPr="00B30529">
          <w:rPr>
            <w:lang w:eastAsia="x-none"/>
          </w:rPr>
          <w:t>Use Windows Server 2022 or later as the ClientOS for the connection source.</w:t>
        </w:r>
      </w:ins>
    </w:p>
    <w:p w14:paraId="63285B2E" w14:textId="77777777" w:rsidR="00B85296" w:rsidRDefault="00B85296" w:rsidP="00ED2BE2">
      <w:pPr>
        <w:rPr>
          <w:ins w:id="948" w:author="大森千晶 / OOMORI，CHIAKI" w:date="2025-03-12T18:47:00Z" w16du:dateUtc="2025-03-12T09:47:00Z"/>
          <w:lang w:eastAsia="x-none"/>
        </w:rPr>
      </w:pPr>
    </w:p>
    <w:p w14:paraId="6240CDB2" w14:textId="77777777" w:rsidR="00A2415A" w:rsidRDefault="00A2415A" w:rsidP="00A2415A">
      <w:pPr>
        <w:ind w:leftChars="200" w:left="420"/>
        <w:rPr>
          <w:ins w:id="949" w:author="大森千晶 / OOMORI，CHIAKI" w:date="2025-03-12T18:48:00Z"/>
          <w:lang w:eastAsia="x-none"/>
        </w:rPr>
      </w:pPr>
      <w:ins w:id="950" w:author="大森千晶 / OOMORI，CHIAKI" w:date="2025-03-12T18:48:00Z">
        <w:r>
          <w:rPr>
            <w:lang w:eastAsia="x-none"/>
          </w:rPr>
          <w:t xml:space="preserve">(*) If the source application is PowerShell, .NET application, etc., it uses the OS's signature algorithms.  </w:t>
        </w:r>
      </w:ins>
    </w:p>
    <w:p w14:paraId="3AE4AF7C" w14:textId="6B201B4D" w:rsidR="00ED2BE2" w:rsidRDefault="00A2415A" w:rsidP="00A2415A">
      <w:pPr>
        <w:ind w:leftChars="200" w:left="420"/>
        <w:rPr>
          <w:ins w:id="951" w:author="大森千晶 / OOMORI，CHIAKI" w:date="2025-03-12T18:24:00Z"/>
          <w:lang w:eastAsia="x-none"/>
        </w:rPr>
        <w:pPrChange w:id="952" w:author="大森千晶 / OOMORI，CHIAKI" w:date="2025-03-12T18:47:00Z">
          <w:pPr>
            <w:numPr>
              <w:ilvl w:val="1"/>
              <w:numId w:val="103"/>
            </w:numPr>
            <w:ind w:left="865" w:hanging="440"/>
          </w:pPr>
        </w:pPrChange>
      </w:pPr>
      <w:ins w:id="953" w:author="大森千晶 / OOMORI，CHIAKI" w:date="2025-03-12T18:48:00Z">
        <w:r>
          <w:rPr>
            <w:lang w:eastAsia="x-none"/>
          </w:rPr>
          <w:t>Manual: "Hitachi Ops Center Installation Guide"</w:t>
        </w:r>
      </w:ins>
    </w:p>
    <w:p w14:paraId="4D4257D8" w14:textId="4D3D7409" w:rsidR="0011212F" w:rsidRPr="00902EE7" w:rsidDel="00007968" w:rsidRDefault="0011212F" w:rsidP="0066491D">
      <w:pPr>
        <w:rPr>
          <w:del w:id="954" w:author="大森千晶 / OOMORI，CHIAKI" w:date="2025-03-05T16:45:00Z"/>
          <w:rPrChange w:id="955" w:author="大森千晶 / OOMORI，CHIAKI" w:date="2025-03-12T18:24:00Z" w16du:dateUtc="2025-03-12T09:24:00Z">
            <w:rPr>
              <w:del w:id="956" w:author="大森千晶 / OOMORI，CHIAKI" w:date="2025-03-05T16:45:00Z"/>
              <w:lang w:val="en-GB"/>
            </w:rPr>
          </w:rPrChange>
        </w:rPr>
      </w:pPr>
    </w:p>
    <w:p w14:paraId="6AD397FF" w14:textId="08C9FBAC" w:rsidR="00AD70BC" w:rsidRDefault="0043596A" w:rsidP="00AD70BC">
      <w:pPr>
        <w:pStyle w:val="2"/>
        <w:ind w:left="576"/>
        <w:rPr>
          <w:lang w:val="en-US"/>
        </w:rPr>
      </w:pPr>
      <w:bookmarkStart w:id="957" w:name="_Ref132735186"/>
      <w:bookmarkStart w:id="958" w:name="_Ref132735205"/>
      <w:bookmarkStart w:id="959" w:name="_Toc191909733"/>
      <w:r>
        <w:rPr>
          <w:rFonts w:hint="eastAsia"/>
          <w:lang w:val="en-US" w:eastAsia="ja-JP"/>
        </w:rPr>
        <w:t>C</w:t>
      </w:r>
      <w:r>
        <w:rPr>
          <w:lang w:val="en-US" w:eastAsia="ja-JP"/>
        </w:rPr>
        <w:t>onstruction failures</w:t>
      </w:r>
      <w:bookmarkEnd w:id="957"/>
      <w:bookmarkEnd w:id="958"/>
      <w:bookmarkEnd w:id="959"/>
    </w:p>
    <w:p w14:paraId="527AF4B1" w14:textId="6DC60D9C" w:rsidR="00AD70BC" w:rsidRDefault="0043596A" w:rsidP="00AD70BC">
      <w:pPr>
        <w:pStyle w:val="3"/>
        <w:rPr>
          <w:lang w:val="en-US" w:eastAsia="ja-JP"/>
        </w:rPr>
      </w:pPr>
      <w:bookmarkStart w:id="960" w:name="_Ref132735190"/>
      <w:bookmarkStart w:id="961" w:name="_Ref132735210"/>
      <w:bookmarkStart w:id="962" w:name="_Toc191909734"/>
      <w:r>
        <w:rPr>
          <w:rFonts w:hint="eastAsia"/>
          <w:lang w:val="en-US" w:eastAsia="ja-JP"/>
        </w:rPr>
        <w:t>F</w:t>
      </w:r>
      <w:r>
        <w:rPr>
          <w:lang w:val="en-US" w:eastAsia="ja-JP"/>
        </w:rPr>
        <w:t xml:space="preserve">ailed </w:t>
      </w:r>
      <w:r w:rsidR="00933B9E" w:rsidRPr="00933B9E">
        <w:rPr>
          <w:lang w:val="en-US" w:eastAsia="ja-JP"/>
        </w:rPr>
        <w:t>to install Analyzer with Server Express installer</w:t>
      </w:r>
      <w:bookmarkEnd w:id="960"/>
      <w:bookmarkEnd w:id="961"/>
      <w:bookmarkEnd w:id="962"/>
    </w:p>
    <w:p w14:paraId="2648E4ED" w14:textId="608FA2AE" w:rsidR="00933B9E" w:rsidRPr="00933B9E" w:rsidRDefault="00C55D28" w:rsidP="00840492">
      <w:r w:rsidRPr="00C55D28">
        <w:t>If the following conditions are met, installation of the prerequisite package may fail when installing Analyzer with Server Express installer.</w:t>
      </w:r>
    </w:p>
    <w:p w14:paraId="43C93150" w14:textId="6E4D3C1B" w:rsidR="0096219C" w:rsidRDefault="0096219C" w:rsidP="0096219C">
      <w:pPr>
        <w:ind w:firstLine="210"/>
        <w:rPr>
          <w:lang w:val="en-GB" w:eastAsia="x-none"/>
        </w:rPr>
      </w:pPr>
      <w:r w:rsidRPr="00EB2E0C">
        <w:rPr>
          <w:lang w:val="en-GB" w:eastAsia="x-none"/>
        </w:rPr>
        <w:t>-</w:t>
      </w:r>
      <w:r>
        <w:rPr>
          <w:lang w:val="en-GB" w:eastAsia="x-none"/>
        </w:rPr>
        <w:t xml:space="preserve"> </w:t>
      </w:r>
      <w:r w:rsidR="003F5B90" w:rsidRPr="003F5B90">
        <w:rPr>
          <w:lang w:val="en-GB" w:eastAsia="x-none"/>
        </w:rPr>
        <w:t>OS version is REHL8.4 or earlier.</w:t>
      </w:r>
    </w:p>
    <w:p w14:paraId="786F59F4" w14:textId="444CCBA1" w:rsidR="003F5B90" w:rsidRPr="003F5B90" w:rsidRDefault="003F5B90" w:rsidP="0096219C">
      <w:pPr>
        <w:ind w:firstLine="210"/>
        <w:rPr>
          <w:lang w:val="en-GB"/>
        </w:rPr>
      </w:pPr>
      <w:r>
        <w:rPr>
          <w:rFonts w:hint="eastAsia"/>
          <w:lang w:val="en-GB"/>
        </w:rPr>
        <w:t>-</w:t>
      </w:r>
      <w:r>
        <w:rPr>
          <w:lang w:val="en-GB"/>
        </w:rPr>
        <w:t xml:space="preserve"> </w:t>
      </w:r>
      <w:r w:rsidR="00276FAD" w:rsidRPr="00276FAD">
        <w:rPr>
          <w:lang w:val="en-GB"/>
        </w:rPr>
        <w:t>The configuration file of yum repository under /etc/yum.repos.d is set to a newer version of AppStream repository than the OS</w:t>
      </w:r>
      <w:r w:rsidR="00E22D58">
        <w:rPr>
          <w:lang w:val="en-GB"/>
        </w:rPr>
        <w:t xml:space="preserve"> </w:t>
      </w:r>
      <w:r w:rsidR="0063612B">
        <w:rPr>
          <w:lang w:val="en-GB"/>
        </w:rPr>
        <w:t>used</w:t>
      </w:r>
      <w:r w:rsidR="00276FAD" w:rsidRPr="00276FAD">
        <w:rPr>
          <w:lang w:val="en-GB"/>
        </w:rPr>
        <w:t>.</w:t>
      </w:r>
    </w:p>
    <w:p w14:paraId="0B704E34" w14:textId="2E7F8A97" w:rsidR="00D77F1E" w:rsidRDefault="007F0081" w:rsidP="00582A87">
      <w:pPr>
        <w:ind w:firstLineChars="100" w:firstLine="210"/>
        <w:rPr>
          <w:lang w:val="en-GB"/>
        </w:rPr>
      </w:pPr>
      <w:r w:rsidRPr="007F0081">
        <w:rPr>
          <w:rFonts w:hint="eastAsia"/>
          <w:lang w:val="en-GB"/>
        </w:rPr>
        <w:t>(e.g.: The configuration is</w:t>
      </w:r>
      <w:r>
        <w:rPr>
          <w:lang w:val="en-GB"/>
        </w:rPr>
        <w:t xml:space="preserve"> </w:t>
      </w:r>
      <w:r w:rsidRPr="007F0081">
        <w:rPr>
          <w:rFonts w:hint="eastAsia"/>
          <w:lang w:val="en-GB"/>
        </w:rPr>
        <w:t>set to install podman-3.3.1, which is a prerequisite package when installing Administrator, etc.)</w:t>
      </w:r>
    </w:p>
    <w:p w14:paraId="19906ACE" w14:textId="77777777" w:rsidR="00630B82" w:rsidRDefault="00630B82" w:rsidP="008940D1">
      <w:pPr>
        <w:rPr>
          <w:lang w:val="en-GB"/>
        </w:rPr>
      </w:pPr>
    </w:p>
    <w:p w14:paraId="0F9551CE" w14:textId="77777777" w:rsidR="0045041E" w:rsidRPr="0045041E" w:rsidRDefault="0045041E" w:rsidP="0045041E">
      <w:pPr>
        <w:rPr>
          <w:lang w:val="en-GB"/>
        </w:rPr>
      </w:pPr>
      <w:r w:rsidRPr="0045041E">
        <w:rPr>
          <w:lang w:val="en-GB"/>
        </w:rPr>
        <w:t>Perform one of the following steps and then run Analyzer installation with Server Express installer.</w:t>
      </w:r>
    </w:p>
    <w:p w14:paraId="6E701869" w14:textId="2EA85AFD" w:rsidR="0045041E" w:rsidRPr="0045041E" w:rsidRDefault="0045041E" w:rsidP="00840492">
      <w:pPr>
        <w:ind w:firstLineChars="50" w:firstLine="105"/>
        <w:rPr>
          <w:lang w:val="en-GB"/>
        </w:rPr>
      </w:pPr>
      <w:r w:rsidRPr="0045041E">
        <w:rPr>
          <w:lang w:val="en-GB"/>
        </w:rPr>
        <w:t>(A)</w:t>
      </w:r>
      <w:r w:rsidR="005B291D">
        <w:rPr>
          <w:lang w:val="en-GB"/>
        </w:rPr>
        <w:t xml:space="preserve"> </w:t>
      </w:r>
      <w:r w:rsidRPr="0045041E">
        <w:rPr>
          <w:lang w:val="en-GB"/>
        </w:rPr>
        <w:t>Delete the AppStream repository settings of the version newer than the OS in use from the yum repository configuration file under /etc/yum.repos.d.</w:t>
      </w:r>
    </w:p>
    <w:p w14:paraId="610AF412" w14:textId="2C8E0F35" w:rsidR="004E5579" w:rsidRDefault="0045041E" w:rsidP="00840492">
      <w:pPr>
        <w:ind w:firstLineChars="50" w:firstLine="105"/>
        <w:rPr>
          <w:lang w:val="en-GB"/>
        </w:rPr>
      </w:pPr>
      <w:r w:rsidRPr="0045041E">
        <w:rPr>
          <w:lang w:val="en-GB"/>
        </w:rPr>
        <w:t>(B)</w:t>
      </w:r>
      <w:r w:rsidR="005B291D">
        <w:rPr>
          <w:lang w:val="en-GB"/>
        </w:rPr>
        <w:t xml:space="preserve"> </w:t>
      </w:r>
      <w:r w:rsidRPr="0045041E">
        <w:rPr>
          <w:lang w:val="en-GB"/>
        </w:rPr>
        <w:t xml:space="preserve">Add the BaseOS repository to the yum repository configuration file under /etc/yum.repos.d. If the installation of the prerequisite package fails, manually update the </w:t>
      </w:r>
      <w:r>
        <w:rPr>
          <w:lang w:val="en-GB"/>
        </w:rPr>
        <w:t>rpm</w:t>
      </w:r>
      <w:r w:rsidRPr="0045041E">
        <w:rPr>
          <w:lang w:val="en-GB"/>
        </w:rPr>
        <w:t xml:space="preserve"> package for the architecture at the end of the message.</w:t>
      </w:r>
    </w:p>
    <w:p w14:paraId="680A6C2D" w14:textId="6DF49772" w:rsidR="005B291D" w:rsidRPr="005B291D" w:rsidRDefault="00022E76" w:rsidP="00582A87">
      <w:pPr>
        <w:ind w:firstLineChars="100" w:firstLine="210"/>
        <w:rPr>
          <w:lang w:val="en-GB"/>
        </w:rPr>
      </w:pPr>
      <w:r>
        <w:rPr>
          <w:rFonts w:hint="eastAsia"/>
          <w:lang w:val="en-GB"/>
        </w:rPr>
        <w:t xml:space="preserve"> </w:t>
      </w:r>
      <w:r w:rsidR="005B291D" w:rsidRPr="005B291D">
        <w:rPr>
          <w:rFonts w:hint="eastAsia"/>
          <w:lang w:val="en-GB"/>
        </w:rPr>
        <w:t>Update method: yum update &lt;package name&gt;.</w:t>
      </w:r>
    </w:p>
    <w:p w14:paraId="4545E90E" w14:textId="5B62F363" w:rsidR="0045041E" w:rsidRPr="00630B82" w:rsidRDefault="00022E76" w:rsidP="00582A87">
      <w:pPr>
        <w:ind w:firstLineChars="100" w:firstLine="210"/>
        <w:rPr>
          <w:lang w:val="en-GB"/>
        </w:rPr>
      </w:pPr>
      <w:r>
        <w:rPr>
          <w:rFonts w:hint="eastAsia"/>
          <w:lang w:val="en-GB"/>
        </w:rPr>
        <w:t xml:space="preserve"> </w:t>
      </w:r>
      <w:r w:rsidR="005B291D" w:rsidRPr="005B291D">
        <w:rPr>
          <w:rFonts w:hint="eastAsia"/>
          <w:lang w:val="en-GB"/>
        </w:rPr>
        <w:t>Example: yum update libstdc++.x86_64</w:t>
      </w:r>
    </w:p>
    <w:p w14:paraId="6BBBA375" w14:textId="77777777" w:rsidR="00A20C57" w:rsidRPr="00C8323D" w:rsidRDefault="00F950AD" w:rsidP="00B0283A">
      <w:r>
        <w:br w:type="page"/>
      </w:r>
    </w:p>
    <w:p w14:paraId="187ABE49" w14:textId="29AB7DB8" w:rsidR="00A259A5" w:rsidRPr="00C8323D" w:rsidRDefault="00A259A5" w:rsidP="00476970">
      <w:pPr>
        <w:pStyle w:val="1"/>
        <w:numPr>
          <w:ilvl w:val="0"/>
          <w:numId w:val="0"/>
        </w:numPr>
        <w:jc w:val="left"/>
        <w:rPr>
          <w:lang w:val="en-US"/>
        </w:rPr>
      </w:pPr>
      <w:bookmarkStart w:id="963" w:name="_Toc23165023"/>
      <w:bookmarkStart w:id="964" w:name="_Ref135399331"/>
      <w:bookmarkStart w:id="965" w:name="_Toc191909735"/>
      <w:r w:rsidRPr="00C8323D">
        <w:rPr>
          <w:kern w:val="0"/>
          <w:sz w:val="24"/>
          <w:szCs w:val="24"/>
          <w:lang w:val="en-US"/>
        </w:rPr>
        <w:t>Appendices</w:t>
      </w:r>
      <w:bookmarkEnd w:id="963"/>
      <w:bookmarkEnd w:id="964"/>
      <w:bookmarkEnd w:id="965"/>
    </w:p>
    <w:p w14:paraId="37E2B6E2" w14:textId="23052706" w:rsidR="00A259A5" w:rsidRPr="00D12CB8" w:rsidRDefault="004746E8" w:rsidP="001E381E">
      <w:pPr>
        <w:pStyle w:val="A-1"/>
        <w:rPr>
          <w:lang w:val="en-US"/>
        </w:rPr>
      </w:pPr>
      <w:bookmarkStart w:id="966" w:name="_Toc23864236"/>
      <w:bookmarkStart w:id="967" w:name="_Toc23165024"/>
      <w:bookmarkStart w:id="968" w:name="_Toc191909736"/>
      <w:r w:rsidRPr="006C0B0C">
        <w:rPr>
          <w:lang w:val="en-US"/>
        </w:rPr>
        <w:t>Operations that require restart</w:t>
      </w:r>
      <w:r>
        <w:rPr>
          <w:lang w:val="en-US"/>
        </w:rPr>
        <w:t>ing</w:t>
      </w:r>
      <w:r w:rsidRPr="006C0B0C">
        <w:rPr>
          <w:lang w:val="en-US"/>
        </w:rPr>
        <w:t xml:space="preserve"> service</w:t>
      </w:r>
      <w:r>
        <w:rPr>
          <w:lang w:val="en-US"/>
        </w:rPr>
        <w:t>s</w:t>
      </w:r>
      <w:bookmarkEnd w:id="966"/>
      <w:bookmarkEnd w:id="967"/>
      <w:bookmarkEnd w:id="968"/>
    </w:p>
    <w:p w14:paraId="1AB48151" w14:textId="77777777" w:rsidR="007D5542" w:rsidRPr="009F72B3" w:rsidRDefault="007D5542" w:rsidP="006A0C22">
      <w:pPr>
        <w:jc w:val="left"/>
      </w:pPr>
      <w:r w:rsidRPr="00DC0332">
        <w:t xml:space="preserve">If the following operations are performed for Common Services, </w:t>
      </w:r>
      <w:r>
        <w:t xml:space="preserve">you need to </w:t>
      </w:r>
      <w:r w:rsidRPr="00DC0332">
        <w:t>restart Common Services (</w:t>
      </w:r>
      <w:r w:rsidRPr="0095095F">
        <w:rPr>
          <w:rFonts w:ascii="Courier New" w:hAnsi="Courier New" w:cs="Courier New"/>
        </w:rPr>
        <w:t>systemctl restart csportal</w:t>
      </w:r>
      <w:r w:rsidRPr="00DC0332">
        <w:t>).</w:t>
      </w:r>
    </w:p>
    <w:p w14:paraId="19D1CE35" w14:textId="6C153CA5" w:rsidR="007D5542" w:rsidRDefault="0077694F" w:rsidP="006A0C22">
      <w:pPr>
        <w:jc w:val="left"/>
      </w:pPr>
      <w:r>
        <w:t xml:space="preserve">- </w:t>
      </w:r>
      <w:r w:rsidR="007D5542">
        <w:t xml:space="preserve">Executing the </w:t>
      </w:r>
      <w:r w:rsidR="007D5542" w:rsidRPr="0095095F">
        <w:rPr>
          <w:rFonts w:ascii="Courier New" w:hAnsi="Courier New" w:cs="Courier New"/>
        </w:rPr>
        <w:t>cschgconnect.sh</w:t>
      </w:r>
      <w:r w:rsidR="007D5542">
        <w:t xml:space="preserve"> command</w:t>
      </w:r>
    </w:p>
    <w:p w14:paraId="20E08034" w14:textId="5D588243" w:rsidR="007D5542" w:rsidRDefault="0077694F" w:rsidP="006A0C22">
      <w:pPr>
        <w:jc w:val="left"/>
      </w:pPr>
      <w:r>
        <w:t xml:space="preserve">- </w:t>
      </w:r>
      <w:r w:rsidR="007D5542">
        <w:t>Executing</w:t>
      </w:r>
      <w:r w:rsidR="007D5542">
        <w:rPr>
          <w:rFonts w:hint="eastAsia"/>
        </w:rPr>
        <w:t xml:space="preserve"> </w:t>
      </w:r>
      <w:r w:rsidR="007D5542">
        <w:t xml:space="preserve">the </w:t>
      </w:r>
      <w:r w:rsidR="007D5542" w:rsidRPr="0095095F">
        <w:rPr>
          <w:rFonts w:ascii="Courier New" w:hAnsi="Courier New" w:cs="Courier New"/>
        </w:rPr>
        <w:t>csrestore.sh</w:t>
      </w:r>
      <w:r w:rsidR="007D5542">
        <w:rPr>
          <w:rFonts w:hint="eastAsia"/>
        </w:rPr>
        <w:t xml:space="preserve"> command</w:t>
      </w:r>
    </w:p>
    <w:p w14:paraId="5FA3002A" w14:textId="278A267F" w:rsidR="007D5542" w:rsidRDefault="0077694F" w:rsidP="006A0C22">
      <w:pPr>
        <w:jc w:val="left"/>
      </w:pPr>
      <w:r>
        <w:rPr>
          <w:rFonts w:hint="eastAsia"/>
        </w:rPr>
        <w:t>-</w:t>
      </w:r>
      <w:r w:rsidR="007D5542">
        <w:rPr>
          <w:rFonts w:hint="eastAsia"/>
        </w:rPr>
        <w:t xml:space="preserve"> </w:t>
      </w:r>
      <w:r w:rsidR="007D5542">
        <w:t>Executing</w:t>
      </w:r>
      <w:r w:rsidR="007D5542">
        <w:rPr>
          <w:rFonts w:hint="eastAsia"/>
        </w:rPr>
        <w:t xml:space="preserve"> </w:t>
      </w:r>
      <w:r w:rsidR="007D5542">
        <w:t xml:space="preserve">the </w:t>
      </w:r>
      <w:r w:rsidR="007D5542" w:rsidRPr="0095095F">
        <w:rPr>
          <w:rFonts w:ascii="Courier New" w:hAnsi="Courier New" w:cs="Courier New"/>
        </w:rPr>
        <w:t>cssslmycert.sh</w:t>
      </w:r>
      <w:r w:rsidR="007D5542">
        <w:rPr>
          <w:rFonts w:hint="eastAsia"/>
        </w:rPr>
        <w:t xml:space="preserve"> command</w:t>
      </w:r>
    </w:p>
    <w:p w14:paraId="0B4A2AB8" w14:textId="79F3AE06" w:rsidR="007D5542" w:rsidRDefault="0077694F" w:rsidP="006A0C22">
      <w:pPr>
        <w:jc w:val="left"/>
      </w:pPr>
      <w:r>
        <w:rPr>
          <w:rFonts w:hint="eastAsia"/>
        </w:rPr>
        <w:t>-</w:t>
      </w:r>
      <w:r w:rsidR="007D5542">
        <w:rPr>
          <w:rFonts w:hint="eastAsia"/>
        </w:rPr>
        <w:t xml:space="preserve"> Set</w:t>
      </w:r>
      <w:r w:rsidR="007D5542">
        <w:t>ting</w:t>
      </w:r>
      <w:r w:rsidR="007D5542">
        <w:rPr>
          <w:rFonts w:hint="eastAsia"/>
        </w:rPr>
        <w:t xml:space="preserve"> </w:t>
      </w:r>
      <w:r w:rsidR="007D5542">
        <w:t xml:space="preserve">the </w:t>
      </w:r>
      <w:r w:rsidR="007D5542">
        <w:rPr>
          <w:rFonts w:hint="eastAsia"/>
        </w:rPr>
        <w:t>server certificate</w:t>
      </w:r>
    </w:p>
    <w:p w14:paraId="0280ECB8" w14:textId="50C66505" w:rsidR="00A259A5" w:rsidRDefault="0077694F" w:rsidP="00476970">
      <w:pPr>
        <w:jc w:val="left"/>
      </w:pPr>
      <w:r>
        <w:rPr>
          <w:rFonts w:hint="eastAsia"/>
        </w:rPr>
        <w:t>-</w:t>
      </w:r>
      <w:r w:rsidR="00AA64E9" w:rsidRPr="00AA64E9">
        <w:t xml:space="preserve"> </w:t>
      </w:r>
      <w:r w:rsidR="00AA64E9">
        <w:t xml:space="preserve">Changing the description in </w:t>
      </w:r>
      <w:r w:rsidR="005E5B91" w:rsidRPr="003C73F7">
        <w:rPr>
          <w:i/>
          <w:iCs/>
        </w:rPr>
        <w:t>&lt;user-data-directory&gt;</w:t>
      </w:r>
      <w:r w:rsidR="005E5B91" w:rsidRPr="008215A8">
        <w:t>/userconf/config_</w:t>
      </w:r>
      <w:r w:rsidR="005E5B91">
        <w:rPr>
          <w:rFonts w:hint="eastAsia"/>
        </w:rPr>
        <w:t>u</w:t>
      </w:r>
      <w:r w:rsidR="005E5B91">
        <w:t>ser</w:t>
      </w:r>
      <w:r w:rsidR="005E5B91" w:rsidRPr="008215A8">
        <w:t>.properties</w:t>
      </w:r>
      <w:r w:rsidR="00AA64E9">
        <w:t>.</w:t>
      </w:r>
    </w:p>
    <w:p w14:paraId="2705FF2D" w14:textId="77777777" w:rsidR="001E381E" w:rsidRPr="00C8323D" w:rsidRDefault="001E381E" w:rsidP="00476970">
      <w:pPr>
        <w:jc w:val="left"/>
      </w:pPr>
    </w:p>
    <w:p w14:paraId="2C1B1AE5" w14:textId="412D4180" w:rsidR="00A259A5" w:rsidRPr="00D12CB8" w:rsidRDefault="00020F84" w:rsidP="001E381E">
      <w:pPr>
        <w:pStyle w:val="A-1"/>
        <w:rPr>
          <w:lang w:val="en-US"/>
        </w:rPr>
      </w:pPr>
      <w:bookmarkStart w:id="969" w:name="_Toc23864237"/>
      <w:bookmarkStart w:id="970" w:name="_Toc191909737"/>
      <w:bookmarkStart w:id="971" w:name="_Toc23165025"/>
      <w:bookmarkStart w:id="972" w:name="_Ref21606536"/>
      <w:bookmarkStart w:id="973" w:name="_Ref21606546"/>
      <w:r w:rsidRPr="00B34C95">
        <w:rPr>
          <w:lang w:val="en-US"/>
        </w:rPr>
        <w:t>Check</w:t>
      </w:r>
      <w:r>
        <w:rPr>
          <w:lang w:val="en-US"/>
        </w:rPr>
        <w:t>ing</w:t>
      </w:r>
      <w:r w:rsidRPr="00B34C95">
        <w:rPr>
          <w:lang w:val="en-US"/>
        </w:rPr>
        <w:t xml:space="preserve"> the host name</w:t>
      </w:r>
      <w:r>
        <w:rPr>
          <w:lang w:val="en-US"/>
        </w:rPr>
        <w:t xml:space="preserve"> or </w:t>
      </w:r>
      <w:r w:rsidRPr="00B34C95">
        <w:rPr>
          <w:lang w:val="en-US"/>
        </w:rPr>
        <w:t xml:space="preserve">IP address and port number </w:t>
      </w:r>
      <w:r>
        <w:rPr>
          <w:lang w:val="en-US"/>
        </w:rPr>
        <w:t xml:space="preserve">for </w:t>
      </w:r>
      <w:r w:rsidRPr="00B34C95">
        <w:rPr>
          <w:lang w:val="en-US"/>
        </w:rPr>
        <w:t>the Portal access URL</w:t>
      </w:r>
      <w:bookmarkEnd w:id="969"/>
      <w:bookmarkEnd w:id="970"/>
      <w:r w:rsidRPr="00D12CB8" w:rsidDel="00020F84">
        <w:rPr>
          <w:rFonts w:hint="eastAsia"/>
          <w:lang w:val="en-US" w:eastAsia="ja-JP"/>
        </w:rPr>
        <w:t xml:space="preserve"> </w:t>
      </w:r>
      <w:bookmarkEnd w:id="971"/>
      <w:bookmarkEnd w:id="972"/>
      <w:bookmarkEnd w:id="973"/>
    </w:p>
    <w:p w14:paraId="26E3A0DB" w14:textId="17639877" w:rsidR="008215A8" w:rsidRPr="008215A8" w:rsidRDefault="006C197D" w:rsidP="00476970">
      <w:pPr>
        <w:jc w:val="left"/>
      </w:pPr>
      <w:r>
        <w:t xml:space="preserve">Open the </w:t>
      </w:r>
      <w:r w:rsidRPr="00B34C95">
        <w:t>following file</w:t>
      </w:r>
      <w:r>
        <w:t>:</w:t>
      </w:r>
    </w:p>
    <w:p w14:paraId="059EA6FD" w14:textId="77777777" w:rsidR="00A259A5" w:rsidRPr="008215A8" w:rsidRDefault="00043293" w:rsidP="00476970">
      <w:pPr>
        <w:jc w:val="left"/>
      </w:pPr>
      <w:r w:rsidRPr="003C73F7">
        <w:rPr>
          <w:i/>
          <w:iCs/>
        </w:rPr>
        <w:t>&lt;user-data-directory&gt;</w:t>
      </w:r>
      <w:r w:rsidRPr="008215A8">
        <w:t>/userconf/config_environment.properties</w:t>
      </w:r>
    </w:p>
    <w:p w14:paraId="3278D894" w14:textId="77777777" w:rsidR="008215A8" w:rsidRPr="008215A8" w:rsidRDefault="008215A8" w:rsidP="00476970">
      <w:pPr>
        <w:jc w:val="left"/>
      </w:pPr>
    </w:p>
    <w:p w14:paraId="61198719" w14:textId="00AA283D" w:rsidR="00A259A5" w:rsidRPr="008215A8" w:rsidRDefault="00136C80" w:rsidP="00476970">
      <w:pPr>
        <w:jc w:val="left"/>
      </w:pPr>
      <w:r w:rsidRPr="00E658C4">
        <w:t>Check the value</w:t>
      </w:r>
      <w:r>
        <w:t>s</w:t>
      </w:r>
      <w:r w:rsidRPr="00E658C4">
        <w:t xml:space="preserve"> on the right side of the </w:t>
      </w:r>
      <w:r>
        <w:t>following</w:t>
      </w:r>
      <w:r w:rsidRPr="00E658C4">
        <w:t xml:space="preserve"> property key</w:t>
      </w:r>
      <w:r>
        <w:t>s:</w:t>
      </w:r>
    </w:p>
    <w:p w14:paraId="2B60A20D" w14:textId="1AD6506E" w:rsidR="00375019" w:rsidRPr="008215A8" w:rsidRDefault="00375019" w:rsidP="003C73F7">
      <w:pPr>
        <w:pBdr>
          <w:top w:val="single" w:sz="4" w:space="1" w:color="auto"/>
          <w:left w:val="single" w:sz="4" w:space="4" w:color="auto"/>
          <w:bottom w:val="single" w:sz="4" w:space="1" w:color="auto"/>
          <w:right w:val="single" w:sz="4" w:space="4" w:color="auto"/>
        </w:pBdr>
        <w:jc w:val="left"/>
      </w:pPr>
      <w:r w:rsidRPr="008215A8">
        <w:rPr>
          <w:rFonts w:hint="eastAsia"/>
        </w:rPr>
        <w:t>CS_PORTAL_GW_HOSTNAME</w:t>
      </w:r>
      <w:r w:rsidR="008215A8" w:rsidRPr="008215A8">
        <w:t>=</w:t>
      </w:r>
      <w:r w:rsidR="008215A8" w:rsidRPr="003C73F7">
        <w:rPr>
          <w:i/>
          <w:iCs/>
        </w:rPr>
        <w:t>&lt;</w:t>
      </w:r>
      <w:r w:rsidR="007A0904">
        <w:rPr>
          <w:i/>
          <w:iCs/>
        </w:rPr>
        <w:t>host-name</w:t>
      </w:r>
      <w:r w:rsidR="008215A8" w:rsidRPr="003C73F7">
        <w:rPr>
          <w:rFonts w:hint="eastAsia"/>
          <w:i/>
          <w:iCs/>
        </w:rPr>
        <w:t>&gt;</w:t>
      </w:r>
    </w:p>
    <w:p w14:paraId="353589A4" w14:textId="2AD83C25" w:rsidR="00375019" w:rsidRPr="008215A8" w:rsidRDefault="00375019" w:rsidP="003C73F7">
      <w:pPr>
        <w:pBdr>
          <w:top w:val="single" w:sz="4" w:space="1" w:color="auto"/>
          <w:left w:val="single" w:sz="4" w:space="4" w:color="auto"/>
          <w:bottom w:val="single" w:sz="4" w:space="1" w:color="auto"/>
          <w:right w:val="single" w:sz="4" w:space="4" w:color="auto"/>
        </w:pBdr>
        <w:jc w:val="left"/>
      </w:pPr>
      <w:r w:rsidRPr="008215A8">
        <w:rPr>
          <w:rFonts w:hint="eastAsia"/>
        </w:rPr>
        <w:t>CS_PORTAL_GW_PORT</w:t>
      </w:r>
      <w:r w:rsidR="008215A8" w:rsidRPr="008215A8">
        <w:t>=</w:t>
      </w:r>
      <w:r w:rsidR="008215A8" w:rsidRPr="003C73F7">
        <w:rPr>
          <w:i/>
          <w:iCs/>
        </w:rPr>
        <w:t>&lt;</w:t>
      </w:r>
      <w:r w:rsidR="007A0904">
        <w:rPr>
          <w:i/>
          <w:iCs/>
        </w:rPr>
        <w:t>port number</w:t>
      </w:r>
      <w:r w:rsidR="008215A8" w:rsidRPr="003C73F7">
        <w:rPr>
          <w:rFonts w:hint="eastAsia"/>
          <w:i/>
          <w:iCs/>
        </w:rPr>
        <w:t>&gt;</w:t>
      </w:r>
    </w:p>
    <w:p w14:paraId="61EE25E7" w14:textId="77777777" w:rsidR="00043293" w:rsidRPr="008215A8" w:rsidRDefault="00043293" w:rsidP="00476970">
      <w:pPr>
        <w:jc w:val="left"/>
      </w:pPr>
    </w:p>
    <w:p w14:paraId="14FE78C8" w14:textId="77777777" w:rsidR="008623A7" w:rsidRPr="008215A8" w:rsidRDefault="008623A7" w:rsidP="008623A7">
      <w:pPr>
        <w:jc w:val="left"/>
      </w:pPr>
      <w:r w:rsidRPr="00613B72">
        <w:t xml:space="preserve">The above properties are used as </w:t>
      </w:r>
      <w:r>
        <w:t xml:space="preserve">the </w:t>
      </w:r>
      <w:r w:rsidRPr="00613B72">
        <w:t>access URL information as follows</w:t>
      </w:r>
      <w:r>
        <w:t>:</w:t>
      </w:r>
    </w:p>
    <w:p w14:paraId="016C4E67" w14:textId="77777777" w:rsidR="008623A7" w:rsidRDefault="008623A7" w:rsidP="008623A7">
      <w:pPr>
        <w:jc w:val="left"/>
      </w:pPr>
      <w:r w:rsidRPr="008215A8">
        <w:rPr>
          <w:rFonts w:hint="eastAsia"/>
        </w:rPr>
        <w:t>https://</w:t>
      </w:r>
      <w:r w:rsidRPr="00613B72">
        <w:t xml:space="preserve"> </w:t>
      </w:r>
      <w:r>
        <w:t>&lt;</w:t>
      </w:r>
      <w:r w:rsidRPr="00033C6E">
        <w:rPr>
          <w:i/>
          <w:iCs/>
        </w:rPr>
        <w:t>host-name</w:t>
      </w:r>
      <w:r>
        <w:t>&gt;:</w:t>
      </w:r>
      <w:r w:rsidRPr="003C73F7">
        <w:rPr>
          <w:i/>
          <w:iCs/>
        </w:rPr>
        <w:t>&lt;</w:t>
      </w:r>
      <w:r>
        <w:rPr>
          <w:i/>
          <w:iCs/>
        </w:rPr>
        <w:t>port-number</w:t>
      </w:r>
      <w:r w:rsidRPr="003C73F7">
        <w:rPr>
          <w:rFonts w:hint="eastAsia"/>
          <w:i/>
          <w:iCs/>
        </w:rPr>
        <w:t>&gt;</w:t>
      </w:r>
      <w:r w:rsidRPr="008215A8">
        <w:rPr>
          <w:rFonts w:hint="eastAsia"/>
        </w:rPr>
        <w:t>/portal</w:t>
      </w:r>
    </w:p>
    <w:p w14:paraId="33086C4F" w14:textId="77777777" w:rsidR="008623A7" w:rsidRDefault="008623A7" w:rsidP="008623A7">
      <w:pPr>
        <w:jc w:val="left"/>
      </w:pPr>
    </w:p>
    <w:p w14:paraId="652FD097" w14:textId="51C8D849" w:rsidR="008623A7" w:rsidRDefault="008623A7" w:rsidP="008623A7">
      <w:pPr>
        <w:jc w:val="left"/>
      </w:pPr>
      <w:r w:rsidRPr="00B40E36">
        <w:t>For &lt;</w:t>
      </w:r>
      <w:r w:rsidRPr="006D0DF0">
        <w:rPr>
          <w:i/>
          <w:iCs/>
        </w:rPr>
        <w:t>host-name</w:t>
      </w:r>
      <w:r w:rsidRPr="00B40E36">
        <w:t xml:space="preserve">&gt;, the host name or IP address set during installation or with the </w:t>
      </w:r>
      <w:r w:rsidR="005539D5" w:rsidRPr="004C57DE">
        <w:rPr>
          <w:rFonts w:ascii="Courier New" w:hAnsi="Courier New" w:cs="Courier New"/>
        </w:rPr>
        <w:t>cs</w:t>
      </w:r>
      <w:r w:rsidRPr="0095095F">
        <w:rPr>
          <w:rFonts w:ascii="Courier New" w:hAnsi="Courier New" w:cs="Courier New"/>
        </w:rPr>
        <w:t>chgconnect</w:t>
      </w:r>
      <w:r w:rsidRPr="00B40E36">
        <w:t xml:space="preserve"> command is set. </w:t>
      </w:r>
      <w:r>
        <w:t xml:space="preserve">You cannot </w:t>
      </w:r>
      <w:r w:rsidRPr="00B40E36">
        <w:t xml:space="preserve">access the portal screen of Common Services </w:t>
      </w:r>
      <w:r>
        <w:t>if you</w:t>
      </w:r>
      <w:r w:rsidRPr="00B40E36">
        <w:t xml:space="preserve"> </w:t>
      </w:r>
      <w:r>
        <w:t xml:space="preserve">do not </w:t>
      </w:r>
      <w:r w:rsidRPr="00B40E36">
        <w:t>specif</w:t>
      </w:r>
      <w:r>
        <w:t xml:space="preserve">y </w:t>
      </w:r>
      <w:r w:rsidRPr="00B40E36">
        <w:t>the value of &lt;</w:t>
      </w:r>
      <w:r w:rsidRPr="008F2F4C">
        <w:rPr>
          <w:i/>
          <w:iCs/>
        </w:rPr>
        <w:t>host</w:t>
      </w:r>
      <w:r>
        <w:rPr>
          <w:i/>
          <w:iCs/>
        </w:rPr>
        <w:t>-</w:t>
      </w:r>
      <w:r w:rsidRPr="008F2F4C">
        <w:rPr>
          <w:i/>
          <w:iCs/>
        </w:rPr>
        <w:t>name</w:t>
      </w:r>
      <w:r w:rsidRPr="00B40E36">
        <w:t>&gt;.</w:t>
      </w:r>
    </w:p>
    <w:p w14:paraId="28EB90B0" w14:textId="1819E6C8" w:rsidR="008215A8" w:rsidRDefault="00923A3F" w:rsidP="00476970">
      <w:pPr>
        <w:jc w:val="left"/>
      </w:pPr>
      <w:r>
        <w:br w:type="page"/>
      </w:r>
    </w:p>
    <w:p w14:paraId="048858F3" w14:textId="767EE858" w:rsidR="008215A8" w:rsidRDefault="008215A8">
      <w:pPr>
        <w:jc w:val="left"/>
      </w:pPr>
    </w:p>
    <w:p w14:paraId="50E2CDF7" w14:textId="77777777" w:rsidR="00A1644F" w:rsidRDefault="00A1644F">
      <w:pPr>
        <w:jc w:val="left"/>
      </w:pPr>
    </w:p>
    <w:p w14:paraId="75AB02F7" w14:textId="77777777" w:rsidR="00355A01" w:rsidRDefault="00355A01" w:rsidP="00355A01">
      <w:pPr>
        <w:jc w:val="left"/>
      </w:pPr>
    </w:p>
    <w:p w14:paraId="3C9DAE33" w14:textId="5A041061" w:rsidR="00355A01" w:rsidRDefault="00355A01" w:rsidP="00355A01">
      <w:pPr>
        <w:pStyle w:val="A-1"/>
      </w:pPr>
      <w:bookmarkStart w:id="974" w:name="_Ref172185084"/>
      <w:bookmarkStart w:id="975" w:name="_Ref172185085"/>
      <w:bookmarkStart w:id="976" w:name="_Toc191909738"/>
      <w:r w:rsidRPr="008215FF">
        <w:t xml:space="preserve">Downgrading Amazon Corretto </w:t>
      </w:r>
      <w:r w:rsidR="00D07AD5">
        <w:rPr>
          <w:rFonts w:hint="eastAsia"/>
          <w:lang w:eastAsia="ja-JP"/>
        </w:rPr>
        <w:t>21</w:t>
      </w:r>
      <w:bookmarkEnd w:id="974"/>
      <w:bookmarkEnd w:id="975"/>
      <w:bookmarkEnd w:id="976"/>
    </w:p>
    <w:p w14:paraId="0830A6BC" w14:textId="38148834" w:rsidR="00355A01" w:rsidRDefault="00355A01" w:rsidP="00355A01">
      <w:pPr>
        <w:jc w:val="left"/>
      </w:pPr>
      <w:r>
        <w:t xml:space="preserve">As a countermeasure against vulnerabilities, the manual has released the procedure for upgrading Amazon Corretto </w:t>
      </w:r>
      <w:r w:rsidR="00D07AD5">
        <w:rPr>
          <w:rFonts w:hint="eastAsia"/>
        </w:rPr>
        <w:t>21</w:t>
      </w:r>
      <w:r>
        <w:t>.</w:t>
      </w:r>
      <w:r>
        <w:rPr>
          <w:rFonts w:hint="eastAsia"/>
        </w:rPr>
        <w:t xml:space="preserve"> </w:t>
      </w:r>
      <w:r>
        <w:t xml:space="preserve">If a failure occurs due to the upgrade, downgrade Amazon Corretto </w:t>
      </w:r>
      <w:r w:rsidR="00D07AD5">
        <w:rPr>
          <w:rFonts w:hint="eastAsia"/>
        </w:rPr>
        <w:t>21</w:t>
      </w:r>
      <w:r>
        <w:t xml:space="preserve"> according to the following procedure.</w:t>
      </w:r>
    </w:p>
    <w:p w14:paraId="4D79235B" w14:textId="06B9FA87" w:rsidR="00355A01" w:rsidRPr="006A0C22" w:rsidRDefault="00BE1ECC" w:rsidP="00BE1ECC">
      <w:pPr>
        <w:ind w:leftChars="135" w:left="283"/>
        <w:jc w:val="left"/>
      </w:pPr>
      <w:r>
        <w:t xml:space="preserve">Note: A downgrading </w:t>
      </w:r>
      <w:r w:rsidR="00B5774D">
        <w:t xml:space="preserve">Amazon Corretto </w:t>
      </w:r>
      <w:r w:rsidR="00D07AD5">
        <w:rPr>
          <w:rFonts w:hint="eastAsia"/>
        </w:rPr>
        <w:t>21</w:t>
      </w:r>
      <w:r w:rsidR="00B5774D">
        <w:t xml:space="preserve"> </w:t>
      </w:r>
      <w:r>
        <w:t>to a previous version normally means security strength downgrading to a weaker</w:t>
      </w:r>
      <w:r w:rsidR="00B5774D">
        <w:t xml:space="preserve"> JDK</w:t>
      </w:r>
      <w:r>
        <w:t>. It is not suggested to downgrade unless it is really necessary, and you clearly know that Common Services does not support a higher version.</w:t>
      </w:r>
    </w:p>
    <w:p w14:paraId="4987ECFD" w14:textId="77777777" w:rsidR="00507FC2" w:rsidRPr="00507FC2" w:rsidRDefault="00507FC2" w:rsidP="00507FC2">
      <w:pPr>
        <w:jc w:val="left"/>
      </w:pPr>
    </w:p>
    <w:p w14:paraId="3B4E4894" w14:textId="77777777" w:rsidR="00355A01" w:rsidRDefault="00355A01" w:rsidP="00355A01">
      <w:pPr>
        <w:numPr>
          <w:ilvl w:val="0"/>
          <w:numId w:val="99"/>
        </w:numPr>
        <w:jc w:val="left"/>
        <w:rPr>
          <w:lang w:eastAsia="x-none"/>
        </w:rPr>
      </w:pPr>
      <w:r w:rsidRPr="008215FF">
        <w:rPr>
          <w:lang w:eastAsia="x-none"/>
        </w:rPr>
        <w:t>Log in to the management server as the root user.</w:t>
      </w:r>
    </w:p>
    <w:p w14:paraId="45432C88" w14:textId="77777777" w:rsidR="00355A01" w:rsidRDefault="00355A01" w:rsidP="00355A01">
      <w:pPr>
        <w:ind w:left="840"/>
        <w:jc w:val="left"/>
        <w:rPr>
          <w:lang w:eastAsia="x-none"/>
        </w:rPr>
      </w:pPr>
      <w:r>
        <w:rPr>
          <w:lang w:eastAsia="x-none"/>
        </w:rPr>
        <w:t>If you log in as an ordinary user, use the sudo command to complete the following</w:t>
      </w:r>
    </w:p>
    <w:p w14:paraId="3D104449" w14:textId="77777777" w:rsidR="00355A01" w:rsidRDefault="00355A01" w:rsidP="00355A01">
      <w:pPr>
        <w:ind w:left="840"/>
        <w:jc w:val="left"/>
        <w:rPr>
          <w:lang w:eastAsia="x-none"/>
        </w:rPr>
      </w:pPr>
      <w:r>
        <w:rPr>
          <w:lang w:eastAsia="x-none"/>
        </w:rPr>
        <w:t>procedure as the root user.</w:t>
      </w:r>
    </w:p>
    <w:p w14:paraId="3418670F" w14:textId="77777777" w:rsidR="00355A01" w:rsidRPr="008F2DC3" w:rsidRDefault="00355A01" w:rsidP="00355A01">
      <w:pPr>
        <w:rPr>
          <w:lang w:eastAsia="x-none"/>
        </w:rPr>
      </w:pPr>
    </w:p>
    <w:p w14:paraId="27366951" w14:textId="27CCB309" w:rsidR="00355A01" w:rsidRDefault="00355A01" w:rsidP="00355A01">
      <w:pPr>
        <w:numPr>
          <w:ilvl w:val="0"/>
          <w:numId w:val="99"/>
        </w:numPr>
        <w:jc w:val="left"/>
        <w:rPr>
          <w:lang w:eastAsia="x-none"/>
        </w:rPr>
      </w:pPr>
      <w:r>
        <w:rPr>
          <w:lang w:eastAsia="x-none"/>
        </w:rPr>
        <w:t xml:space="preserve">Store Amazon Corretto </w:t>
      </w:r>
      <w:r w:rsidR="00D07AD5">
        <w:rPr>
          <w:rFonts w:hint="eastAsia"/>
        </w:rPr>
        <w:t>21</w:t>
      </w:r>
      <w:r>
        <w:rPr>
          <w:lang w:eastAsia="x-none"/>
        </w:rPr>
        <w:t xml:space="preserve"> on the management server where</w:t>
      </w:r>
      <w:r>
        <w:rPr>
          <w:rFonts w:hint="eastAsia"/>
        </w:rPr>
        <w:t xml:space="preserve"> </w:t>
      </w:r>
      <w:r>
        <w:rPr>
          <w:lang w:eastAsia="x-none"/>
        </w:rPr>
        <w:t>Common Services is installed.</w:t>
      </w:r>
    </w:p>
    <w:p w14:paraId="6D730B1C" w14:textId="72FD1744" w:rsidR="00355A01" w:rsidRDefault="00355A01" w:rsidP="00355A01">
      <w:pPr>
        <w:ind w:left="840"/>
        <w:jc w:val="left"/>
        <w:rPr>
          <w:lang w:eastAsia="x-none"/>
        </w:rPr>
      </w:pPr>
      <w:r>
        <w:rPr>
          <w:lang w:eastAsia="x-none"/>
        </w:rPr>
        <w:t xml:space="preserve">For details on the versions of Amazon Corretto </w:t>
      </w:r>
      <w:r w:rsidR="00D07AD5">
        <w:rPr>
          <w:rFonts w:hint="eastAsia"/>
        </w:rPr>
        <w:t>21</w:t>
      </w:r>
      <w:r>
        <w:rPr>
          <w:lang w:eastAsia="x-none"/>
        </w:rPr>
        <w:t xml:space="preserve"> that are supported by Common</w:t>
      </w:r>
    </w:p>
    <w:p w14:paraId="717E2455" w14:textId="77777777" w:rsidR="00355A01" w:rsidRDefault="00355A01" w:rsidP="00355A01">
      <w:pPr>
        <w:ind w:left="840"/>
        <w:jc w:val="left"/>
        <w:rPr>
          <w:lang w:eastAsia="x-none"/>
        </w:rPr>
      </w:pPr>
      <w:r>
        <w:rPr>
          <w:lang w:eastAsia="x-none"/>
        </w:rPr>
        <w:t>Services, see the Release Notes for Common Services.</w:t>
      </w:r>
    </w:p>
    <w:p w14:paraId="0F44D821" w14:textId="727271FA" w:rsidR="00355A01" w:rsidRDefault="00355A01" w:rsidP="00355A01">
      <w:pPr>
        <w:ind w:left="840"/>
        <w:jc w:val="left"/>
        <w:rPr>
          <w:lang w:eastAsia="x-none"/>
        </w:rPr>
      </w:pPr>
      <w:r w:rsidRPr="00C708C3">
        <w:rPr>
          <w:lang w:eastAsia="x-none"/>
        </w:rPr>
        <w:t xml:space="preserve">Use the following </w:t>
      </w:r>
      <w:r>
        <w:rPr>
          <w:lang w:eastAsia="x-none"/>
        </w:rPr>
        <w:t xml:space="preserve">rpm </w:t>
      </w:r>
      <w:r w:rsidRPr="00C708C3">
        <w:rPr>
          <w:lang w:eastAsia="x-none"/>
        </w:rPr>
        <w:t>file</w:t>
      </w:r>
      <w:r>
        <w:rPr>
          <w:lang w:eastAsia="x-none"/>
        </w:rPr>
        <w:t xml:space="preserve"> </w:t>
      </w:r>
      <w:r w:rsidRPr="00C708C3">
        <w:rPr>
          <w:lang w:eastAsia="x-none"/>
        </w:rPr>
        <w:t xml:space="preserve">included in the installation media when downgrading to Amazon Corretto </w:t>
      </w:r>
      <w:r w:rsidR="00D07AD5">
        <w:rPr>
          <w:rFonts w:hint="eastAsia"/>
        </w:rPr>
        <w:t>21</w:t>
      </w:r>
      <w:r w:rsidRPr="00C708C3">
        <w:rPr>
          <w:lang w:eastAsia="x-none"/>
        </w:rPr>
        <w:t>.</w:t>
      </w:r>
    </w:p>
    <w:p w14:paraId="5F241838" w14:textId="77777777" w:rsidR="00355A01" w:rsidRDefault="00355A01" w:rsidP="00355A01">
      <w:pPr>
        <w:ind w:left="840" w:firstLineChars="100" w:firstLine="210"/>
        <w:jc w:val="left"/>
      </w:pPr>
      <w:r w:rsidRPr="00C708C3">
        <w:rPr>
          <w:i/>
          <w:iCs/>
          <w:lang w:eastAsia="x-none"/>
        </w:rPr>
        <w:t>root-directory-of-installation-media</w:t>
      </w:r>
      <w:r w:rsidRPr="009E60CA">
        <w:rPr>
          <w:rFonts w:hint="eastAsia"/>
          <w:lang w:eastAsia="x-none"/>
        </w:rPr>
        <w:t>/Common/COMSERV/rpm/</w:t>
      </w:r>
      <w:r w:rsidRPr="00EF3E66">
        <w:rPr>
          <w:i/>
          <w:iCs/>
        </w:rPr>
        <w:t>a</w:t>
      </w:r>
      <w:r w:rsidRPr="00EF3E66">
        <w:rPr>
          <w:i/>
          <w:iCs/>
          <w:lang w:eastAsia="x-none"/>
        </w:rPr>
        <w:t>mazon-corretto-rpm-file</w:t>
      </w:r>
    </w:p>
    <w:p w14:paraId="06C1F8F5" w14:textId="77777777" w:rsidR="00355A01" w:rsidRDefault="00355A01" w:rsidP="00355A01">
      <w:pPr>
        <w:ind w:left="840"/>
        <w:jc w:val="left"/>
        <w:rPr>
          <w:lang w:eastAsia="x-none"/>
        </w:rPr>
      </w:pPr>
    </w:p>
    <w:p w14:paraId="5A7895F6" w14:textId="77777777" w:rsidR="00355A01" w:rsidRDefault="00355A01" w:rsidP="00355A01">
      <w:pPr>
        <w:numPr>
          <w:ilvl w:val="0"/>
          <w:numId w:val="99"/>
        </w:numPr>
        <w:jc w:val="left"/>
        <w:rPr>
          <w:lang w:eastAsia="x-none"/>
        </w:rPr>
      </w:pPr>
      <w:r w:rsidRPr="008808EF">
        <w:rPr>
          <w:lang w:eastAsia="x-none"/>
        </w:rPr>
        <w:t>Stop the Common Services service.</w:t>
      </w:r>
    </w:p>
    <w:p w14:paraId="5F1DD8BB" w14:textId="77777777" w:rsidR="00355A01" w:rsidRDefault="00355A01" w:rsidP="00355A01">
      <w:pPr>
        <w:pBdr>
          <w:top w:val="single" w:sz="4" w:space="1" w:color="auto"/>
          <w:left w:val="single" w:sz="4" w:space="4" w:color="auto"/>
          <w:bottom w:val="single" w:sz="4" w:space="1" w:color="auto"/>
          <w:right w:val="single" w:sz="4" w:space="4" w:color="auto"/>
        </w:pBdr>
        <w:ind w:left="840"/>
        <w:jc w:val="left"/>
      </w:pPr>
      <w:r w:rsidRPr="007E5C6F">
        <w:t>systemctl stop csportal</w:t>
      </w:r>
    </w:p>
    <w:p w14:paraId="17105A06" w14:textId="77777777" w:rsidR="00355A01" w:rsidRPr="008F2DC3" w:rsidRDefault="00355A01" w:rsidP="00355A01">
      <w:pPr>
        <w:rPr>
          <w:lang w:eastAsia="x-none"/>
        </w:rPr>
      </w:pPr>
    </w:p>
    <w:p w14:paraId="695A54B8" w14:textId="2B8B81C7" w:rsidR="00355A01" w:rsidRDefault="00355A01" w:rsidP="00355A01">
      <w:pPr>
        <w:numPr>
          <w:ilvl w:val="0"/>
          <w:numId w:val="99"/>
        </w:numPr>
        <w:jc w:val="left"/>
        <w:rPr>
          <w:lang w:eastAsia="x-none"/>
        </w:rPr>
      </w:pPr>
      <w:r>
        <w:rPr>
          <w:lang w:eastAsia="x-none"/>
        </w:rPr>
        <w:t xml:space="preserve">Run the rpm command with the --nopost option and </w:t>
      </w:r>
      <w:r w:rsidRPr="009F2E58">
        <w:rPr>
          <w:lang w:eastAsia="x-none"/>
        </w:rPr>
        <w:t xml:space="preserve">--oldpackage </w:t>
      </w:r>
      <w:r>
        <w:rPr>
          <w:lang w:eastAsia="x-none"/>
        </w:rPr>
        <w:t>option specified to downgrade Amazon</w:t>
      </w:r>
      <w:r>
        <w:rPr>
          <w:rFonts w:hint="eastAsia"/>
        </w:rPr>
        <w:t xml:space="preserve"> </w:t>
      </w:r>
      <w:r>
        <w:rPr>
          <w:lang w:eastAsia="x-none"/>
        </w:rPr>
        <w:t xml:space="preserve">Corretto </w:t>
      </w:r>
      <w:r w:rsidR="00D07AD5">
        <w:rPr>
          <w:rFonts w:hint="eastAsia"/>
        </w:rPr>
        <w:t>21</w:t>
      </w:r>
      <w:r>
        <w:rPr>
          <w:lang w:eastAsia="x-none"/>
        </w:rPr>
        <w:t>.</w:t>
      </w:r>
    </w:p>
    <w:p w14:paraId="49710E0E" w14:textId="77777777" w:rsidR="00355A01" w:rsidRDefault="00355A01" w:rsidP="00355A01">
      <w:pPr>
        <w:pBdr>
          <w:top w:val="single" w:sz="4" w:space="1" w:color="auto"/>
          <w:left w:val="single" w:sz="4" w:space="4" w:color="auto"/>
          <w:bottom w:val="single" w:sz="4" w:space="1" w:color="auto"/>
          <w:right w:val="single" w:sz="4" w:space="4" w:color="auto"/>
        </w:pBdr>
        <w:ind w:left="840"/>
        <w:jc w:val="left"/>
      </w:pPr>
      <w:r w:rsidRPr="007E5C6F">
        <w:rPr>
          <w:rFonts w:hint="eastAsia"/>
        </w:rPr>
        <w:t xml:space="preserve">rpm -Uvh --nopost </w:t>
      </w:r>
      <w:r w:rsidRPr="00BC5099">
        <w:t>--oldpackage</w:t>
      </w:r>
      <w:r w:rsidRPr="007E5C6F">
        <w:rPr>
          <w:rFonts w:hint="eastAsia"/>
        </w:rPr>
        <w:t xml:space="preserve"> </w:t>
      </w:r>
      <w:r w:rsidRPr="00EF3E66">
        <w:rPr>
          <w:i/>
          <w:iCs/>
        </w:rPr>
        <w:t>a</w:t>
      </w:r>
      <w:r w:rsidRPr="00EF3E66">
        <w:rPr>
          <w:i/>
          <w:iCs/>
          <w:lang w:eastAsia="x-none"/>
        </w:rPr>
        <w:t>mazon-corretto-rpm-file</w:t>
      </w:r>
    </w:p>
    <w:p w14:paraId="1135088E" w14:textId="77777777" w:rsidR="00355A01" w:rsidRDefault="00355A01" w:rsidP="00355A01">
      <w:pPr>
        <w:rPr>
          <w:lang w:eastAsia="x-none"/>
        </w:rPr>
      </w:pPr>
    </w:p>
    <w:p w14:paraId="3A95DE6B" w14:textId="77777777" w:rsidR="00355A01" w:rsidRDefault="00355A01" w:rsidP="00355A01">
      <w:pPr>
        <w:numPr>
          <w:ilvl w:val="0"/>
          <w:numId w:val="99"/>
        </w:numPr>
        <w:jc w:val="left"/>
        <w:rPr>
          <w:lang w:eastAsia="x-none"/>
        </w:rPr>
      </w:pPr>
      <w:r w:rsidRPr="00295A79">
        <w:rPr>
          <w:lang w:eastAsia="x-none"/>
        </w:rPr>
        <w:t>Start the Common Services service.</w:t>
      </w:r>
    </w:p>
    <w:p w14:paraId="22827681" w14:textId="77777777" w:rsidR="00355A01" w:rsidRDefault="00355A01" w:rsidP="00355A01">
      <w:pPr>
        <w:pBdr>
          <w:top w:val="single" w:sz="4" w:space="1" w:color="auto"/>
          <w:left w:val="single" w:sz="4" w:space="4" w:color="auto"/>
          <w:bottom w:val="single" w:sz="4" w:space="1" w:color="auto"/>
          <w:right w:val="single" w:sz="4" w:space="4" w:color="auto"/>
        </w:pBdr>
        <w:ind w:left="840"/>
        <w:jc w:val="left"/>
      </w:pPr>
      <w:r w:rsidRPr="00181262">
        <w:t>systemctl start csportal</w:t>
      </w:r>
    </w:p>
    <w:p w14:paraId="0208FF38" w14:textId="77777777" w:rsidR="00355A01" w:rsidRPr="008F2DC3" w:rsidRDefault="00355A01" w:rsidP="00355A01">
      <w:pPr>
        <w:rPr>
          <w:lang w:eastAsia="x-none"/>
        </w:rPr>
      </w:pPr>
    </w:p>
    <w:p w14:paraId="7FF43E1D" w14:textId="77777777" w:rsidR="00766D8F" w:rsidRDefault="00766D8F" w:rsidP="00766D8F">
      <w:pPr>
        <w:jc w:val="left"/>
      </w:pPr>
    </w:p>
    <w:p w14:paraId="57FFE3FB" w14:textId="11007C2F" w:rsidR="00766D8F" w:rsidRDefault="00766D8F" w:rsidP="00766D8F">
      <w:pPr>
        <w:pStyle w:val="A-1"/>
      </w:pPr>
      <w:bookmarkStart w:id="977" w:name="_Toc191909739"/>
      <w:r w:rsidRPr="00766D8F">
        <w:rPr>
          <w:lang w:eastAsia="ja-JP"/>
        </w:rPr>
        <w:t>Operation to disable the service</w:t>
      </w:r>
      <w:bookmarkEnd w:id="977"/>
    </w:p>
    <w:p w14:paraId="793189D3" w14:textId="77777777" w:rsidR="00854F9A" w:rsidRDefault="00854F9A" w:rsidP="00854F9A">
      <w:pPr>
        <w:jc w:val="left"/>
      </w:pPr>
      <w:r>
        <w:t>Use Hitachi Ops Center Analyzer viewpoint OVF without uninstalling Hitachi Ops Center Common Services. If you want to disable the automatic service startup of Hitachi Ops Center Common Services, please follow the steps below.</w:t>
      </w:r>
    </w:p>
    <w:p w14:paraId="718AA35B" w14:textId="7C8166A0" w:rsidR="00866FAC" w:rsidRPr="00854F9A" w:rsidRDefault="00854F9A" w:rsidP="00854F9A">
      <w:pPr>
        <w:ind w:leftChars="135" w:left="283"/>
        <w:jc w:val="left"/>
      </w:pPr>
      <w:r>
        <w:t xml:space="preserve">Note: The automatic service startup of Hitachi Ops Center Common Services will be enabled when upgrade </w:t>
      </w:r>
      <w:r>
        <w:lastRenderedPageBreak/>
        <w:t>is performed with Hitachi Ops Center Analyzer viewpoint OVF. In this case, perform the operation to disable it again.</w:t>
      </w:r>
    </w:p>
    <w:p w14:paraId="1BBD2B19" w14:textId="432B189A" w:rsidR="00866FAC" w:rsidRDefault="00866FAC">
      <w:pPr>
        <w:jc w:val="left"/>
      </w:pPr>
    </w:p>
    <w:p w14:paraId="0E68BAA5" w14:textId="368F9916" w:rsidR="00DA6D99" w:rsidRDefault="00DA6D99" w:rsidP="00DA6D99">
      <w:pPr>
        <w:numPr>
          <w:ilvl w:val="0"/>
          <w:numId w:val="107"/>
        </w:numPr>
        <w:jc w:val="left"/>
        <w:rPr>
          <w:lang w:eastAsia="x-none"/>
        </w:rPr>
      </w:pPr>
      <w:r w:rsidRPr="008215FF">
        <w:rPr>
          <w:lang w:eastAsia="x-none"/>
        </w:rPr>
        <w:t>Log in to the management server as the root user.</w:t>
      </w:r>
    </w:p>
    <w:p w14:paraId="62CD003D" w14:textId="77777777" w:rsidR="00DA6D99" w:rsidRDefault="00DA6D99" w:rsidP="00DA6D99">
      <w:pPr>
        <w:ind w:left="840"/>
        <w:jc w:val="left"/>
        <w:rPr>
          <w:lang w:eastAsia="x-none"/>
        </w:rPr>
      </w:pPr>
      <w:r>
        <w:rPr>
          <w:lang w:eastAsia="x-none"/>
        </w:rPr>
        <w:t>If you log in as an ordinary user, use the sudo command to complete the following</w:t>
      </w:r>
    </w:p>
    <w:p w14:paraId="6D8F1C1E" w14:textId="3B0A8E39" w:rsidR="00DA6D99" w:rsidRDefault="00DA6D99" w:rsidP="00DA6D99">
      <w:pPr>
        <w:ind w:left="840"/>
        <w:jc w:val="left"/>
        <w:rPr>
          <w:lang w:eastAsia="x-none"/>
        </w:rPr>
      </w:pPr>
      <w:r>
        <w:rPr>
          <w:lang w:eastAsia="x-none"/>
        </w:rPr>
        <w:t>procedure as the root user.</w:t>
      </w:r>
    </w:p>
    <w:p w14:paraId="1EFEF1DB" w14:textId="77777777" w:rsidR="00DA6D99" w:rsidRDefault="00DA6D99" w:rsidP="00DA6D99">
      <w:pPr>
        <w:ind w:left="840"/>
        <w:jc w:val="left"/>
        <w:rPr>
          <w:lang w:eastAsia="x-none"/>
        </w:rPr>
      </w:pPr>
    </w:p>
    <w:p w14:paraId="31FC6003" w14:textId="77777777" w:rsidR="00DA6D99" w:rsidRDefault="00DA6D99" w:rsidP="002A34A8">
      <w:pPr>
        <w:numPr>
          <w:ilvl w:val="0"/>
          <w:numId w:val="107"/>
        </w:numPr>
        <w:jc w:val="left"/>
        <w:rPr>
          <w:lang w:eastAsia="x-none"/>
        </w:rPr>
      </w:pPr>
      <w:r w:rsidRPr="00DA6D99">
        <w:t xml:space="preserve">Disable automatic startup of </w:t>
      </w:r>
      <w:r w:rsidRPr="00295A79">
        <w:rPr>
          <w:lang w:eastAsia="x-none"/>
        </w:rPr>
        <w:t>Common Services</w:t>
      </w:r>
      <w:r w:rsidRPr="00DA6D99">
        <w:t xml:space="preserve"> and related services</w:t>
      </w:r>
    </w:p>
    <w:p w14:paraId="39FC22F7" w14:textId="77777777" w:rsidR="00DA6D99" w:rsidRDefault="00DA6D99" w:rsidP="00DA6D99">
      <w:pPr>
        <w:pBdr>
          <w:top w:val="single" w:sz="4" w:space="1" w:color="auto"/>
          <w:left w:val="single" w:sz="4" w:space="4" w:color="auto"/>
          <w:bottom w:val="single" w:sz="4" w:space="1" w:color="auto"/>
          <w:right w:val="single" w:sz="4" w:space="4" w:color="auto"/>
        </w:pBdr>
        <w:ind w:left="840"/>
        <w:jc w:val="left"/>
      </w:pPr>
      <w:r>
        <w:t>systemctl disable csportal</w:t>
      </w:r>
    </w:p>
    <w:p w14:paraId="18D62956" w14:textId="666A89EA" w:rsidR="00DA6D99" w:rsidRDefault="00DA6D99" w:rsidP="00DA6D99">
      <w:pPr>
        <w:pBdr>
          <w:top w:val="single" w:sz="4" w:space="1" w:color="auto"/>
          <w:left w:val="single" w:sz="4" w:space="4" w:color="auto"/>
          <w:bottom w:val="single" w:sz="4" w:space="1" w:color="auto"/>
          <w:right w:val="single" w:sz="4" w:space="4" w:color="auto"/>
        </w:pBdr>
        <w:ind w:left="840"/>
        <w:jc w:val="left"/>
      </w:pPr>
      <w:r>
        <w:t>systemctl disable postgresql-</w:t>
      </w:r>
      <w:r w:rsidR="00295639">
        <w:t>15</w:t>
      </w:r>
      <w:r>
        <w:t>@csportal</w:t>
      </w:r>
    </w:p>
    <w:p w14:paraId="6AFC8648" w14:textId="2039CFEB" w:rsidR="00DA6D99" w:rsidRDefault="00DA6D99" w:rsidP="00DA6D99">
      <w:pPr>
        <w:pBdr>
          <w:top w:val="single" w:sz="4" w:space="1" w:color="auto"/>
          <w:left w:val="single" w:sz="4" w:space="4" w:color="auto"/>
          <w:bottom w:val="single" w:sz="4" w:space="1" w:color="auto"/>
          <w:right w:val="single" w:sz="4" w:space="4" w:color="auto"/>
        </w:pBdr>
        <w:ind w:left="840"/>
        <w:jc w:val="left"/>
      </w:pPr>
      <w:r>
        <w:t>systemctl disable postgresql-</w:t>
      </w:r>
      <w:r w:rsidR="00295639">
        <w:t>15</w:t>
      </w:r>
      <w:r>
        <w:t>@csidp</w:t>
      </w:r>
    </w:p>
    <w:p w14:paraId="7E005186" w14:textId="77777777" w:rsidR="00DA6D99" w:rsidRDefault="00DA6D99" w:rsidP="002A34A8">
      <w:pPr>
        <w:ind w:leftChars="300" w:left="630"/>
        <w:jc w:val="left"/>
      </w:pPr>
    </w:p>
    <w:p w14:paraId="45FEC286" w14:textId="77777777" w:rsidR="00DA6D99" w:rsidRDefault="00DA6D99" w:rsidP="00DA6D99">
      <w:pPr>
        <w:numPr>
          <w:ilvl w:val="0"/>
          <w:numId w:val="107"/>
        </w:numPr>
        <w:jc w:val="left"/>
        <w:rPr>
          <w:lang w:eastAsia="x-none"/>
        </w:rPr>
      </w:pPr>
      <w:r w:rsidRPr="008808EF">
        <w:rPr>
          <w:lang w:eastAsia="x-none"/>
        </w:rPr>
        <w:t>Stop the Common Services service.</w:t>
      </w:r>
    </w:p>
    <w:p w14:paraId="59796A77" w14:textId="6A0ECC3F" w:rsidR="00DA6D99" w:rsidRDefault="00DA6D99" w:rsidP="00DA6D99">
      <w:pPr>
        <w:pBdr>
          <w:top w:val="single" w:sz="4" w:space="1" w:color="auto"/>
          <w:left w:val="single" w:sz="4" w:space="4" w:color="auto"/>
          <w:bottom w:val="single" w:sz="4" w:space="1" w:color="auto"/>
          <w:right w:val="single" w:sz="4" w:space="4" w:color="auto"/>
        </w:pBdr>
        <w:ind w:left="840"/>
        <w:jc w:val="left"/>
      </w:pPr>
      <w:r w:rsidRPr="007E5C6F">
        <w:t>systemctl stop csportal</w:t>
      </w:r>
    </w:p>
    <w:p w14:paraId="36178DDB" w14:textId="77777777" w:rsidR="00DA6D99" w:rsidRPr="00866FAC" w:rsidRDefault="00DA6D99" w:rsidP="002A34A8">
      <w:pPr>
        <w:ind w:left="840"/>
        <w:jc w:val="left"/>
      </w:pPr>
    </w:p>
    <w:p w14:paraId="696D081A" w14:textId="77777777" w:rsidR="006206FE" w:rsidRDefault="006206FE" w:rsidP="006206FE">
      <w:pPr>
        <w:jc w:val="left"/>
      </w:pPr>
    </w:p>
    <w:p w14:paraId="16DCAACF" w14:textId="10E2F65B" w:rsidR="006206FE" w:rsidRDefault="00EE4787" w:rsidP="006206FE">
      <w:pPr>
        <w:pStyle w:val="A-1"/>
      </w:pPr>
      <w:bookmarkStart w:id="978" w:name="_Toc191909740"/>
      <w:r>
        <w:rPr>
          <w:rFonts w:hint="eastAsia"/>
          <w:lang w:eastAsia="ja-JP"/>
        </w:rPr>
        <w:t xml:space="preserve">How to distinguish </w:t>
      </w:r>
      <w:r w:rsidR="006E104A">
        <w:rPr>
          <w:lang w:eastAsia="ja-JP"/>
        </w:rPr>
        <w:t xml:space="preserve">Command Control Interface </w:t>
      </w:r>
      <w:r w:rsidR="008636A0">
        <w:rPr>
          <w:lang w:eastAsia="ja-JP"/>
        </w:rPr>
        <w:t xml:space="preserve">installed </w:t>
      </w:r>
      <w:r w:rsidR="009559CA">
        <w:rPr>
          <w:lang w:eastAsia="ja-JP"/>
        </w:rPr>
        <w:t>with</w:t>
      </w:r>
      <w:r w:rsidR="008636A0">
        <w:rPr>
          <w:lang w:eastAsia="ja-JP"/>
        </w:rPr>
        <w:t xml:space="preserve"> Express </w:t>
      </w:r>
      <w:r w:rsidR="00993382">
        <w:rPr>
          <w:lang w:eastAsia="ja-JP"/>
        </w:rPr>
        <w:t>i</w:t>
      </w:r>
      <w:r w:rsidR="008636A0">
        <w:rPr>
          <w:lang w:eastAsia="ja-JP"/>
        </w:rPr>
        <w:t>nstaller</w:t>
      </w:r>
      <w:bookmarkEnd w:id="978"/>
    </w:p>
    <w:p w14:paraId="6572CB75" w14:textId="170B0743" w:rsidR="00766D8F" w:rsidRDefault="000A1E78" w:rsidP="006206FE">
      <w:pPr>
        <w:jc w:val="left"/>
      </w:pPr>
      <w:r>
        <w:t xml:space="preserve">It is an explanation of how to distinguish </w:t>
      </w:r>
      <w:r w:rsidR="00905C83">
        <w:t>whether it is Command Control Interface (CCI)</w:t>
      </w:r>
      <w:r w:rsidR="00E073E2">
        <w:t xml:space="preserve"> installed with Express installer.</w:t>
      </w:r>
    </w:p>
    <w:p w14:paraId="19D6DD39" w14:textId="54D8D890" w:rsidR="00E073E2" w:rsidRDefault="00BC2410" w:rsidP="006206FE">
      <w:pPr>
        <w:jc w:val="left"/>
      </w:pPr>
      <w:r>
        <w:rPr>
          <w:rFonts w:hint="eastAsia"/>
        </w:rPr>
        <w:t>I</w:t>
      </w:r>
      <w:r>
        <w:t xml:space="preserve">t is </w:t>
      </w:r>
      <w:r w:rsidR="00C70A80">
        <w:t xml:space="preserve">CCI installed with Express installer </w:t>
      </w:r>
      <w:r w:rsidR="00072A8B">
        <w:t>if it satisfies the following.</w:t>
      </w:r>
    </w:p>
    <w:p w14:paraId="46A96931" w14:textId="791F6736" w:rsidR="002F686F" w:rsidRDefault="0090659F" w:rsidP="009046AF">
      <w:pPr>
        <w:numPr>
          <w:ilvl w:val="0"/>
          <w:numId w:val="118"/>
        </w:numPr>
        <w:jc w:val="left"/>
      </w:pPr>
      <w:r>
        <w:rPr>
          <w:rFonts w:hint="eastAsia"/>
        </w:rPr>
        <w:t>/</w:t>
      </w:r>
      <w:r>
        <w:t xml:space="preserve">etc/.hitachi/OpsRM/pkgInfo </w:t>
      </w:r>
      <w:r w:rsidR="00961618">
        <w:t>file exists.</w:t>
      </w:r>
    </w:p>
    <w:p w14:paraId="0482DECA" w14:textId="4910B56A" w:rsidR="00961618" w:rsidRDefault="004A7BA7" w:rsidP="009046AF">
      <w:pPr>
        <w:numPr>
          <w:ilvl w:val="0"/>
          <w:numId w:val="118"/>
        </w:numPr>
        <w:jc w:val="left"/>
      </w:pPr>
      <w:r w:rsidRPr="004A7BA7">
        <w:t>The value of install.path of the</w:t>
      </w:r>
      <w:r w:rsidR="004675D3">
        <w:t xml:space="preserve"> </w:t>
      </w:r>
      <w:r>
        <w:t>pkgInfo</w:t>
      </w:r>
      <w:r w:rsidRPr="004A7BA7">
        <w:t xml:space="preserve"> file and the </w:t>
      </w:r>
      <w:r w:rsidR="004675D3">
        <w:t>symbolic</w:t>
      </w:r>
      <w:r w:rsidR="004732F9">
        <w:t xml:space="preserve"> link </w:t>
      </w:r>
      <w:r w:rsidR="00677505">
        <w:t xml:space="preserve">destination of /HORCM are </w:t>
      </w:r>
      <w:r w:rsidRPr="004A7BA7">
        <w:t>the same.</w:t>
      </w:r>
    </w:p>
    <w:p w14:paraId="20CA2E0C" w14:textId="30AEAADC" w:rsidR="002F686F" w:rsidRDefault="00F104F9" w:rsidP="009046AF">
      <w:pPr>
        <w:numPr>
          <w:ilvl w:val="0"/>
          <w:numId w:val="118"/>
        </w:numPr>
        <w:jc w:val="left"/>
      </w:pPr>
      <w:r>
        <w:rPr>
          <w:rFonts w:hint="eastAsia"/>
        </w:rPr>
        <w:t>T</w:t>
      </w:r>
      <w:r>
        <w:t xml:space="preserve">he value of </w:t>
      </w:r>
      <w:r w:rsidR="00216BDE">
        <w:t>install.version of the pkgInfo file</w:t>
      </w:r>
      <w:r w:rsidR="00113717">
        <w:t xml:space="preserve"> and </w:t>
      </w:r>
      <w:r w:rsidR="00A17EF3">
        <w:t xml:space="preserve">the version of </w:t>
      </w:r>
      <w:r w:rsidR="00577A38">
        <w:t xml:space="preserve">CCI </w:t>
      </w:r>
      <w:r w:rsidR="00A16953">
        <w:t xml:space="preserve">that is </w:t>
      </w:r>
      <w:r w:rsidR="00AE4696">
        <w:t>the symbolic link destination of /HORCM are the same</w:t>
      </w:r>
    </w:p>
    <w:p w14:paraId="62E5D7AA" w14:textId="77777777" w:rsidR="002F686F" w:rsidRDefault="002F686F" w:rsidP="006206FE">
      <w:pPr>
        <w:jc w:val="left"/>
      </w:pPr>
    </w:p>
    <w:p w14:paraId="7010DE0D" w14:textId="72191C9B" w:rsidR="002F686F" w:rsidRDefault="00361CE2" w:rsidP="006206FE">
      <w:pPr>
        <w:jc w:val="left"/>
      </w:pPr>
      <w:r>
        <w:rPr>
          <w:rFonts w:hint="eastAsia"/>
        </w:rPr>
        <w:t>H</w:t>
      </w:r>
      <w:r>
        <w:t xml:space="preserve">ow to get </w:t>
      </w:r>
      <w:r w:rsidR="003428C7">
        <w:t>the version of CCI</w:t>
      </w:r>
    </w:p>
    <w:p w14:paraId="05D53F3B" w14:textId="1F8C94BB" w:rsidR="003428C7" w:rsidRPr="003428C7" w:rsidRDefault="0067746A" w:rsidP="006206FE">
      <w:pPr>
        <w:jc w:val="left"/>
      </w:pPr>
      <w:r>
        <w:t xml:space="preserve">Run </w:t>
      </w:r>
      <w:r w:rsidR="00A41C88">
        <w:rPr>
          <w:rFonts w:hint="eastAsia"/>
        </w:rPr>
        <w:t>'</w:t>
      </w:r>
      <w:r w:rsidR="008828FA" w:rsidRPr="00627FCF">
        <w:rPr>
          <w:rFonts w:ascii="Courier New" w:hAnsi="Courier New" w:cs="Courier New"/>
        </w:rPr>
        <w:t>/HORCM/usr/bin/raidqry -help</w:t>
      </w:r>
      <w:r w:rsidR="00A41C88">
        <w:rPr>
          <w:rFonts w:hint="eastAsia"/>
        </w:rPr>
        <w:t>'</w:t>
      </w:r>
      <w:r w:rsidR="008828FA">
        <w:t xml:space="preserve"> </w:t>
      </w:r>
      <w:r w:rsidR="009801CE">
        <w:t xml:space="preserve">and </w:t>
      </w:r>
      <w:r w:rsidR="00FB11EF">
        <w:t xml:space="preserve">get it from </w:t>
      </w:r>
      <w:r w:rsidR="00071BB0">
        <w:rPr>
          <w:rFonts w:hint="eastAsia"/>
        </w:rPr>
        <w:t>'</w:t>
      </w:r>
      <w:r w:rsidR="00F65808" w:rsidRPr="00102A12">
        <w:rPr>
          <w:rFonts w:ascii="Courier New" w:hAnsi="Courier New" w:cs="Courier New"/>
        </w:rPr>
        <w:t>Ver</w:t>
      </w:r>
      <w:r w:rsidR="00102A12" w:rsidRPr="00102A12">
        <w:rPr>
          <w:rFonts w:ascii="Courier New" w:hAnsi="Courier New" w:cs="Courier New"/>
        </w:rPr>
        <w:t>&amp;</w:t>
      </w:r>
      <w:r w:rsidR="00F65808" w:rsidRPr="00102A12">
        <w:rPr>
          <w:rFonts w:ascii="Courier New" w:hAnsi="Courier New" w:cs="Courier New"/>
        </w:rPr>
        <w:t>Rev</w:t>
      </w:r>
      <w:r w:rsidR="00F65808">
        <w:t>:</w:t>
      </w:r>
      <w:r w:rsidR="00071BB0">
        <w:rPr>
          <w:rFonts w:hint="eastAsia"/>
        </w:rPr>
        <w:t>'</w:t>
      </w:r>
      <w:r w:rsidR="00102A12">
        <w:t xml:space="preserve"> line.</w:t>
      </w:r>
    </w:p>
    <w:p w14:paraId="749F2F4A" w14:textId="77777777" w:rsidR="00E92095" w:rsidRPr="00BE528C" w:rsidRDefault="00E92095" w:rsidP="00E92095">
      <w:pPr>
        <w:pBdr>
          <w:top w:val="single" w:sz="4" w:space="1" w:color="auto"/>
          <w:left w:val="single" w:sz="4" w:space="4" w:color="auto"/>
          <w:bottom w:val="single" w:sz="4" w:space="1" w:color="auto"/>
          <w:right w:val="single" w:sz="4" w:space="4" w:color="auto"/>
        </w:pBdr>
        <w:ind w:left="840"/>
        <w:jc w:val="left"/>
        <w:rPr>
          <w:rFonts w:ascii="Courier New" w:hAnsi="Courier New" w:cs="Courier New"/>
        </w:rPr>
      </w:pPr>
      <w:r w:rsidRPr="00BE528C">
        <w:rPr>
          <w:rFonts w:ascii="Courier New" w:hAnsi="Courier New" w:cs="Courier New"/>
        </w:rPr>
        <w:t>Model  : RAID-Manager/Linux/x64</w:t>
      </w:r>
    </w:p>
    <w:p w14:paraId="2F00331F" w14:textId="796A89F8" w:rsidR="00E92095" w:rsidRDefault="00E92095" w:rsidP="00BE528C">
      <w:pPr>
        <w:pBdr>
          <w:top w:val="single" w:sz="4" w:space="1" w:color="auto"/>
          <w:left w:val="single" w:sz="4" w:space="4" w:color="auto"/>
          <w:bottom w:val="single" w:sz="4" w:space="1" w:color="auto"/>
          <w:right w:val="single" w:sz="4" w:space="4" w:color="auto"/>
        </w:pBdr>
        <w:ind w:left="840"/>
        <w:jc w:val="left"/>
      </w:pPr>
      <w:r w:rsidRPr="00BE528C">
        <w:rPr>
          <w:rFonts w:ascii="Courier New" w:hAnsi="Courier New" w:cs="Courier New"/>
        </w:rPr>
        <w:t>Ver&amp;Rev: 01-68-03/0</w:t>
      </w:r>
      <w:r>
        <w:t>1</w:t>
      </w:r>
    </w:p>
    <w:p w14:paraId="24F8B654" w14:textId="3B637E3B" w:rsidR="00784B79" w:rsidRDefault="00784B79" w:rsidP="00BE528C">
      <w:pPr>
        <w:pBdr>
          <w:top w:val="single" w:sz="4" w:space="1" w:color="auto"/>
          <w:left w:val="single" w:sz="4" w:space="4" w:color="auto"/>
          <w:bottom w:val="single" w:sz="4" w:space="1" w:color="auto"/>
          <w:right w:val="single" w:sz="4" w:space="4" w:color="auto"/>
        </w:pBdr>
        <w:ind w:left="840"/>
        <w:jc w:val="left"/>
      </w:pPr>
      <w:r>
        <w:rPr>
          <w:rFonts w:hint="eastAsia"/>
        </w:rPr>
        <w:t xml:space="preserve"> </w:t>
      </w:r>
      <w:r>
        <w:t>:</w:t>
      </w:r>
    </w:p>
    <w:p w14:paraId="6866B351" w14:textId="04DB215D" w:rsidR="00784B79" w:rsidRDefault="00B309A0" w:rsidP="00BE528C">
      <w:pPr>
        <w:pBdr>
          <w:top w:val="single" w:sz="4" w:space="1" w:color="auto"/>
          <w:left w:val="single" w:sz="4" w:space="4" w:color="auto"/>
          <w:bottom w:val="single" w:sz="4" w:space="1" w:color="auto"/>
          <w:right w:val="single" w:sz="4" w:space="4" w:color="auto"/>
        </w:pBdr>
        <w:ind w:left="840"/>
        <w:jc w:val="left"/>
      </w:pPr>
      <w:r>
        <w:t>(Omitted bellow</w:t>
      </w:r>
      <w:r>
        <w:rPr>
          <w:rFonts w:hint="eastAsia"/>
        </w:rPr>
        <w:t>)</w:t>
      </w:r>
    </w:p>
    <w:p w14:paraId="54F47CE6" w14:textId="18A3714C" w:rsidR="00072A8B" w:rsidRDefault="00334187" w:rsidP="006206FE">
      <w:pPr>
        <w:jc w:val="left"/>
        <w:rPr>
          <w:rFonts w:ascii="Courier New" w:hAnsi="Courier New" w:cs="Courier New"/>
        </w:rPr>
      </w:pPr>
      <w:r>
        <w:rPr>
          <w:rFonts w:hint="eastAsia"/>
        </w:rPr>
        <w:t>V</w:t>
      </w:r>
      <w:r>
        <w:t>ersion</w:t>
      </w:r>
      <w:r w:rsidR="00925D4E">
        <w:t xml:space="preserve"> display format in</w:t>
      </w:r>
      <w:r w:rsidR="00925D4E" w:rsidRPr="003C38E1">
        <w:rPr>
          <w:rFonts w:ascii="Courier New" w:hAnsi="Courier New" w:cs="Courier New"/>
        </w:rPr>
        <w:t xml:space="preserve"> /etc/.hi</w:t>
      </w:r>
      <w:r w:rsidR="003C38E1" w:rsidRPr="003C38E1">
        <w:rPr>
          <w:rFonts w:ascii="Courier New" w:hAnsi="Courier New" w:cs="Courier New"/>
        </w:rPr>
        <w:t>tachi/OpsRM/pkgInfo</w:t>
      </w:r>
    </w:p>
    <w:p w14:paraId="68846681" w14:textId="77777777" w:rsidR="00C349F2" w:rsidRDefault="00C349F2" w:rsidP="00C349F2">
      <w:pPr>
        <w:pBdr>
          <w:top w:val="single" w:sz="4" w:space="1" w:color="auto"/>
          <w:left w:val="single" w:sz="4" w:space="4" w:color="auto"/>
          <w:bottom w:val="single" w:sz="4" w:space="1" w:color="auto"/>
          <w:right w:val="single" w:sz="4" w:space="4" w:color="auto"/>
        </w:pBdr>
        <w:ind w:left="840"/>
        <w:jc w:val="left"/>
        <w:rPr>
          <w:rFonts w:ascii="Courier New" w:hAnsi="Courier New" w:cs="Courier New"/>
        </w:rPr>
      </w:pPr>
      <w:r w:rsidRPr="00C96AC6">
        <w:rPr>
          <w:rFonts w:ascii="Courier New" w:hAnsi="Courier New" w:cs="Courier New"/>
        </w:rPr>
        <w:t>install.version=01680301</w:t>
      </w:r>
    </w:p>
    <w:p w14:paraId="3A5D47A4" w14:textId="77777777" w:rsidR="00C349F2" w:rsidRPr="00C96AC6" w:rsidRDefault="00C349F2" w:rsidP="00C349F2">
      <w:pPr>
        <w:pBdr>
          <w:top w:val="single" w:sz="4" w:space="1" w:color="auto"/>
          <w:left w:val="single" w:sz="4" w:space="4" w:color="auto"/>
          <w:bottom w:val="single" w:sz="4" w:space="1" w:color="auto"/>
          <w:right w:val="single" w:sz="4" w:space="4" w:color="auto"/>
        </w:pBdr>
        <w:ind w:left="840"/>
        <w:jc w:val="left"/>
        <w:rPr>
          <w:rFonts w:ascii="Courier New" w:hAnsi="Courier New" w:cs="Courier New"/>
        </w:rPr>
      </w:pPr>
      <w:r w:rsidRPr="00C96AC6">
        <w:rPr>
          <w:rFonts w:ascii="Courier New" w:hAnsi="Courier New" w:cs="Courier New"/>
        </w:rPr>
        <w:t>install.path=/opt/hitachi/HORCM</w:t>
      </w:r>
    </w:p>
    <w:p w14:paraId="4F109F6A" w14:textId="02CD8B1C" w:rsidR="001C5470" w:rsidRDefault="00834CD0" w:rsidP="001C5470">
      <w:pPr>
        <w:jc w:val="left"/>
      </w:pPr>
      <w:r>
        <w:t xml:space="preserve">The value of </w:t>
      </w:r>
      <w:r w:rsidR="00131172">
        <w:t xml:space="preserve">install.version in the pkgInfo file is </w:t>
      </w:r>
      <w:r w:rsidR="000F4970">
        <w:t xml:space="preserve">in the form of </w:t>
      </w:r>
      <w:r w:rsidR="00F35E8B">
        <w:rPr>
          <w:rFonts w:hint="eastAsia"/>
        </w:rPr>
        <w:t>'</w:t>
      </w:r>
      <w:r w:rsidR="000F4970" w:rsidRPr="00514058">
        <w:rPr>
          <w:rFonts w:ascii="Courier New" w:hAnsi="Courier New" w:cs="Courier New"/>
        </w:rPr>
        <w:t>Ver&amp;Rev:</w:t>
      </w:r>
      <w:r w:rsidR="00F35E8B">
        <w:rPr>
          <w:rFonts w:ascii="Courier New" w:hAnsi="Courier New" w:cs="Courier New" w:hint="eastAsia"/>
        </w:rPr>
        <w:t>'</w:t>
      </w:r>
      <w:r w:rsidR="00857522">
        <w:t xml:space="preserve"> </w:t>
      </w:r>
      <w:r w:rsidR="006E1FD0">
        <w:t>with symbols (- and /</w:t>
      </w:r>
      <w:r w:rsidR="0052156C">
        <w:t>)</w:t>
      </w:r>
      <w:r w:rsidR="006E1FD0">
        <w:t xml:space="preserve"> removed.</w:t>
      </w:r>
    </w:p>
    <w:p w14:paraId="56B40CCB" w14:textId="18709B31" w:rsidR="00780D5A" w:rsidRPr="008215FF" w:rsidRDefault="00552A54" w:rsidP="001C5470">
      <w:pPr>
        <w:jc w:val="left"/>
      </w:pPr>
      <w:r>
        <w:rPr>
          <w:rFonts w:hint="eastAsia"/>
        </w:rPr>
        <w:t xml:space="preserve">And then </w:t>
      </w:r>
      <w:r w:rsidR="00D270FC">
        <w:t xml:space="preserve">compare if </w:t>
      </w:r>
      <w:r w:rsidR="001D2FAE" w:rsidRPr="00EA3FEE">
        <w:rPr>
          <w:rFonts w:ascii="Courier New" w:hAnsi="Courier New" w:cs="Courier New"/>
        </w:rPr>
        <w:t>install.version</w:t>
      </w:r>
      <w:r w:rsidR="001D2FAE">
        <w:t xml:space="preserve"> and </w:t>
      </w:r>
      <w:r w:rsidR="00CF5D87">
        <w:rPr>
          <w:rFonts w:hint="eastAsia"/>
        </w:rPr>
        <w:t>'</w:t>
      </w:r>
      <w:r w:rsidR="001D2FAE" w:rsidRPr="00514058">
        <w:rPr>
          <w:rFonts w:ascii="Courier New" w:hAnsi="Courier New" w:cs="Courier New"/>
        </w:rPr>
        <w:t>Ver&amp;Rev:</w:t>
      </w:r>
      <w:r w:rsidR="00CF5D87">
        <w:rPr>
          <w:rFonts w:ascii="Courier New" w:hAnsi="Courier New" w:cs="Courier New" w:hint="eastAsia"/>
        </w:rPr>
        <w:t>'</w:t>
      </w:r>
      <w:r w:rsidR="00DB5CF3" w:rsidRPr="00EA3FEE">
        <w:t xml:space="preserve"> are the same.</w:t>
      </w:r>
    </w:p>
    <w:sectPr w:rsidR="00780D5A" w:rsidRPr="008215FF" w:rsidSect="00754835">
      <w:headerReference w:type="default" r:id="rId17"/>
      <w:footerReference w:type="default" r:id="rId18"/>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D521D" w14:textId="77777777" w:rsidR="00A508C1" w:rsidRDefault="00A508C1" w:rsidP="007E0DB8">
      <w:r>
        <w:separator/>
      </w:r>
    </w:p>
    <w:p w14:paraId="38D3EB97" w14:textId="77777777" w:rsidR="00A508C1" w:rsidRDefault="00A508C1"/>
    <w:p w14:paraId="3501DD84" w14:textId="77777777" w:rsidR="00A508C1" w:rsidRDefault="00A508C1"/>
  </w:endnote>
  <w:endnote w:type="continuationSeparator" w:id="0">
    <w:p w14:paraId="2FD5FC0F" w14:textId="77777777" w:rsidR="00A508C1" w:rsidRDefault="00A508C1" w:rsidP="007E0DB8">
      <w:r>
        <w:continuationSeparator/>
      </w:r>
    </w:p>
    <w:p w14:paraId="3F33866B" w14:textId="77777777" w:rsidR="00A508C1" w:rsidRDefault="00A508C1"/>
    <w:p w14:paraId="36B88ED6" w14:textId="77777777" w:rsidR="00A508C1" w:rsidRDefault="00A508C1"/>
  </w:endnote>
  <w:endnote w:type="continuationNotice" w:id="1">
    <w:p w14:paraId="507E3281" w14:textId="77777777" w:rsidR="00A508C1" w:rsidRDefault="00A508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990D3" w14:textId="77777777" w:rsidR="00766D8F" w:rsidRDefault="004C7864">
    <w:pPr>
      <w:jc w:val="center"/>
    </w:pPr>
    <w:r>
      <w:rPr>
        <w:noProof/>
      </w:rPr>
      <w:pict w14:anchorId="16145068">
        <v:shapetype id="_x0000_t202" coordsize="21600,21600" o:spt="202" path="m,l,21600r21600,l21600,xe">
          <v:stroke joinstyle="miter"/>
          <v:path gradientshapeok="t" o:connecttype="rect"/>
        </v:shapetype>
        <v:shape id="_x0000_s1026" type="#_x0000_t202" style="position:absolute;left:0;text-align:left;margin-left:304.5pt;margin-top:-2.25pt;width:178.5pt;height:27pt;z-index:251655168" o:allowincell="f" filled="f" stroked="f" strokeweight="1.5pt">
          <v:textbox style="mso-next-textbox:#_x0000_s1026">
            <w:txbxContent>
              <w:p w14:paraId="0496E0F8" w14:textId="77777777" w:rsidR="00766D8F" w:rsidRPr="005B23C5" w:rsidRDefault="00766D8F" w:rsidP="00A8751F">
                <w:pPr>
                  <w:rPr>
                    <w:rFonts w:ascii="Arial" w:hAnsi="Arial" w:cs="Arial"/>
                    <w:b/>
                  </w:rPr>
                </w:pPr>
                <w:r w:rsidRPr="005B23C5">
                  <w:rPr>
                    <w:rFonts w:ascii="Arial" w:hAnsi="Arial" w:cs="Arial"/>
                    <w:b/>
                  </w:rPr>
                  <w:t>Hitachi Proprietary</w:t>
                </w:r>
                <w:r w:rsidRPr="005B23C5">
                  <w:rPr>
                    <w:rFonts w:ascii="Arial" w:hAnsi="Arial" w:cs="Arial"/>
                    <w:b/>
                    <w:bCs/>
                  </w:rPr>
                  <w:t xml:space="preserve"> I</w:t>
                </w:r>
                <w:r w:rsidRPr="005B23C5">
                  <w:rPr>
                    <w:rFonts w:ascii="Arial" w:hAnsi="Arial" w:cs="Arial"/>
                    <w:b/>
                  </w:rPr>
                  <w:t>nformation</w:t>
                </w:r>
              </w:p>
            </w:txbxContent>
          </v:textbox>
        </v:shape>
      </w:pict>
    </w:r>
    <w:r>
      <w:rPr>
        <w:noProof/>
      </w:rPr>
      <w:pict w14:anchorId="245D68B2">
        <v:line id="_x0000_s1028" style="position:absolute;left:0;text-align:left;z-index:251656192" from="0,-3.75pt" to="468.75pt,-3.75pt" strokeweight="2pt">
          <v:shadow on="t"/>
        </v:line>
      </w:pict>
    </w:r>
    <w:r w:rsidR="00766D8F">
      <w:fldChar w:fldCharType="begin"/>
    </w:r>
    <w:r w:rsidR="00766D8F">
      <w:instrText xml:space="preserve"> PAGE   \* MERGEFORMAT </w:instrText>
    </w:r>
    <w:r w:rsidR="00766D8F">
      <w:fldChar w:fldCharType="separate"/>
    </w:r>
    <w:r w:rsidR="00766D8F" w:rsidRPr="00BB7449">
      <w:rPr>
        <w:noProof/>
        <w:lang w:val="ja-JP"/>
      </w:rPr>
      <w:t>3</w:t>
    </w:r>
    <w:r w:rsidR="00766D8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1486C" w14:textId="77777777" w:rsidR="00766D8F" w:rsidRDefault="004C7864">
    <w:pPr>
      <w:jc w:val="center"/>
    </w:pPr>
    <w:r>
      <w:rPr>
        <w:noProof/>
      </w:rPr>
      <w:pict w14:anchorId="6CEC912B">
        <v:line id="_x0000_s1065" style="position:absolute;left:0;text-align:left;z-index:251659264" from="0,-1.05pt" to="467.7pt,-1.05pt" strokeweight="2pt">
          <v:shadow on="t"/>
        </v:line>
      </w:pict>
    </w:r>
    <w:r w:rsidR="00766D8F">
      <w:fldChar w:fldCharType="begin"/>
    </w:r>
    <w:r w:rsidR="00766D8F">
      <w:instrText xml:space="preserve"> PAGE </w:instrText>
    </w:r>
    <w:r w:rsidR="00766D8F">
      <w:fldChar w:fldCharType="separate"/>
    </w:r>
    <w:r w:rsidR="00766D8F">
      <w:rPr>
        <w:noProof/>
      </w:rPr>
      <w:t>19</w:t>
    </w:r>
    <w:r w:rsidR="00766D8F">
      <w:fldChar w:fldCharType="end"/>
    </w:r>
    <w:r>
      <w:rPr>
        <w:noProof/>
      </w:rPr>
      <w:pict w14:anchorId="4A8A13A9">
        <v:shapetype id="_x0000_t202" coordsize="21600,21600" o:spt="202" path="m,l,21600r21600,l21600,xe">
          <v:stroke joinstyle="miter"/>
          <v:path gradientshapeok="t" o:connecttype="rect"/>
        </v:shapetype>
        <v:shape id="_x0000_s1066" type="#_x0000_t202" style="position:absolute;left:0;text-align:left;margin-left:17119.3pt;margin-top:-4.05pt;width:178.5pt;height:27pt;z-index:251660288;mso-position-horizontal:right;mso-position-horizontal-relative:text;mso-position-vertical-relative:text" o:allowincell="f" filled="f" stroked="f" strokeweight="1.5pt">
          <v:textbox style="mso-next-textbox:#_x0000_s1066">
            <w:txbxContent>
              <w:p w14:paraId="7E5A38EF" w14:textId="77777777" w:rsidR="00766D8F" w:rsidRDefault="00766D8F">
                <w:pPr>
                  <w:rPr>
                    <w:b/>
                  </w:rPr>
                </w:pPr>
                <w:r>
                  <w:rPr>
                    <w:rFonts w:hint="eastAsia"/>
                    <w:b/>
                  </w:rPr>
                  <w:t>Hitachi Proprietary Information</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5D958" w14:textId="77777777" w:rsidR="00A508C1" w:rsidRDefault="00A508C1" w:rsidP="007E0DB8">
      <w:r>
        <w:separator/>
      </w:r>
    </w:p>
    <w:p w14:paraId="333FFD9B" w14:textId="77777777" w:rsidR="00A508C1" w:rsidRDefault="00A508C1"/>
    <w:p w14:paraId="38F0E7DE" w14:textId="77777777" w:rsidR="00A508C1" w:rsidRDefault="00A508C1"/>
  </w:footnote>
  <w:footnote w:type="continuationSeparator" w:id="0">
    <w:p w14:paraId="3D2CE4C3" w14:textId="77777777" w:rsidR="00A508C1" w:rsidRDefault="00A508C1" w:rsidP="007E0DB8">
      <w:r>
        <w:continuationSeparator/>
      </w:r>
    </w:p>
    <w:p w14:paraId="7E50E3C1" w14:textId="77777777" w:rsidR="00A508C1" w:rsidRDefault="00A508C1"/>
    <w:p w14:paraId="003E57EE" w14:textId="77777777" w:rsidR="00A508C1" w:rsidRDefault="00A508C1"/>
  </w:footnote>
  <w:footnote w:type="continuationNotice" w:id="1">
    <w:p w14:paraId="4AC654F6" w14:textId="77777777" w:rsidR="00A508C1" w:rsidRDefault="00A508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52F11" w14:textId="77777777" w:rsidR="00766D8F" w:rsidRPr="005B23C5" w:rsidRDefault="00766D8F" w:rsidP="007E0DB8">
    <w:pPr>
      <w:jc w:val="right"/>
      <w:rPr>
        <w:rFonts w:ascii="Arial" w:hAnsi="Arial" w:cs="Arial"/>
        <w:szCs w:val="21"/>
      </w:rPr>
    </w:pPr>
    <w:r w:rsidRPr="005B23C5">
      <w:rPr>
        <w:rFonts w:ascii="Arial" w:hAnsi="Arial" w:cs="Arial"/>
        <w:b/>
        <w:szCs w:val="21"/>
      </w:rPr>
      <w:t>Hitachi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87171" w14:textId="77777777" w:rsidR="00766D8F" w:rsidRPr="005B23C5" w:rsidRDefault="00766D8F" w:rsidP="002E6BC2">
    <w:pPr>
      <w:tabs>
        <w:tab w:val="right" w:pos="8085"/>
      </w:tabs>
      <w:jc w:val="right"/>
      <w:rPr>
        <w:rFonts w:ascii="Arial" w:hAnsi="Arial" w:cs="Arial"/>
        <w:b/>
        <w:szCs w:val="21"/>
      </w:rPr>
    </w:pPr>
    <w:r w:rsidRPr="001C0690">
      <w:rPr>
        <w:rFonts w:ascii="Arial" w:eastAsia="ＭＳ Ｐゴシック" w:hAnsi="Arial" w:cs="Arial"/>
        <w:b/>
        <w:szCs w:val="21"/>
      </w:rPr>
      <w:t>Hitachi Confidential</w:t>
    </w:r>
  </w:p>
  <w:p w14:paraId="4A74EA7F" w14:textId="77777777" w:rsidR="00766D8F" w:rsidRPr="005B23C5" w:rsidRDefault="004C7864" w:rsidP="00361970">
    <w:pPr>
      <w:tabs>
        <w:tab w:val="right" w:pos="8085"/>
      </w:tabs>
      <w:jc w:val="left"/>
      <w:rPr>
        <w:rFonts w:ascii="Arial" w:hAnsi="Arial" w:cs="Arial"/>
      </w:rPr>
    </w:pPr>
    <w:r>
      <w:rPr>
        <w:rFonts w:ascii="Arial" w:hAnsi="Arial" w:cs="Arial"/>
        <w:noProof/>
      </w:rPr>
      <w:pict w14:anchorId="58AA3DDE">
        <v:line id="_x0000_s1030" style="position:absolute;z-index:251657216" from="0,.95pt" to="472.5pt,.95pt" strokeweight="2pt">
          <v:shadow on="t"/>
        </v:lin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D1B4F" w14:textId="77777777" w:rsidR="00766D8F" w:rsidRPr="002A55A7" w:rsidRDefault="00766D8F">
    <w:pPr>
      <w:pStyle w:val="af7"/>
      <w:tabs>
        <w:tab w:val="clear" w:pos="8504"/>
        <w:tab w:val="right" w:pos="8085"/>
      </w:tabs>
      <w:jc w:val="right"/>
      <w:rPr>
        <w:rFonts w:ascii="Times New Roman" w:hAnsi="Times New Roman"/>
        <w:b/>
      </w:rPr>
    </w:pPr>
    <w:r w:rsidRPr="001C0690">
      <w:rPr>
        <w:rFonts w:ascii="Arial" w:eastAsia="ＭＳ Ｐゴシック" w:hAnsi="Arial" w:cs="Arial"/>
        <w:b/>
        <w:szCs w:val="21"/>
      </w:rPr>
      <w:t>Hitachi Confidential</w:t>
    </w:r>
  </w:p>
  <w:p w14:paraId="26DD64AE" w14:textId="77777777" w:rsidR="00766D8F" w:rsidRPr="002A55A7" w:rsidRDefault="004C7864" w:rsidP="00361970">
    <w:pPr>
      <w:pStyle w:val="af7"/>
      <w:tabs>
        <w:tab w:val="right" w:pos="8085"/>
      </w:tabs>
      <w:jc w:val="left"/>
      <w:rPr>
        <w:rFonts w:ascii="Times New Roman" w:hAnsi="Times New Roman"/>
      </w:rPr>
    </w:pPr>
    <w:r>
      <w:rPr>
        <w:rFonts w:ascii="Times New Roman" w:hAnsi="Times New Roman"/>
        <w:noProof/>
      </w:rPr>
      <w:pict w14:anchorId="2E863002">
        <v:line id="_x0000_s1064" style="position:absolute;z-index:251658240" from="0,.95pt" to="467.7pt,.95pt" strokeweight="2pt">
          <v:shadow on="t"/>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67A7740"/>
    <w:lvl w:ilvl="0">
      <w:start w:val="1"/>
      <w:numFmt w:val="decimal"/>
      <w:lvlText w:val="Chapter %1"/>
      <w:lvlJc w:val="left"/>
      <w:pPr>
        <w:tabs>
          <w:tab w:val="num" w:pos="2432"/>
        </w:tabs>
        <w:ind w:left="1424" w:hanging="432"/>
      </w:pPr>
      <w:rPr>
        <w:rFonts w:hint="eastAsia"/>
      </w:rPr>
    </w:lvl>
    <w:lvl w:ilvl="1">
      <w:start w:val="1"/>
      <w:numFmt w:val="decimal"/>
      <w:lvlText w:val="%1.%2"/>
      <w:lvlJc w:val="left"/>
      <w:pPr>
        <w:tabs>
          <w:tab w:val="num" w:pos="1568"/>
        </w:tabs>
        <w:ind w:left="1568" w:hanging="576"/>
      </w:pPr>
      <w:rPr>
        <w:rFonts w:ascii="Arial Narrow" w:hAnsi="Arial Narrow" w:hint="default"/>
        <w:b/>
        <w:i w:val="0"/>
        <w:sz w:val="28"/>
      </w:rPr>
    </w:lvl>
    <w:lvl w:ilvl="2">
      <w:start w:val="1"/>
      <w:numFmt w:val="decimal"/>
      <w:lvlText w:val="%1.%2.%3"/>
      <w:lvlJc w:val="left"/>
      <w:pPr>
        <w:tabs>
          <w:tab w:val="num" w:pos="2072"/>
        </w:tabs>
        <w:ind w:left="1712" w:hanging="720"/>
      </w:pPr>
      <w:rPr>
        <w:rFonts w:hint="eastAsia"/>
      </w:rPr>
    </w:lvl>
    <w:lvl w:ilvl="3">
      <w:start w:val="1"/>
      <w:numFmt w:val="decimal"/>
      <w:lvlText w:val="%1.%2.%3.%4"/>
      <w:lvlJc w:val="left"/>
      <w:pPr>
        <w:tabs>
          <w:tab w:val="num" w:pos="1856"/>
        </w:tabs>
        <w:ind w:left="1856" w:hanging="864"/>
      </w:pPr>
      <w:rPr>
        <w:rFonts w:hint="eastAsia"/>
      </w:rPr>
    </w:lvl>
    <w:lvl w:ilvl="4">
      <w:start w:val="1"/>
      <w:numFmt w:val="decimal"/>
      <w:lvlText w:val="%1.%2.%3.%4.%5"/>
      <w:lvlJc w:val="left"/>
      <w:pPr>
        <w:tabs>
          <w:tab w:val="num" w:pos="2000"/>
        </w:tabs>
        <w:ind w:left="2000" w:hanging="1008"/>
      </w:pPr>
      <w:rPr>
        <w:rFonts w:hint="eastAsia"/>
      </w:rPr>
    </w:lvl>
    <w:lvl w:ilvl="5">
      <w:start w:val="1"/>
      <w:numFmt w:val="decimal"/>
      <w:lvlText w:val="%1.%2.%3.%4.%5.%6"/>
      <w:lvlJc w:val="left"/>
      <w:pPr>
        <w:tabs>
          <w:tab w:val="num" w:pos="2144"/>
        </w:tabs>
        <w:ind w:left="2144" w:hanging="1152"/>
      </w:pPr>
      <w:rPr>
        <w:rFonts w:hint="eastAsia"/>
      </w:rPr>
    </w:lvl>
    <w:lvl w:ilvl="6">
      <w:start w:val="1"/>
      <w:numFmt w:val="decimal"/>
      <w:lvlText w:val="%1.%2.%3.%4.%5.%6.%7"/>
      <w:lvlJc w:val="left"/>
      <w:pPr>
        <w:tabs>
          <w:tab w:val="num" w:pos="2288"/>
        </w:tabs>
        <w:ind w:left="2288" w:hanging="1296"/>
      </w:pPr>
      <w:rPr>
        <w:rFonts w:hint="eastAsia"/>
      </w:rPr>
    </w:lvl>
    <w:lvl w:ilvl="7">
      <w:start w:val="1"/>
      <w:numFmt w:val="decimal"/>
      <w:pStyle w:val="8"/>
      <w:lvlText w:val="%1.%2.%3.%4.%5.%6.%7.%8"/>
      <w:lvlJc w:val="left"/>
      <w:pPr>
        <w:tabs>
          <w:tab w:val="num" w:pos="2432"/>
        </w:tabs>
        <w:ind w:left="2432" w:hanging="1440"/>
      </w:pPr>
      <w:rPr>
        <w:rFonts w:hint="eastAsia"/>
      </w:rPr>
    </w:lvl>
    <w:lvl w:ilvl="8">
      <w:start w:val="1"/>
      <w:numFmt w:val="decimal"/>
      <w:pStyle w:val="9"/>
      <w:lvlText w:val="%1.%2.%3.%4.%5.%6.%7.%8.%9"/>
      <w:lvlJc w:val="left"/>
      <w:pPr>
        <w:tabs>
          <w:tab w:val="num" w:pos="2576"/>
        </w:tabs>
        <w:ind w:left="2576" w:hanging="1584"/>
      </w:pPr>
      <w:rPr>
        <w:rFonts w:hint="eastAsia"/>
      </w:rPr>
    </w:lvl>
  </w:abstractNum>
  <w:abstractNum w:abstractNumId="1" w15:restartNumberingAfterBreak="0">
    <w:nsid w:val="004B712F"/>
    <w:multiLevelType w:val="hybridMultilevel"/>
    <w:tmpl w:val="8AE4B4F6"/>
    <w:lvl w:ilvl="0" w:tplc="2F1C9F3E">
      <w:numFmt w:val="bullet"/>
      <w:lvlText w:val="・"/>
      <w:lvlJc w:val="left"/>
      <w:pPr>
        <w:ind w:left="720" w:hanging="360"/>
      </w:pPr>
      <w:rPr>
        <w:rFonts w:ascii="ＭＳ 明朝" w:eastAsia="ＭＳ 明朝" w:hAnsi="ＭＳ 明朝"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D5FFF"/>
    <w:multiLevelType w:val="hybridMultilevel"/>
    <w:tmpl w:val="F8047D54"/>
    <w:lvl w:ilvl="0" w:tplc="977627FC">
      <w:start w:val="1"/>
      <w:numFmt w:val="bullet"/>
      <w:pStyle w:val="a"/>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 w15:restartNumberingAfterBreak="0">
    <w:nsid w:val="04961E8F"/>
    <w:multiLevelType w:val="singleLevel"/>
    <w:tmpl w:val="F666483E"/>
    <w:lvl w:ilvl="0">
      <w:numFmt w:val="bullet"/>
      <w:lvlText w:val="#"/>
      <w:lvlJc w:val="left"/>
      <w:pPr>
        <w:ind w:left="570" w:hanging="360"/>
      </w:pPr>
      <w:rPr>
        <w:rFonts w:ascii="Times New Roman" w:hAnsi="Times New Roman" w:cs="Times New Roman" w:hint="default"/>
        <w:sz w:val="21"/>
        <w:szCs w:val="21"/>
      </w:rPr>
    </w:lvl>
  </w:abstractNum>
  <w:abstractNum w:abstractNumId="4" w15:restartNumberingAfterBreak="0">
    <w:nsid w:val="04C53AF7"/>
    <w:multiLevelType w:val="hybridMultilevel"/>
    <w:tmpl w:val="59406098"/>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04EE5C29"/>
    <w:multiLevelType w:val="hybridMultilevel"/>
    <w:tmpl w:val="96EEC75E"/>
    <w:lvl w:ilvl="0" w:tplc="719CF856">
      <w:start w:val="1"/>
      <w:numFmt w:val="lowerLetter"/>
      <w:lvlText w:val="(%1)"/>
      <w:lvlJc w:val="left"/>
      <w:pPr>
        <w:ind w:left="1270" w:hanging="42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6" w15:restartNumberingAfterBreak="0">
    <w:nsid w:val="04FF6B00"/>
    <w:multiLevelType w:val="multilevel"/>
    <w:tmpl w:val="04090029"/>
    <w:lvl w:ilvl="0">
      <w:start w:val="1"/>
      <w:numFmt w:val="decimal"/>
      <w:lvlText w:val="%1."/>
      <w:lvlJc w:val="left"/>
      <w:pPr>
        <w:ind w:left="425" w:hanging="425"/>
      </w:pPr>
    </w:lvl>
    <w:lvl w:ilvl="1">
      <w:start w:val="1"/>
      <w:numFmt w:val="lowerLetter"/>
      <w:lvlText w:val="%2."/>
      <w:lvlJc w:val="left"/>
      <w:pPr>
        <w:ind w:left="851" w:hanging="426"/>
      </w:pPr>
    </w:lvl>
    <w:lvl w:ilvl="2">
      <w:start w:val="1"/>
      <w:numFmt w:val="lowerRoman"/>
      <w:lvlText w:val="%3."/>
      <w:lvlJc w:val="left"/>
      <w:pPr>
        <w:ind w:left="1276" w:hanging="425"/>
      </w:pPr>
    </w:lvl>
    <w:lvl w:ilvl="3">
      <w:start w:val="1"/>
      <w:numFmt w:val="decimal"/>
      <w:lvlText w:val="%4)"/>
      <w:lvlJc w:val="left"/>
      <w:pPr>
        <w:ind w:left="1701" w:hanging="425"/>
      </w:pPr>
    </w:lvl>
    <w:lvl w:ilvl="4">
      <w:start w:val="1"/>
      <w:numFmt w:val="lowerLetter"/>
      <w:lvlText w:val="(%5)"/>
      <w:lvlJc w:val="left"/>
      <w:pPr>
        <w:ind w:left="2126" w:hanging="425"/>
      </w:pPr>
    </w:lvl>
    <w:lvl w:ilvl="5">
      <w:start w:val="1"/>
      <w:numFmt w:val="lowerRoman"/>
      <w:lvlText w:val="(%6)"/>
      <w:lvlJc w:val="left"/>
      <w:pPr>
        <w:ind w:left="2551" w:hanging="425"/>
      </w:pPr>
    </w:lvl>
    <w:lvl w:ilvl="6">
      <w:start w:val="1"/>
      <w:numFmt w:val="decimal"/>
      <w:lvlText w:val="(%7)"/>
      <w:lvlJc w:val="left"/>
      <w:pPr>
        <w:ind w:left="2976" w:hanging="425"/>
      </w:pPr>
    </w:lvl>
    <w:lvl w:ilvl="7">
      <w:start w:val="1"/>
      <w:numFmt w:val="lowerLetter"/>
      <w:lvlText w:val="(%8)"/>
      <w:lvlJc w:val="left"/>
      <w:pPr>
        <w:ind w:left="3402" w:hanging="426"/>
      </w:pPr>
    </w:lvl>
    <w:lvl w:ilvl="8">
      <w:start w:val="1"/>
      <w:numFmt w:val="lowerRoman"/>
      <w:lvlText w:val="(%9)"/>
      <w:lvlJc w:val="left"/>
      <w:pPr>
        <w:ind w:left="3827" w:hanging="425"/>
      </w:pPr>
    </w:lvl>
  </w:abstractNum>
  <w:abstractNum w:abstractNumId="7" w15:restartNumberingAfterBreak="0">
    <w:nsid w:val="058A1E6D"/>
    <w:multiLevelType w:val="singleLevel"/>
    <w:tmpl w:val="04090001"/>
    <w:lvl w:ilvl="0">
      <w:start w:val="1"/>
      <w:numFmt w:val="bullet"/>
      <w:lvlText w:val=""/>
      <w:lvlJc w:val="left"/>
      <w:pPr>
        <w:ind w:left="360" w:hanging="360"/>
      </w:pPr>
      <w:rPr>
        <w:rFonts w:ascii="Symbol" w:hAnsi="Symbol" w:hint="default"/>
      </w:rPr>
    </w:lvl>
  </w:abstractNum>
  <w:abstractNum w:abstractNumId="8" w15:restartNumberingAfterBreak="0">
    <w:nsid w:val="0AFF7BC4"/>
    <w:multiLevelType w:val="hybridMultilevel"/>
    <w:tmpl w:val="11788B28"/>
    <w:lvl w:ilvl="0" w:tplc="CF76944E">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0D483999"/>
    <w:multiLevelType w:val="hybridMultilevel"/>
    <w:tmpl w:val="FFB4238A"/>
    <w:lvl w:ilvl="0" w:tplc="AAECC7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09F48E6"/>
    <w:multiLevelType w:val="hybridMultilevel"/>
    <w:tmpl w:val="5C582C52"/>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10F12834"/>
    <w:multiLevelType w:val="hybridMultilevel"/>
    <w:tmpl w:val="6B309D88"/>
    <w:lvl w:ilvl="0" w:tplc="B01252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1CE41F9"/>
    <w:multiLevelType w:val="hybridMultilevel"/>
    <w:tmpl w:val="59406098"/>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11F6410F"/>
    <w:multiLevelType w:val="multilevel"/>
    <w:tmpl w:val="816C8D28"/>
    <w:lvl w:ilvl="0">
      <w:start w:val="1"/>
      <w:numFmt w:val="decimal"/>
      <w:suff w:val="space"/>
      <w:lvlText w:val="%1"/>
      <w:lvlJc w:val="left"/>
      <w:pPr>
        <w:ind w:left="0" w:firstLine="0"/>
      </w:pPr>
      <w:rPr>
        <w:rFonts w:hint="eastAsia"/>
      </w:rPr>
    </w:lvl>
    <w:lvl w:ilvl="1">
      <w:start w:val="1"/>
      <w:numFmt w:val="decimal"/>
      <w:suff w:val="space"/>
      <w:lvlText w:val="%1.%2"/>
      <w:lvlJc w:val="left"/>
      <w:pPr>
        <w:ind w:left="1286" w:hanging="576"/>
      </w:pPr>
      <w:rPr>
        <w:rFonts w:ascii="Arial" w:hAnsi="Arial" w:cs="Arial" w:hint="default"/>
        <w:b w:val="0"/>
        <w:i w:val="0"/>
        <w:sz w:val="24"/>
      </w:rPr>
    </w:lvl>
    <w:lvl w:ilvl="2">
      <w:start w:val="1"/>
      <w:numFmt w:val="decimal"/>
      <w:suff w:val="space"/>
      <w:lvlText w:val="%1.%2.%3"/>
      <w:lvlJc w:val="left"/>
      <w:pPr>
        <w:ind w:left="720" w:hanging="720"/>
      </w:pPr>
      <w:rPr>
        <w:rFonts w:hint="eastAsia"/>
      </w:rPr>
    </w:lvl>
    <w:lvl w:ilvl="3">
      <w:start w:val="1"/>
      <w:numFmt w:val="decimal"/>
      <w:suff w:val="space"/>
      <w:lvlText w:val="%1.%2.%3.%4"/>
      <w:lvlJc w:val="left"/>
      <w:pPr>
        <w:ind w:left="864" w:hanging="864"/>
      </w:pPr>
      <w:rPr>
        <w:rFonts w:hint="eastAsia"/>
      </w:rPr>
    </w:lvl>
    <w:lvl w:ilvl="4">
      <w:start w:val="1"/>
      <w:numFmt w:val="decimal"/>
      <w:suff w:val="space"/>
      <w:lvlText w:val="%1.%2.%3.%4.%5"/>
      <w:lvlJc w:val="left"/>
      <w:pPr>
        <w:ind w:left="947" w:hanging="947"/>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4" w15:restartNumberingAfterBreak="0">
    <w:nsid w:val="12A922C5"/>
    <w:multiLevelType w:val="multilevel"/>
    <w:tmpl w:val="04090029"/>
    <w:lvl w:ilvl="0">
      <w:start w:val="1"/>
      <w:numFmt w:val="decimal"/>
      <w:lvlText w:val="%1."/>
      <w:lvlJc w:val="left"/>
      <w:pPr>
        <w:ind w:left="425" w:hanging="425"/>
      </w:pPr>
    </w:lvl>
    <w:lvl w:ilvl="1">
      <w:start w:val="1"/>
      <w:numFmt w:val="lowerLetter"/>
      <w:lvlText w:val="%2."/>
      <w:lvlJc w:val="left"/>
      <w:pPr>
        <w:ind w:left="851" w:hanging="426"/>
      </w:pPr>
    </w:lvl>
    <w:lvl w:ilvl="2">
      <w:start w:val="1"/>
      <w:numFmt w:val="lowerRoman"/>
      <w:lvlText w:val="%3."/>
      <w:lvlJc w:val="left"/>
      <w:pPr>
        <w:ind w:left="1276" w:hanging="425"/>
      </w:pPr>
    </w:lvl>
    <w:lvl w:ilvl="3">
      <w:start w:val="1"/>
      <w:numFmt w:val="decimal"/>
      <w:lvlText w:val="%4)"/>
      <w:lvlJc w:val="left"/>
      <w:pPr>
        <w:ind w:left="1701" w:hanging="425"/>
      </w:pPr>
    </w:lvl>
    <w:lvl w:ilvl="4">
      <w:start w:val="1"/>
      <w:numFmt w:val="lowerLetter"/>
      <w:lvlText w:val="(%5)"/>
      <w:lvlJc w:val="left"/>
      <w:pPr>
        <w:ind w:left="2126" w:hanging="425"/>
      </w:pPr>
    </w:lvl>
    <w:lvl w:ilvl="5">
      <w:start w:val="1"/>
      <w:numFmt w:val="lowerRoman"/>
      <w:lvlText w:val="(%6)"/>
      <w:lvlJc w:val="left"/>
      <w:pPr>
        <w:ind w:left="2551" w:hanging="425"/>
      </w:pPr>
    </w:lvl>
    <w:lvl w:ilvl="6">
      <w:start w:val="1"/>
      <w:numFmt w:val="decimal"/>
      <w:lvlText w:val="(%7)"/>
      <w:lvlJc w:val="left"/>
      <w:pPr>
        <w:ind w:left="2976" w:hanging="425"/>
      </w:pPr>
    </w:lvl>
    <w:lvl w:ilvl="7">
      <w:start w:val="1"/>
      <w:numFmt w:val="lowerLetter"/>
      <w:lvlText w:val="(%8)"/>
      <w:lvlJc w:val="left"/>
      <w:pPr>
        <w:ind w:left="3402" w:hanging="426"/>
      </w:pPr>
    </w:lvl>
    <w:lvl w:ilvl="8">
      <w:start w:val="1"/>
      <w:numFmt w:val="lowerRoman"/>
      <w:lvlText w:val="(%9)"/>
      <w:lvlJc w:val="left"/>
      <w:pPr>
        <w:ind w:left="3827" w:hanging="425"/>
      </w:pPr>
    </w:lvl>
  </w:abstractNum>
  <w:abstractNum w:abstractNumId="15" w15:restartNumberingAfterBreak="0">
    <w:nsid w:val="135B3AE6"/>
    <w:multiLevelType w:val="hybridMultilevel"/>
    <w:tmpl w:val="6F50C1E8"/>
    <w:lvl w:ilvl="0" w:tplc="7CD8EC3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4412D94"/>
    <w:multiLevelType w:val="hybridMultilevel"/>
    <w:tmpl w:val="151C29CA"/>
    <w:lvl w:ilvl="0" w:tplc="04090001">
      <w:start w:val="1"/>
      <w:numFmt w:val="bullet"/>
      <w:lvlText w:val=""/>
      <w:lvlJc w:val="left"/>
      <w:pPr>
        <w:ind w:left="630" w:hanging="420"/>
      </w:pPr>
      <w:rPr>
        <w:rFonts w:ascii="Symbol" w:hAnsi="Symbol"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14D56862"/>
    <w:multiLevelType w:val="hybridMultilevel"/>
    <w:tmpl w:val="196A391E"/>
    <w:lvl w:ilvl="0" w:tplc="C1D2249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53000E0"/>
    <w:multiLevelType w:val="hybridMultilevel"/>
    <w:tmpl w:val="AAFAB5CA"/>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158005FF"/>
    <w:multiLevelType w:val="hybridMultilevel"/>
    <w:tmpl w:val="6BB8D0C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16480D06"/>
    <w:multiLevelType w:val="hybridMultilevel"/>
    <w:tmpl w:val="5B702C80"/>
    <w:lvl w:ilvl="0" w:tplc="3AF8C3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73C1906"/>
    <w:multiLevelType w:val="hybridMultilevel"/>
    <w:tmpl w:val="6318192A"/>
    <w:lvl w:ilvl="0" w:tplc="26BE9F54">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17F30003"/>
    <w:multiLevelType w:val="hybridMultilevel"/>
    <w:tmpl w:val="21227800"/>
    <w:lvl w:ilvl="0" w:tplc="B1547F02">
      <w:start w:val="8"/>
      <w:numFmt w:val="decimal"/>
      <w:lvlText w:val="(%1)"/>
      <w:lvlJc w:val="left"/>
      <w:pPr>
        <w:ind w:left="840" w:hanging="4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19BA32E8"/>
    <w:multiLevelType w:val="hybridMultilevel"/>
    <w:tmpl w:val="FB3259F6"/>
    <w:lvl w:ilvl="0" w:tplc="35E2754C">
      <w:start w:val="1"/>
      <w:numFmt w:val="decimal"/>
      <w:lvlText w:val="%1."/>
      <w:lvlJc w:val="left"/>
      <w:pPr>
        <w:tabs>
          <w:tab w:val="num" w:pos="990"/>
        </w:tabs>
        <w:ind w:left="990" w:hanging="360"/>
      </w:pPr>
      <w:rPr>
        <w:rFonts w:hint="eastAsia"/>
      </w:rPr>
    </w:lvl>
    <w:lvl w:ilvl="1" w:tplc="0409000B">
      <w:start w:val="1"/>
      <w:numFmt w:val="bullet"/>
      <w:lvlText w:val=""/>
      <w:lvlJc w:val="left"/>
      <w:pPr>
        <w:tabs>
          <w:tab w:val="num" w:pos="1470"/>
        </w:tabs>
        <w:ind w:left="1470" w:hanging="420"/>
      </w:pPr>
      <w:rPr>
        <w:rFonts w:ascii="Wingdings" w:hAnsi="Wingdings" w:hint="default"/>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19C6066A"/>
    <w:multiLevelType w:val="hybridMultilevel"/>
    <w:tmpl w:val="7B94809A"/>
    <w:lvl w:ilvl="0" w:tplc="FFFFFFFF">
      <w:start w:val="3"/>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ACF27C7"/>
    <w:multiLevelType w:val="hybridMultilevel"/>
    <w:tmpl w:val="44F82D7C"/>
    <w:lvl w:ilvl="0" w:tplc="04090017">
      <w:start w:val="2"/>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1BBA7840"/>
    <w:multiLevelType w:val="hybridMultilevel"/>
    <w:tmpl w:val="C1E8578C"/>
    <w:lvl w:ilvl="0" w:tplc="1116B5A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1EC05570"/>
    <w:multiLevelType w:val="hybridMultilevel"/>
    <w:tmpl w:val="AAFAB5CA"/>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20A46AF1"/>
    <w:multiLevelType w:val="hybridMultilevel"/>
    <w:tmpl w:val="BA4227B2"/>
    <w:lvl w:ilvl="0" w:tplc="1806DB8E">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21AF731F"/>
    <w:multiLevelType w:val="hybridMultilevel"/>
    <w:tmpl w:val="8558DFE8"/>
    <w:lvl w:ilvl="0" w:tplc="7CD8EC3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222C3009"/>
    <w:multiLevelType w:val="multilevel"/>
    <w:tmpl w:val="04090029"/>
    <w:lvl w:ilvl="0">
      <w:start w:val="1"/>
      <w:numFmt w:val="decimal"/>
      <w:lvlText w:val="%1."/>
      <w:lvlJc w:val="left"/>
      <w:pPr>
        <w:ind w:left="425" w:hanging="425"/>
      </w:pPr>
    </w:lvl>
    <w:lvl w:ilvl="1">
      <w:start w:val="1"/>
      <w:numFmt w:val="lowerLetter"/>
      <w:lvlText w:val="%2."/>
      <w:lvlJc w:val="left"/>
      <w:pPr>
        <w:ind w:left="851" w:hanging="426"/>
      </w:pPr>
    </w:lvl>
    <w:lvl w:ilvl="2">
      <w:start w:val="1"/>
      <w:numFmt w:val="lowerRoman"/>
      <w:lvlText w:val="%3."/>
      <w:lvlJc w:val="left"/>
      <w:pPr>
        <w:ind w:left="1276" w:hanging="425"/>
      </w:pPr>
    </w:lvl>
    <w:lvl w:ilvl="3">
      <w:start w:val="1"/>
      <w:numFmt w:val="decimal"/>
      <w:lvlText w:val="%4)"/>
      <w:lvlJc w:val="left"/>
      <w:pPr>
        <w:ind w:left="1701" w:hanging="425"/>
      </w:pPr>
    </w:lvl>
    <w:lvl w:ilvl="4">
      <w:start w:val="1"/>
      <w:numFmt w:val="lowerLetter"/>
      <w:lvlText w:val="(%5)"/>
      <w:lvlJc w:val="left"/>
      <w:pPr>
        <w:ind w:left="2126" w:hanging="425"/>
      </w:pPr>
    </w:lvl>
    <w:lvl w:ilvl="5">
      <w:start w:val="1"/>
      <w:numFmt w:val="lowerRoman"/>
      <w:lvlText w:val="(%6)"/>
      <w:lvlJc w:val="left"/>
      <w:pPr>
        <w:ind w:left="2551" w:hanging="425"/>
      </w:pPr>
    </w:lvl>
    <w:lvl w:ilvl="6">
      <w:start w:val="1"/>
      <w:numFmt w:val="decimal"/>
      <w:lvlText w:val="(%7)"/>
      <w:lvlJc w:val="left"/>
      <w:pPr>
        <w:ind w:left="2976" w:hanging="425"/>
      </w:pPr>
    </w:lvl>
    <w:lvl w:ilvl="7">
      <w:start w:val="1"/>
      <w:numFmt w:val="lowerLetter"/>
      <w:lvlText w:val="(%8)"/>
      <w:lvlJc w:val="left"/>
      <w:pPr>
        <w:ind w:left="3402" w:hanging="426"/>
      </w:pPr>
    </w:lvl>
    <w:lvl w:ilvl="8">
      <w:start w:val="1"/>
      <w:numFmt w:val="lowerRoman"/>
      <w:lvlText w:val="(%9)"/>
      <w:lvlJc w:val="left"/>
      <w:pPr>
        <w:ind w:left="3827" w:hanging="425"/>
      </w:pPr>
    </w:lvl>
  </w:abstractNum>
  <w:abstractNum w:abstractNumId="31" w15:restartNumberingAfterBreak="0">
    <w:nsid w:val="22652F25"/>
    <w:multiLevelType w:val="hybridMultilevel"/>
    <w:tmpl w:val="BB66C7FA"/>
    <w:lvl w:ilvl="0" w:tplc="04090017">
      <w:start w:val="2"/>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2" w15:restartNumberingAfterBreak="0">
    <w:nsid w:val="22C525EA"/>
    <w:multiLevelType w:val="hybridMultilevel"/>
    <w:tmpl w:val="975C2D9E"/>
    <w:lvl w:ilvl="0" w:tplc="F68874D0">
      <w:numFmt w:val="bullet"/>
      <w:lvlText w:val="・"/>
      <w:lvlJc w:val="left"/>
      <w:pPr>
        <w:ind w:left="1128" w:hanging="420"/>
      </w:pPr>
      <w:rPr>
        <w:rFonts w:ascii="ＭＳ 明朝" w:eastAsia="ＭＳ 明朝" w:hAnsi="ＭＳ 明朝"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23342A13"/>
    <w:multiLevelType w:val="hybridMultilevel"/>
    <w:tmpl w:val="A84ABB4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271B6FD5"/>
    <w:multiLevelType w:val="hybridMultilevel"/>
    <w:tmpl w:val="39945A8E"/>
    <w:lvl w:ilvl="0" w:tplc="6794F6D0">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275D5B52"/>
    <w:multiLevelType w:val="hybridMultilevel"/>
    <w:tmpl w:val="9BF0EDD4"/>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36" w15:restartNumberingAfterBreak="0">
    <w:nsid w:val="29310226"/>
    <w:multiLevelType w:val="hybridMultilevel"/>
    <w:tmpl w:val="8A0A29E2"/>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2B565048"/>
    <w:multiLevelType w:val="hybridMultilevel"/>
    <w:tmpl w:val="7EEE0B80"/>
    <w:lvl w:ilvl="0" w:tplc="FFFFFFFF">
      <w:start w:val="3"/>
      <w:numFmt w:val="bullet"/>
      <w:lvlText w:val="-"/>
      <w:lvlJc w:val="left"/>
      <w:pPr>
        <w:ind w:left="644" w:hanging="360"/>
      </w:pPr>
      <w:rPr>
        <w:rFonts w:ascii="ＭＳ 明朝" w:eastAsia="ＭＳ 明朝" w:hAnsi="ＭＳ 明朝" w:cs="Times New Roman" w:hint="eastAsia"/>
      </w:rPr>
    </w:lvl>
    <w:lvl w:ilvl="1" w:tplc="FFFFFFFF">
      <w:start w:val="3"/>
      <w:numFmt w:val="bullet"/>
      <w:lvlText w:val="-"/>
      <w:lvlJc w:val="left"/>
      <w:pPr>
        <w:ind w:left="1050" w:hanging="420"/>
      </w:pPr>
      <w:rPr>
        <w:rFonts w:ascii="ＭＳ 明朝" w:eastAsia="ＭＳ 明朝" w:hAnsi="ＭＳ 明朝" w:cs="Times New Roman" w:hint="eastAsia"/>
      </w:rPr>
    </w:lvl>
    <w:lvl w:ilvl="2" w:tplc="0409000D">
      <w:start w:val="1"/>
      <w:numFmt w:val="bullet"/>
      <w:lvlText w:val=""/>
      <w:lvlJc w:val="left"/>
      <w:pPr>
        <w:ind w:left="1470" w:hanging="420"/>
      </w:pPr>
      <w:rPr>
        <w:rFonts w:ascii="Wingdings" w:hAnsi="Wingdings" w:hint="default"/>
      </w:rPr>
    </w:lvl>
    <w:lvl w:ilvl="3" w:tplc="97DA2BC2">
      <w:numFmt w:val="bullet"/>
      <w:lvlText w:val="※"/>
      <w:lvlJc w:val="left"/>
      <w:pPr>
        <w:ind w:left="1890" w:hanging="420"/>
      </w:pPr>
      <w:rPr>
        <w:rFonts w:ascii="ＭＳ 明朝" w:eastAsia="ＭＳ 明朝" w:hAnsi="ＭＳ 明朝" w:cs="ＭＳ 明朝" w:hint="eastAsia"/>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2BB75619"/>
    <w:multiLevelType w:val="hybridMultilevel"/>
    <w:tmpl w:val="BB2654C4"/>
    <w:lvl w:ilvl="0" w:tplc="04090001">
      <w:start w:val="1"/>
      <w:numFmt w:val="bullet"/>
      <w:lvlText w:val=""/>
      <w:lvlJc w:val="left"/>
      <w:pPr>
        <w:ind w:left="1413" w:hanging="420"/>
      </w:pPr>
      <w:rPr>
        <w:rFonts w:ascii="Symbol" w:hAnsi="Symbol" w:hint="default"/>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39" w15:restartNumberingAfterBreak="0">
    <w:nsid w:val="2D460FEB"/>
    <w:multiLevelType w:val="hybridMultilevel"/>
    <w:tmpl w:val="F29E48EC"/>
    <w:lvl w:ilvl="0" w:tplc="1806DB8E">
      <w:start w:val="1"/>
      <w:numFmt w:val="decimal"/>
      <w:lvlText w:val="(%1)"/>
      <w:lvlJc w:val="left"/>
      <w:pPr>
        <w:ind w:left="994" w:hanging="360"/>
      </w:pPr>
      <w:rPr>
        <w:rFonts w:hint="default"/>
      </w:rPr>
    </w:lvl>
    <w:lvl w:ilvl="1" w:tplc="04090017" w:tentative="1">
      <w:start w:val="1"/>
      <w:numFmt w:val="aiueoFullWidth"/>
      <w:lvlText w:val="(%2)"/>
      <w:lvlJc w:val="left"/>
      <w:pPr>
        <w:ind w:left="1474" w:hanging="420"/>
      </w:pPr>
    </w:lvl>
    <w:lvl w:ilvl="2" w:tplc="04090011" w:tentative="1">
      <w:start w:val="1"/>
      <w:numFmt w:val="decimalEnclosedCircle"/>
      <w:lvlText w:val="%3"/>
      <w:lvlJc w:val="left"/>
      <w:pPr>
        <w:ind w:left="1894" w:hanging="420"/>
      </w:pPr>
    </w:lvl>
    <w:lvl w:ilvl="3" w:tplc="0409000F" w:tentative="1">
      <w:start w:val="1"/>
      <w:numFmt w:val="decimal"/>
      <w:lvlText w:val="%4."/>
      <w:lvlJc w:val="left"/>
      <w:pPr>
        <w:ind w:left="2314" w:hanging="420"/>
      </w:pPr>
    </w:lvl>
    <w:lvl w:ilvl="4" w:tplc="04090017" w:tentative="1">
      <w:start w:val="1"/>
      <w:numFmt w:val="aiueoFullWidth"/>
      <w:lvlText w:val="(%5)"/>
      <w:lvlJc w:val="left"/>
      <w:pPr>
        <w:ind w:left="2734" w:hanging="420"/>
      </w:pPr>
    </w:lvl>
    <w:lvl w:ilvl="5" w:tplc="04090011" w:tentative="1">
      <w:start w:val="1"/>
      <w:numFmt w:val="decimalEnclosedCircle"/>
      <w:lvlText w:val="%6"/>
      <w:lvlJc w:val="left"/>
      <w:pPr>
        <w:ind w:left="3154" w:hanging="420"/>
      </w:pPr>
    </w:lvl>
    <w:lvl w:ilvl="6" w:tplc="0409000F" w:tentative="1">
      <w:start w:val="1"/>
      <w:numFmt w:val="decimal"/>
      <w:lvlText w:val="%7."/>
      <w:lvlJc w:val="left"/>
      <w:pPr>
        <w:ind w:left="3574" w:hanging="420"/>
      </w:pPr>
    </w:lvl>
    <w:lvl w:ilvl="7" w:tplc="04090017" w:tentative="1">
      <w:start w:val="1"/>
      <w:numFmt w:val="aiueoFullWidth"/>
      <w:lvlText w:val="(%8)"/>
      <w:lvlJc w:val="left"/>
      <w:pPr>
        <w:ind w:left="3994" w:hanging="420"/>
      </w:pPr>
    </w:lvl>
    <w:lvl w:ilvl="8" w:tplc="04090011" w:tentative="1">
      <w:start w:val="1"/>
      <w:numFmt w:val="decimalEnclosedCircle"/>
      <w:lvlText w:val="%9"/>
      <w:lvlJc w:val="left"/>
      <w:pPr>
        <w:ind w:left="4414" w:hanging="420"/>
      </w:pPr>
    </w:lvl>
  </w:abstractNum>
  <w:abstractNum w:abstractNumId="40" w15:restartNumberingAfterBreak="0">
    <w:nsid w:val="2DD46ADD"/>
    <w:multiLevelType w:val="hybridMultilevel"/>
    <w:tmpl w:val="10ACEEA4"/>
    <w:lvl w:ilvl="0" w:tplc="CD12DB00">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2F976A82"/>
    <w:multiLevelType w:val="hybridMultilevel"/>
    <w:tmpl w:val="BBF2ECE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2FB60805"/>
    <w:multiLevelType w:val="hybridMultilevel"/>
    <w:tmpl w:val="6F50C1E8"/>
    <w:lvl w:ilvl="0" w:tplc="7CD8EC3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3084042B"/>
    <w:multiLevelType w:val="multilevel"/>
    <w:tmpl w:val="AE5C852A"/>
    <w:lvl w:ilvl="0">
      <w:start w:val="1"/>
      <w:numFmt w:val="upperLetter"/>
      <w:suff w:val="space"/>
      <w:lvlText w:val="%1 "/>
      <w:lvlJc w:val="left"/>
      <w:pPr>
        <w:ind w:left="0" w:firstLine="0"/>
      </w:pPr>
      <w:rPr>
        <w:rFonts w:hint="eastAsia"/>
      </w:rPr>
    </w:lvl>
    <w:lvl w:ilvl="1">
      <w:start w:val="1"/>
      <w:numFmt w:val="decimal"/>
      <w:pStyle w:val="A-1"/>
      <w:suff w:val="space"/>
      <w:lvlText w:val="%1-%2 "/>
      <w:lvlJc w:val="left"/>
      <w:pPr>
        <w:ind w:left="2127" w:firstLine="0"/>
      </w:pPr>
      <w:rPr>
        <w:rFonts w:hint="eastAsia"/>
      </w:rPr>
    </w:lvl>
    <w:lvl w:ilvl="2">
      <w:start w:val="1"/>
      <w:numFmt w:val="decimal"/>
      <w:pStyle w:val="A-1-1"/>
      <w:suff w:val="space"/>
      <w:lvlText w:val="%1-%2-%3 "/>
      <w:lvlJc w:val="left"/>
      <w:pPr>
        <w:ind w:left="0" w:firstLine="0"/>
      </w:pPr>
      <w:rPr>
        <w:rFonts w:hint="eastAsia"/>
      </w:rPr>
    </w:lvl>
    <w:lvl w:ilvl="3">
      <w:start w:val="1"/>
      <w:numFmt w:val="decimal"/>
      <w:pStyle w:val="A-1-1-1"/>
      <w:lvlText w:val="%1.%2.%3.%4"/>
      <w:lvlJc w:val="left"/>
      <w:pPr>
        <w:ind w:left="0" w:firstLine="0"/>
      </w:pPr>
      <w:rPr>
        <w:rFonts w:hint="eastAsia"/>
      </w:rPr>
    </w:lvl>
    <w:lvl w:ilvl="4">
      <w:start w:val="1"/>
      <w:numFmt w:val="decimal"/>
      <w:pStyle w:val="A-1-1-1-1"/>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44" w15:restartNumberingAfterBreak="0">
    <w:nsid w:val="30B96912"/>
    <w:multiLevelType w:val="hybridMultilevel"/>
    <w:tmpl w:val="D6DAEE20"/>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30B978E5"/>
    <w:multiLevelType w:val="multilevel"/>
    <w:tmpl w:val="2C88ECBA"/>
    <w:lvl w:ilvl="0">
      <w:start w:val="2"/>
      <w:numFmt w:val="upperLetter"/>
      <w:lvlText w:val="%1"/>
      <w:lvlJc w:val="left"/>
      <w:pPr>
        <w:ind w:left="425" w:hanging="425"/>
      </w:pPr>
      <w:rPr>
        <w:rFonts w:hint="eastAsia"/>
      </w:rPr>
    </w:lvl>
    <w:lvl w:ilvl="1">
      <w:start w:val="1"/>
      <w:numFmt w:val="decimal"/>
      <w:pStyle w:val="B-1"/>
      <w:suff w:val="space"/>
      <w:lvlText w:val="%1-%2"/>
      <w:lvlJc w:val="left"/>
      <w:pPr>
        <w:ind w:left="737" w:hanging="737"/>
      </w:pPr>
      <w:rPr>
        <w:rFonts w:hint="eastAsia"/>
        <w:lang w:val="en-US"/>
      </w:rPr>
    </w:lvl>
    <w:lvl w:ilvl="2">
      <w:start w:val="1"/>
      <w:numFmt w:val="decimal"/>
      <w:suff w:val="space"/>
      <w:lvlText w:val="%1-%2-%3"/>
      <w:lvlJc w:val="left"/>
      <w:pPr>
        <w:ind w:left="1361" w:hanging="124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6" w15:restartNumberingAfterBreak="0">
    <w:nsid w:val="30D92825"/>
    <w:multiLevelType w:val="hybridMultilevel"/>
    <w:tmpl w:val="8160D6CE"/>
    <w:lvl w:ilvl="0" w:tplc="04090001">
      <w:start w:val="1"/>
      <w:numFmt w:val="bullet"/>
      <w:lvlText w:val=""/>
      <w:lvlJc w:val="left"/>
      <w:pPr>
        <w:ind w:left="1280" w:hanging="440"/>
      </w:pPr>
      <w:rPr>
        <w:rFonts w:ascii="Wingdings" w:hAnsi="Wingdings" w:hint="default"/>
      </w:rPr>
    </w:lvl>
    <w:lvl w:ilvl="1" w:tplc="0409000B">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47" w15:restartNumberingAfterBreak="0">
    <w:nsid w:val="313277D1"/>
    <w:multiLevelType w:val="hybridMultilevel"/>
    <w:tmpl w:val="AEDCB21C"/>
    <w:lvl w:ilvl="0" w:tplc="0BC03FFA">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31DC7661"/>
    <w:multiLevelType w:val="hybridMultilevel"/>
    <w:tmpl w:val="B0B8FFA6"/>
    <w:lvl w:ilvl="0" w:tplc="6C962D3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9" w15:restartNumberingAfterBreak="0">
    <w:nsid w:val="31FB352E"/>
    <w:multiLevelType w:val="hybridMultilevel"/>
    <w:tmpl w:val="AAFAB5CA"/>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0" w15:restartNumberingAfterBreak="0">
    <w:nsid w:val="33766B91"/>
    <w:multiLevelType w:val="hybridMultilevel"/>
    <w:tmpl w:val="CDB4FAEA"/>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51" w15:restartNumberingAfterBreak="0">
    <w:nsid w:val="34BC4AFD"/>
    <w:multiLevelType w:val="multilevel"/>
    <w:tmpl w:val="99467B6E"/>
    <w:lvl w:ilvl="0">
      <w:start w:val="1"/>
      <w:numFmt w:val="decimal"/>
      <w:pStyle w:val="1"/>
      <w:suff w:val="space"/>
      <w:lvlText w:val="%1"/>
      <w:lvlJc w:val="left"/>
      <w:pPr>
        <w:ind w:left="0" w:firstLine="0"/>
      </w:pPr>
      <w:rPr>
        <w:rFonts w:hint="eastAsia"/>
      </w:rPr>
    </w:lvl>
    <w:lvl w:ilvl="1">
      <w:start w:val="1"/>
      <w:numFmt w:val="decimal"/>
      <w:pStyle w:val="2"/>
      <w:suff w:val="space"/>
      <w:lvlText w:val="%1.%2"/>
      <w:lvlJc w:val="left"/>
      <w:pPr>
        <w:ind w:left="1286" w:hanging="576"/>
      </w:pPr>
      <w:rPr>
        <w:rFonts w:ascii="Arial" w:hAnsi="Arial" w:cs="Arial" w:hint="default"/>
        <w:b w:val="0"/>
        <w:i w:val="0"/>
        <w:sz w:val="24"/>
      </w:rPr>
    </w:lvl>
    <w:lvl w:ilvl="2">
      <w:start w:val="1"/>
      <w:numFmt w:val="decimal"/>
      <w:pStyle w:val="3"/>
      <w:suff w:val="space"/>
      <w:lvlText w:val="%1.%2.%3"/>
      <w:lvlJc w:val="left"/>
      <w:pPr>
        <w:ind w:left="2280" w:hanging="720"/>
      </w:pPr>
      <w:rPr>
        <w:rFonts w:hint="eastAsia"/>
      </w:rPr>
    </w:lvl>
    <w:lvl w:ilvl="3">
      <w:start w:val="1"/>
      <w:numFmt w:val="decimal"/>
      <w:pStyle w:val="4"/>
      <w:suff w:val="space"/>
      <w:lvlText w:val="%1.%2.%3.%4"/>
      <w:lvlJc w:val="left"/>
      <w:pPr>
        <w:ind w:left="3275" w:hanging="864"/>
      </w:pPr>
      <w:rPr>
        <w:rFonts w:hint="eastAsia"/>
      </w:rPr>
    </w:lvl>
    <w:lvl w:ilvl="4">
      <w:start w:val="1"/>
      <w:numFmt w:val="decimal"/>
      <w:pStyle w:val="5"/>
      <w:suff w:val="space"/>
      <w:lvlText w:val="%1.%2.%3.%4.%5"/>
      <w:lvlJc w:val="left"/>
      <w:pPr>
        <w:ind w:left="947" w:hanging="947"/>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52" w15:restartNumberingAfterBreak="0">
    <w:nsid w:val="361E5FF6"/>
    <w:multiLevelType w:val="hybridMultilevel"/>
    <w:tmpl w:val="CDB4FAEA"/>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3" w15:restartNumberingAfterBreak="0">
    <w:nsid w:val="36593F30"/>
    <w:multiLevelType w:val="hybridMultilevel"/>
    <w:tmpl w:val="C21C1DE4"/>
    <w:lvl w:ilvl="0" w:tplc="0409000B">
      <w:start w:val="1"/>
      <w:numFmt w:val="bullet"/>
      <w:lvlText w:val=""/>
      <w:lvlJc w:val="left"/>
      <w:pPr>
        <w:ind w:left="1410" w:hanging="360"/>
      </w:pPr>
      <w:rPr>
        <w:rFonts w:ascii="Wingdings" w:hAnsi="Wingdings" w:hint="default"/>
      </w:rPr>
    </w:lvl>
    <w:lvl w:ilvl="1" w:tplc="FFFFFFFF">
      <w:start w:val="3"/>
      <w:numFmt w:val="bullet"/>
      <w:lvlText w:val="-"/>
      <w:lvlJc w:val="left"/>
      <w:pPr>
        <w:ind w:left="1890" w:hanging="420"/>
      </w:pPr>
      <w:rPr>
        <w:rFonts w:ascii="ＭＳ 明朝" w:eastAsia="ＭＳ 明朝" w:hAnsi="ＭＳ 明朝" w:cs="Times New Roman" w:hint="eastAsia"/>
      </w:rPr>
    </w:lvl>
    <w:lvl w:ilvl="2" w:tplc="0409000D">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54" w15:restartNumberingAfterBreak="0">
    <w:nsid w:val="37DF1277"/>
    <w:multiLevelType w:val="hybridMultilevel"/>
    <w:tmpl w:val="2DF0B73A"/>
    <w:lvl w:ilvl="0" w:tplc="B6707BD8">
      <w:start w:val="1"/>
      <w:numFmt w:val="decimal"/>
      <w:lvlText w:val="(%1)"/>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37FC7F22"/>
    <w:multiLevelType w:val="hybridMultilevel"/>
    <w:tmpl w:val="38CC3CF4"/>
    <w:lvl w:ilvl="0" w:tplc="403A4982">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6" w15:restartNumberingAfterBreak="0">
    <w:nsid w:val="383D42D5"/>
    <w:multiLevelType w:val="hybridMultilevel"/>
    <w:tmpl w:val="0A7ED42C"/>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7" w15:restartNumberingAfterBreak="0">
    <w:nsid w:val="3A1D35F3"/>
    <w:multiLevelType w:val="hybridMultilevel"/>
    <w:tmpl w:val="835C00BA"/>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3A7F602C"/>
    <w:multiLevelType w:val="hybridMultilevel"/>
    <w:tmpl w:val="A9F82260"/>
    <w:lvl w:ilvl="0" w:tplc="BBC0612E">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9" w15:restartNumberingAfterBreak="0">
    <w:nsid w:val="3AE8180C"/>
    <w:multiLevelType w:val="hybridMultilevel"/>
    <w:tmpl w:val="814CD8BC"/>
    <w:lvl w:ilvl="0" w:tplc="F68874D0">
      <w:numFmt w:val="bullet"/>
      <w:lvlText w:val="・"/>
      <w:lvlJc w:val="left"/>
      <w:pPr>
        <w:ind w:left="440" w:hanging="440"/>
      </w:pPr>
      <w:rPr>
        <w:rFonts w:ascii="ＭＳ 明朝" w:eastAsia="ＭＳ 明朝" w:hAnsi="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0" w15:restartNumberingAfterBreak="0">
    <w:nsid w:val="3B852BDD"/>
    <w:multiLevelType w:val="hybridMultilevel"/>
    <w:tmpl w:val="D6AAC036"/>
    <w:lvl w:ilvl="0" w:tplc="1806DB8E">
      <w:start w:val="1"/>
      <w:numFmt w:val="decimal"/>
      <w:lvlText w:val="(%1)"/>
      <w:lvlJc w:val="left"/>
      <w:pPr>
        <w:ind w:left="994" w:hanging="360"/>
      </w:pPr>
      <w:rPr>
        <w:rFonts w:hint="default"/>
      </w:rPr>
    </w:lvl>
    <w:lvl w:ilvl="1" w:tplc="04090017" w:tentative="1">
      <w:start w:val="1"/>
      <w:numFmt w:val="aiueoFullWidth"/>
      <w:lvlText w:val="(%2)"/>
      <w:lvlJc w:val="left"/>
      <w:pPr>
        <w:ind w:left="1474" w:hanging="420"/>
      </w:pPr>
    </w:lvl>
    <w:lvl w:ilvl="2" w:tplc="04090011" w:tentative="1">
      <w:start w:val="1"/>
      <w:numFmt w:val="decimalEnclosedCircle"/>
      <w:lvlText w:val="%3"/>
      <w:lvlJc w:val="left"/>
      <w:pPr>
        <w:ind w:left="1894" w:hanging="420"/>
      </w:pPr>
    </w:lvl>
    <w:lvl w:ilvl="3" w:tplc="0409000F" w:tentative="1">
      <w:start w:val="1"/>
      <w:numFmt w:val="decimal"/>
      <w:lvlText w:val="%4."/>
      <w:lvlJc w:val="left"/>
      <w:pPr>
        <w:ind w:left="2314" w:hanging="420"/>
      </w:pPr>
    </w:lvl>
    <w:lvl w:ilvl="4" w:tplc="04090017" w:tentative="1">
      <w:start w:val="1"/>
      <w:numFmt w:val="aiueoFullWidth"/>
      <w:lvlText w:val="(%5)"/>
      <w:lvlJc w:val="left"/>
      <w:pPr>
        <w:ind w:left="2734" w:hanging="420"/>
      </w:pPr>
    </w:lvl>
    <w:lvl w:ilvl="5" w:tplc="04090011" w:tentative="1">
      <w:start w:val="1"/>
      <w:numFmt w:val="decimalEnclosedCircle"/>
      <w:lvlText w:val="%6"/>
      <w:lvlJc w:val="left"/>
      <w:pPr>
        <w:ind w:left="3154" w:hanging="420"/>
      </w:pPr>
    </w:lvl>
    <w:lvl w:ilvl="6" w:tplc="0409000F" w:tentative="1">
      <w:start w:val="1"/>
      <w:numFmt w:val="decimal"/>
      <w:lvlText w:val="%7."/>
      <w:lvlJc w:val="left"/>
      <w:pPr>
        <w:ind w:left="3574" w:hanging="420"/>
      </w:pPr>
    </w:lvl>
    <w:lvl w:ilvl="7" w:tplc="04090017" w:tentative="1">
      <w:start w:val="1"/>
      <w:numFmt w:val="aiueoFullWidth"/>
      <w:lvlText w:val="(%8)"/>
      <w:lvlJc w:val="left"/>
      <w:pPr>
        <w:ind w:left="3994" w:hanging="420"/>
      </w:pPr>
    </w:lvl>
    <w:lvl w:ilvl="8" w:tplc="04090011" w:tentative="1">
      <w:start w:val="1"/>
      <w:numFmt w:val="decimalEnclosedCircle"/>
      <w:lvlText w:val="%9"/>
      <w:lvlJc w:val="left"/>
      <w:pPr>
        <w:ind w:left="4414" w:hanging="420"/>
      </w:pPr>
    </w:lvl>
  </w:abstractNum>
  <w:abstractNum w:abstractNumId="61" w15:restartNumberingAfterBreak="0">
    <w:nsid w:val="3BA67CB3"/>
    <w:multiLevelType w:val="hybridMultilevel"/>
    <w:tmpl w:val="C3F2D680"/>
    <w:lvl w:ilvl="0" w:tplc="1806DB8E">
      <w:start w:val="1"/>
      <w:numFmt w:val="decimal"/>
      <w:lvlText w:val="(%1)"/>
      <w:lvlJc w:val="left"/>
      <w:pPr>
        <w:ind w:left="846" w:hanging="420"/>
      </w:pPr>
      <w:rPr>
        <w:rFonts w:hint="default"/>
      </w:rPr>
    </w:lvl>
    <w:lvl w:ilvl="1" w:tplc="04090011">
      <w:start w:val="1"/>
      <w:numFmt w:val="decimalEnclosedCircle"/>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2" w15:restartNumberingAfterBreak="0">
    <w:nsid w:val="3DAE771F"/>
    <w:multiLevelType w:val="hybridMultilevel"/>
    <w:tmpl w:val="4BEE3BE0"/>
    <w:lvl w:ilvl="0" w:tplc="403A4982">
      <w:start w:val="1"/>
      <w:numFmt w:val="decimal"/>
      <w:lvlText w:val="(%1)"/>
      <w:lvlJc w:val="left"/>
      <w:pPr>
        <w:ind w:left="840" w:hanging="420"/>
      </w:pPr>
      <w:rPr>
        <w:rFonts w:hint="eastAsia"/>
      </w:rPr>
    </w:lvl>
    <w:lvl w:ilvl="1" w:tplc="B4D03E2A">
      <w:start w:val="1"/>
      <w:numFmt w:val="bullet"/>
      <w:lvlText w:val="-"/>
      <w:lvlJc w:val="left"/>
      <w:pPr>
        <w:ind w:left="1260" w:hanging="420"/>
      </w:pPr>
      <w:rPr>
        <w:rFonts w:ascii="Times New Roman" w:eastAsia="ＭＳ 明朝" w:hAnsi="Times New Roman" w:cs="Times New Roman" w:hint="default"/>
        <w:b w:val="0"/>
        <w:i w:val="0"/>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3" w15:restartNumberingAfterBreak="0">
    <w:nsid w:val="3DD67C5A"/>
    <w:multiLevelType w:val="hybridMultilevel"/>
    <w:tmpl w:val="7A7E9E6C"/>
    <w:lvl w:ilvl="0" w:tplc="489CD55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3E92201C"/>
    <w:multiLevelType w:val="hybridMultilevel"/>
    <w:tmpl w:val="5832F59A"/>
    <w:lvl w:ilvl="0" w:tplc="B6707BD8">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65" w15:restartNumberingAfterBreak="0">
    <w:nsid w:val="3EDE0F27"/>
    <w:multiLevelType w:val="hybridMultilevel"/>
    <w:tmpl w:val="5014618E"/>
    <w:lvl w:ilvl="0" w:tplc="DB48EDBE">
      <w:start w:val="1"/>
      <w:numFmt w:val="lowerLetter"/>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6" w15:restartNumberingAfterBreak="0">
    <w:nsid w:val="3FF71512"/>
    <w:multiLevelType w:val="hybridMultilevel"/>
    <w:tmpl w:val="242AC93A"/>
    <w:lvl w:ilvl="0" w:tplc="FFFFFFFF">
      <w:start w:val="3"/>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412A32E3"/>
    <w:multiLevelType w:val="hybridMultilevel"/>
    <w:tmpl w:val="2982A942"/>
    <w:lvl w:ilvl="0" w:tplc="04090001">
      <w:start w:val="1"/>
      <w:numFmt w:val="bullet"/>
      <w:lvlText w:val=""/>
      <w:lvlJc w:val="left"/>
      <w:pPr>
        <w:ind w:left="720" w:hanging="360"/>
      </w:pPr>
      <w:rPr>
        <w:rFonts w:ascii="Symbol" w:hAnsi="Symbol" w:hint="default"/>
      </w:rPr>
    </w:lvl>
    <w:lvl w:ilvl="1" w:tplc="041298B6">
      <w:numFmt w:val="bullet"/>
      <w:lvlText w:val="・"/>
      <w:lvlJc w:val="left"/>
      <w:pPr>
        <w:ind w:left="1440" w:hanging="360"/>
      </w:pPr>
      <w:rPr>
        <w:rFonts w:ascii="ＭＳ 明朝" w:eastAsia="ＭＳ 明朝" w:hAnsi="ＭＳ 明朝"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43977F3"/>
    <w:multiLevelType w:val="multilevel"/>
    <w:tmpl w:val="C38A0506"/>
    <w:lvl w:ilvl="0">
      <w:start w:val="3"/>
      <w:numFmt w:val="upperLetter"/>
      <w:suff w:val="space"/>
      <w:lvlText w:val="%1"/>
      <w:lvlJc w:val="left"/>
      <w:pPr>
        <w:ind w:left="425" w:hanging="425"/>
      </w:pPr>
      <w:rPr>
        <w:rFonts w:hint="eastAsia"/>
      </w:rPr>
    </w:lvl>
    <w:lvl w:ilvl="1">
      <w:start w:val="1"/>
      <w:numFmt w:val="decimal"/>
      <w:pStyle w:val="C-1"/>
      <w:suff w:val="space"/>
      <w:lvlText w:val="%1-%2"/>
      <w:lvlJc w:val="left"/>
      <w:pPr>
        <w:ind w:left="992" w:hanging="992"/>
      </w:pPr>
      <w:rPr>
        <w:rFonts w:hint="eastAsia"/>
      </w:rPr>
    </w:lvl>
    <w:lvl w:ilvl="2">
      <w:start w:val="1"/>
      <w:numFmt w:val="decimal"/>
      <w:suff w:val="space"/>
      <w:lvlText w:val="%1-%2-%3"/>
      <w:lvlJc w:val="left"/>
      <w:pPr>
        <w:ind w:left="1418" w:hanging="567"/>
      </w:pPr>
      <w:rPr>
        <w:rFonts w:hint="eastAsia"/>
      </w:rPr>
    </w:lvl>
    <w:lvl w:ilvl="3">
      <w:start w:val="1"/>
      <w:numFmt w:val="decimal"/>
      <w:suff w:val="space"/>
      <w:lvlText w:val="%1-%2-%3-%4"/>
      <w:lvlJc w:val="left"/>
      <w:pPr>
        <w:ind w:left="1984" w:hanging="708"/>
      </w:pPr>
      <w:rPr>
        <w:rFonts w:hint="eastAsia"/>
      </w:rPr>
    </w:lvl>
    <w:lvl w:ilvl="4">
      <w:start w:val="1"/>
      <w:numFmt w:val="decimal"/>
      <w:suff w:val="space"/>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44E96BE4"/>
    <w:multiLevelType w:val="hybridMultilevel"/>
    <w:tmpl w:val="9A505E0E"/>
    <w:lvl w:ilvl="0" w:tplc="9E98D4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478D1DDC"/>
    <w:multiLevelType w:val="hybridMultilevel"/>
    <w:tmpl w:val="5336BB4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489962F9"/>
    <w:multiLevelType w:val="multilevel"/>
    <w:tmpl w:val="1AE2A89C"/>
    <w:styleLink w:val="10"/>
    <w:lvl w:ilvl="0">
      <w:start w:val="3"/>
      <w:numFmt w:val="bullet"/>
      <w:lvlText w:val="-"/>
      <w:lvlJc w:val="left"/>
      <w:pPr>
        <w:ind w:left="570" w:hanging="360"/>
      </w:pPr>
      <w:rPr>
        <w:rFonts w:ascii="ＭＳ 明朝" w:eastAsia="ＭＳ 明朝" w:hAnsi="ＭＳ 明朝" w:cs="Times New Roman" w:hint="eastAsia"/>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72" w15:restartNumberingAfterBreak="0">
    <w:nsid w:val="4A8341B0"/>
    <w:multiLevelType w:val="hybridMultilevel"/>
    <w:tmpl w:val="8C066E34"/>
    <w:lvl w:ilvl="0" w:tplc="0A722CD2">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4BBD670F"/>
    <w:multiLevelType w:val="hybridMultilevel"/>
    <w:tmpl w:val="CDB4FAEA"/>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4" w15:restartNumberingAfterBreak="0">
    <w:nsid w:val="4D7F3C05"/>
    <w:multiLevelType w:val="hybridMultilevel"/>
    <w:tmpl w:val="59406098"/>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5" w15:restartNumberingAfterBreak="0">
    <w:nsid w:val="51E87ADD"/>
    <w:multiLevelType w:val="hybridMultilevel"/>
    <w:tmpl w:val="F418E0A4"/>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6" w15:restartNumberingAfterBreak="0">
    <w:nsid w:val="52287F42"/>
    <w:multiLevelType w:val="hybridMultilevel"/>
    <w:tmpl w:val="A2AAC7D2"/>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7" w15:restartNumberingAfterBreak="0">
    <w:nsid w:val="5388509E"/>
    <w:multiLevelType w:val="hybridMultilevel"/>
    <w:tmpl w:val="29446C46"/>
    <w:lvl w:ilvl="0" w:tplc="FFFFFFFF">
      <w:start w:val="3"/>
      <w:numFmt w:val="bullet"/>
      <w:lvlText w:val="-"/>
      <w:lvlJc w:val="left"/>
      <w:pPr>
        <w:ind w:left="720" w:hanging="360"/>
      </w:pPr>
      <w:rPr>
        <w:rFonts w:ascii="ＭＳ 明朝" w:eastAsia="ＭＳ 明朝" w:hAnsi="ＭＳ 明朝"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4B9731D"/>
    <w:multiLevelType w:val="hybridMultilevel"/>
    <w:tmpl w:val="DDCC611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9" w15:restartNumberingAfterBreak="0">
    <w:nsid w:val="557A6C17"/>
    <w:multiLevelType w:val="hybridMultilevel"/>
    <w:tmpl w:val="3ED00182"/>
    <w:lvl w:ilvl="0" w:tplc="3AF8C3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56280C42"/>
    <w:multiLevelType w:val="hybridMultilevel"/>
    <w:tmpl w:val="9BC8F0F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1" w15:restartNumberingAfterBreak="0">
    <w:nsid w:val="566651D5"/>
    <w:multiLevelType w:val="hybridMultilevel"/>
    <w:tmpl w:val="D2F0C128"/>
    <w:lvl w:ilvl="0" w:tplc="1FB017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577277A2"/>
    <w:multiLevelType w:val="hybridMultilevel"/>
    <w:tmpl w:val="3898AFB0"/>
    <w:lvl w:ilvl="0" w:tplc="CD12DB00">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588E163B"/>
    <w:multiLevelType w:val="hybridMultilevel"/>
    <w:tmpl w:val="0C244286"/>
    <w:lvl w:ilvl="0" w:tplc="4C5E3712">
      <w:start w:val="3"/>
      <w:numFmt w:val="bullet"/>
      <w:lvlText w:val="-"/>
      <w:lvlJc w:val="left"/>
      <w:pPr>
        <w:ind w:left="630" w:hanging="420"/>
      </w:pPr>
      <w:rPr>
        <w:rFonts w:ascii="ＭＳ 明朝" w:eastAsia="ＭＳ 明朝" w:hAnsi="ＭＳ 明朝" w:cs="Times New Roman" w:hint="eastAsia"/>
      </w:rPr>
    </w:lvl>
    <w:lvl w:ilvl="1" w:tplc="2C9821FA" w:tentative="1">
      <w:start w:val="1"/>
      <w:numFmt w:val="bullet"/>
      <w:lvlText w:val=""/>
      <w:lvlJc w:val="left"/>
      <w:pPr>
        <w:ind w:left="1050" w:hanging="420"/>
      </w:pPr>
      <w:rPr>
        <w:rFonts w:ascii="Wingdings" w:hAnsi="Wingdings" w:hint="default"/>
      </w:rPr>
    </w:lvl>
    <w:lvl w:ilvl="2" w:tplc="D840AE24" w:tentative="1">
      <w:start w:val="1"/>
      <w:numFmt w:val="bullet"/>
      <w:lvlText w:val=""/>
      <w:lvlJc w:val="left"/>
      <w:pPr>
        <w:ind w:left="1470" w:hanging="420"/>
      </w:pPr>
      <w:rPr>
        <w:rFonts w:ascii="Wingdings" w:hAnsi="Wingdings" w:hint="default"/>
      </w:rPr>
    </w:lvl>
    <w:lvl w:ilvl="3" w:tplc="25D24A4A" w:tentative="1">
      <w:start w:val="1"/>
      <w:numFmt w:val="bullet"/>
      <w:lvlText w:val=""/>
      <w:lvlJc w:val="left"/>
      <w:pPr>
        <w:ind w:left="1890" w:hanging="420"/>
      </w:pPr>
      <w:rPr>
        <w:rFonts w:ascii="Wingdings" w:hAnsi="Wingdings" w:hint="default"/>
      </w:rPr>
    </w:lvl>
    <w:lvl w:ilvl="4" w:tplc="65CCCADE" w:tentative="1">
      <w:start w:val="1"/>
      <w:numFmt w:val="bullet"/>
      <w:lvlText w:val=""/>
      <w:lvlJc w:val="left"/>
      <w:pPr>
        <w:ind w:left="2310" w:hanging="420"/>
      </w:pPr>
      <w:rPr>
        <w:rFonts w:ascii="Wingdings" w:hAnsi="Wingdings" w:hint="default"/>
      </w:rPr>
    </w:lvl>
    <w:lvl w:ilvl="5" w:tplc="4B6E35B8" w:tentative="1">
      <w:start w:val="1"/>
      <w:numFmt w:val="bullet"/>
      <w:lvlText w:val=""/>
      <w:lvlJc w:val="left"/>
      <w:pPr>
        <w:ind w:left="2730" w:hanging="420"/>
      </w:pPr>
      <w:rPr>
        <w:rFonts w:ascii="Wingdings" w:hAnsi="Wingdings" w:hint="default"/>
      </w:rPr>
    </w:lvl>
    <w:lvl w:ilvl="6" w:tplc="4E6E39F4" w:tentative="1">
      <w:start w:val="1"/>
      <w:numFmt w:val="bullet"/>
      <w:lvlText w:val=""/>
      <w:lvlJc w:val="left"/>
      <w:pPr>
        <w:ind w:left="3150" w:hanging="420"/>
      </w:pPr>
      <w:rPr>
        <w:rFonts w:ascii="Wingdings" w:hAnsi="Wingdings" w:hint="default"/>
      </w:rPr>
    </w:lvl>
    <w:lvl w:ilvl="7" w:tplc="D526D0B8" w:tentative="1">
      <w:start w:val="1"/>
      <w:numFmt w:val="bullet"/>
      <w:lvlText w:val=""/>
      <w:lvlJc w:val="left"/>
      <w:pPr>
        <w:ind w:left="3570" w:hanging="420"/>
      </w:pPr>
      <w:rPr>
        <w:rFonts w:ascii="Wingdings" w:hAnsi="Wingdings" w:hint="default"/>
      </w:rPr>
    </w:lvl>
    <w:lvl w:ilvl="8" w:tplc="E084A9A8" w:tentative="1">
      <w:start w:val="1"/>
      <w:numFmt w:val="bullet"/>
      <w:lvlText w:val=""/>
      <w:lvlJc w:val="left"/>
      <w:pPr>
        <w:ind w:left="3990" w:hanging="420"/>
      </w:pPr>
      <w:rPr>
        <w:rFonts w:ascii="Wingdings" w:hAnsi="Wingdings" w:hint="default"/>
      </w:rPr>
    </w:lvl>
  </w:abstractNum>
  <w:abstractNum w:abstractNumId="84" w15:restartNumberingAfterBreak="0">
    <w:nsid w:val="58910393"/>
    <w:multiLevelType w:val="hybridMultilevel"/>
    <w:tmpl w:val="99167CAC"/>
    <w:lvl w:ilvl="0" w:tplc="7DC6B81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5B161991"/>
    <w:multiLevelType w:val="hybridMultilevel"/>
    <w:tmpl w:val="424E2508"/>
    <w:lvl w:ilvl="0" w:tplc="04090011">
      <w:start w:val="1"/>
      <w:numFmt w:val="lowerLetter"/>
      <w:pStyle w:val="a0"/>
      <w:lvlText w:val="(%1)"/>
      <w:lvlJc w:val="left"/>
      <w:pPr>
        <w:tabs>
          <w:tab w:val="num" w:pos="624"/>
        </w:tabs>
        <w:ind w:left="624" w:hanging="454"/>
      </w:pPr>
      <w:rPr>
        <w:rFonts w:hint="eastAsia"/>
      </w:rPr>
    </w:lvl>
    <w:lvl w:ilvl="1" w:tplc="04090017">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5C975242"/>
    <w:multiLevelType w:val="hybridMultilevel"/>
    <w:tmpl w:val="8A02EE78"/>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87" w15:restartNumberingAfterBreak="0">
    <w:nsid w:val="5CC06905"/>
    <w:multiLevelType w:val="hybridMultilevel"/>
    <w:tmpl w:val="3A86913E"/>
    <w:lvl w:ilvl="0" w:tplc="F68874D0">
      <w:numFmt w:val="bullet"/>
      <w:lvlText w:val="・"/>
      <w:lvlJc w:val="left"/>
      <w:pPr>
        <w:ind w:left="440" w:hanging="440"/>
      </w:pPr>
      <w:rPr>
        <w:rFonts w:ascii="ＭＳ 明朝" w:eastAsia="ＭＳ 明朝" w:hAnsi="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8" w15:restartNumberingAfterBreak="0">
    <w:nsid w:val="5D776536"/>
    <w:multiLevelType w:val="hybridMultilevel"/>
    <w:tmpl w:val="1262BCE4"/>
    <w:lvl w:ilvl="0" w:tplc="1806DB8E">
      <w:start w:val="1"/>
      <w:numFmt w:val="decimal"/>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9" w15:restartNumberingAfterBreak="0">
    <w:nsid w:val="5F0F1E1E"/>
    <w:multiLevelType w:val="hybridMultilevel"/>
    <w:tmpl w:val="E6304B82"/>
    <w:lvl w:ilvl="0" w:tplc="9266E6B8">
      <w:start w:val="10"/>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0" w15:restartNumberingAfterBreak="0">
    <w:nsid w:val="5F4F19FE"/>
    <w:multiLevelType w:val="hybridMultilevel"/>
    <w:tmpl w:val="F8127B24"/>
    <w:lvl w:ilvl="0" w:tplc="9AFAF492">
      <w:start w:val="3"/>
      <w:numFmt w:val="bullet"/>
      <w:lvlText w:val="-"/>
      <w:lvlJc w:val="left"/>
      <w:pPr>
        <w:ind w:left="1260" w:hanging="42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1" w15:restartNumberingAfterBreak="0">
    <w:nsid w:val="5F61473F"/>
    <w:multiLevelType w:val="hybridMultilevel"/>
    <w:tmpl w:val="5C582C52"/>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2" w15:restartNumberingAfterBreak="0">
    <w:nsid w:val="611E02FE"/>
    <w:multiLevelType w:val="hybridMultilevel"/>
    <w:tmpl w:val="F418E0A4"/>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93" w15:restartNumberingAfterBreak="0">
    <w:nsid w:val="624542A9"/>
    <w:multiLevelType w:val="multilevel"/>
    <w:tmpl w:val="04090029"/>
    <w:lvl w:ilvl="0">
      <w:start w:val="1"/>
      <w:numFmt w:val="decimal"/>
      <w:lvlText w:val="%1."/>
      <w:lvlJc w:val="left"/>
      <w:pPr>
        <w:ind w:left="425" w:hanging="425"/>
      </w:pPr>
    </w:lvl>
    <w:lvl w:ilvl="1">
      <w:start w:val="1"/>
      <w:numFmt w:val="lowerLetter"/>
      <w:lvlText w:val="%2."/>
      <w:lvlJc w:val="left"/>
      <w:pPr>
        <w:ind w:left="851" w:hanging="426"/>
      </w:pPr>
    </w:lvl>
    <w:lvl w:ilvl="2">
      <w:start w:val="1"/>
      <w:numFmt w:val="lowerRoman"/>
      <w:lvlText w:val="%3."/>
      <w:lvlJc w:val="left"/>
      <w:pPr>
        <w:ind w:left="1276" w:hanging="425"/>
      </w:pPr>
    </w:lvl>
    <w:lvl w:ilvl="3">
      <w:start w:val="1"/>
      <w:numFmt w:val="decimal"/>
      <w:lvlText w:val="%4)"/>
      <w:lvlJc w:val="left"/>
      <w:pPr>
        <w:ind w:left="1701" w:hanging="425"/>
      </w:pPr>
    </w:lvl>
    <w:lvl w:ilvl="4">
      <w:start w:val="1"/>
      <w:numFmt w:val="lowerLetter"/>
      <w:lvlText w:val="(%5)"/>
      <w:lvlJc w:val="left"/>
      <w:pPr>
        <w:ind w:left="2126" w:hanging="425"/>
      </w:pPr>
    </w:lvl>
    <w:lvl w:ilvl="5">
      <w:start w:val="1"/>
      <w:numFmt w:val="lowerRoman"/>
      <w:lvlText w:val="(%6)"/>
      <w:lvlJc w:val="left"/>
      <w:pPr>
        <w:ind w:left="2551" w:hanging="425"/>
      </w:pPr>
    </w:lvl>
    <w:lvl w:ilvl="6">
      <w:start w:val="1"/>
      <w:numFmt w:val="decimal"/>
      <w:lvlText w:val="(%7)"/>
      <w:lvlJc w:val="left"/>
      <w:pPr>
        <w:ind w:left="2976" w:hanging="425"/>
      </w:pPr>
    </w:lvl>
    <w:lvl w:ilvl="7">
      <w:start w:val="1"/>
      <w:numFmt w:val="lowerLetter"/>
      <w:lvlText w:val="(%8)"/>
      <w:lvlJc w:val="left"/>
      <w:pPr>
        <w:ind w:left="3402" w:hanging="426"/>
      </w:pPr>
    </w:lvl>
    <w:lvl w:ilvl="8">
      <w:start w:val="1"/>
      <w:numFmt w:val="lowerRoman"/>
      <w:lvlText w:val="(%9)"/>
      <w:lvlJc w:val="left"/>
      <w:pPr>
        <w:ind w:left="3827" w:hanging="425"/>
      </w:pPr>
    </w:lvl>
  </w:abstractNum>
  <w:abstractNum w:abstractNumId="94" w15:restartNumberingAfterBreak="0">
    <w:nsid w:val="62732F2C"/>
    <w:multiLevelType w:val="multilevel"/>
    <w:tmpl w:val="A9605AC2"/>
    <w:lvl w:ilvl="0">
      <w:start w:val="1"/>
      <w:numFmt w:val="decimal"/>
      <w:lvlText w:val="%1."/>
      <w:lvlJc w:val="left"/>
      <w:pPr>
        <w:ind w:left="425" w:hanging="425"/>
      </w:pPr>
    </w:lvl>
    <w:lvl w:ilvl="1">
      <w:start w:val="1"/>
      <w:numFmt w:val="lowerLetter"/>
      <w:lvlText w:val="(%2)"/>
      <w:lvlJc w:val="left"/>
      <w:pPr>
        <w:ind w:left="865" w:hanging="440"/>
      </w:pPr>
      <w:rPr>
        <w:rFonts w:hint="default"/>
      </w:rPr>
    </w:lvl>
    <w:lvl w:ilvl="2">
      <w:start w:val="1"/>
      <w:numFmt w:val="lowerRoman"/>
      <w:lvlText w:val="%3."/>
      <w:lvlJc w:val="left"/>
      <w:pPr>
        <w:ind w:left="1276" w:hanging="425"/>
      </w:pPr>
    </w:lvl>
    <w:lvl w:ilvl="3">
      <w:start w:val="1"/>
      <w:numFmt w:val="decimal"/>
      <w:lvlText w:val="%4)"/>
      <w:lvlJc w:val="left"/>
      <w:pPr>
        <w:ind w:left="1701" w:hanging="425"/>
      </w:pPr>
    </w:lvl>
    <w:lvl w:ilvl="4">
      <w:start w:val="1"/>
      <w:numFmt w:val="lowerLetter"/>
      <w:lvlText w:val="(%5)"/>
      <w:lvlJc w:val="left"/>
      <w:pPr>
        <w:ind w:left="2126" w:hanging="425"/>
      </w:pPr>
    </w:lvl>
    <w:lvl w:ilvl="5">
      <w:start w:val="1"/>
      <w:numFmt w:val="lowerRoman"/>
      <w:lvlText w:val="(%6)"/>
      <w:lvlJc w:val="left"/>
      <w:pPr>
        <w:ind w:left="2551" w:hanging="425"/>
      </w:pPr>
    </w:lvl>
    <w:lvl w:ilvl="6">
      <w:start w:val="1"/>
      <w:numFmt w:val="decimal"/>
      <w:lvlText w:val="(%7)"/>
      <w:lvlJc w:val="left"/>
      <w:pPr>
        <w:ind w:left="2976" w:hanging="425"/>
      </w:pPr>
    </w:lvl>
    <w:lvl w:ilvl="7">
      <w:start w:val="1"/>
      <w:numFmt w:val="lowerLetter"/>
      <w:lvlText w:val="(%8)"/>
      <w:lvlJc w:val="left"/>
      <w:pPr>
        <w:ind w:left="3402" w:hanging="426"/>
      </w:pPr>
    </w:lvl>
    <w:lvl w:ilvl="8">
      <w:start w:val="1"/>
      <w:numFmt w:val="lowerRoman"/>
      <w:lvlText w:val="(%9)"/>
      <w:lvlJc w:val="left"/>
      <w:pPr>
        <w:ind w:left="3827" w:hanging="425"/>
      </w:pPr>
    </w:lvl>
  </w:abstractNum>
  <w:abstractNum w:abstractNumId="95" w15:restartNumberingAfterBreak="0">
    <w:nsid w:val="62E94589"/>
    <w:multiLevelType w:val="hybridMultilevel"/>
    <w:tmpl w:val="4BEE3BE0"/>
    <w:lvl w:ilvl="0" w:tplc="403A4982">
      <w:start w:val="1"/>
      <w:numFmt w:val="decimal"/>
      <w:lvlText w:val="(%1)"/>
      <w:lvlJc w:val="left"/>
      <w:pPr>
        <w:ind w:left="840" w:hanging="420"/>
      </w:pPr>
      <w:rPr>
        <w:rFonts w:hint="eastAsia"/>
      </w:rPr>
    </w:lvl>
    <w:lvl w:ilvl="1" w:tplc="B4D03E2A">
      <w:start w:val="1"/>
      <w:numFmt w:val="bullet"/>
      <w:lvlText w:val="-"/>
      <w:lvlJc w:val="left"/>
      <w:pPr>
        <w:ind w:left="1260" w:hanging="420"/>
      </w:pPr>
      <w:rPr>
        <w:rFonts w:ascii="Times New Roman" w:eastAsia="ＭＳ 明朝" w:hAnsi="Times New Roman" w:cs="Times New Roman" w:hint="default"/>
        <w:b w:val="0"/>
        <w:i w:val="0"/>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635B65DE"/>
    <w:multiLevelType w:val="hybridMultilevel"/>
    <w:tmpl w:val="61E045F4"/>
    <w:lvl w:ilvl="0" w:tplc="D00CF9EE">
      <w:numFmt w:val="bullet"/>
      <w:lvlText w:val="#"/>
      <w:lvlJc w:val="left"/>
      <w:pPr>
        <w:ind w:left="630" w:hanging="420"/>
      </w:pPr>
      <w:rPr>
        <w:rFonts w:ascii="Arial" w:hAnsi="Arial" w:hint="default"/>
        <w:sz w:val="16"/>
      </w:rPr>
    </w:lvl>
    <w:lvl w:ilvl="1" w:tplc="04090017" w:tentative="1">
      <w:start w:val="1"/>
      <w:numFmt w:val="bullet"/>
      <w:lvlText w:val=""/>
      <w:lvlJc w:val="left"/>
      <w:pPr>
        <w:ind w:left="1050" w:hanging="420"/>
      </w:pPr>
      <w:rPr>
        <w:rFonts w:ascii="Wingdings" w:hAnsi="Wingdings" w:hint="default"/>
      </w:rPr>
    </w:lvl>
    <w:lvl w:ilvl="2" w:tplc="04090011" w:tentative="1">
      <w:start w:val="1"/>
      <w:numFmt w:val="bullet"/>
      <w:lvlText w:val=""/>
      <w:lvlJc w:val="left"/>
      <w:pPr>
        <w:ind w:left="1470" w:hanging="420"/>
      </w:pPr>
      <w:rPr>
        <w:rFonts w:ascii="Wingdings" w:hAnsi="Wingdings" w:hint="default"/>
      </w:rPr>
    </w:lvl>
    <w:lvl w:ilvl="3" w:tplc="0409000F" w:tentative="1">
      <w:start w:val="1"/>
      <w:numFmt w:val="bullet"/>
      <w:lvlText w:val=""/>
      <w:lvlJc w:val="left"/>
      <w:pPr>
        <w:ind w:left="1890" w:hanging="420"/>
      </w:pPr>
      <w:rPr>
        <w:rFonts w:ascii="Wingdings" w:hAnsi="Wingdings" w:hint="default"/>
      </w:rPr>
    </w:lvl>
    <w:lvl w:ilvl="4" w:tplc="04090017" w:tentative="1">
      <w:start w:val="1"/>
      <w:numFmt w:val="bullet"/>
      <w:lvlText w:val=""/>
      <w:lvlJc w:val="left"/>
      <w:pPr>
        <w:ind w:left="2310" w:hanging="420"/>
      </w:pPr>
      <w:rPr>
        <w:rFonts w:ascii="Wingdings" w:hAnsi="Wingdings" w:hint="default"/>
      </w:rPr>
    </w:lvl>
    <w:lvl w:ilvl="5" w:tplc="04090011" w:tentative="1">
      <w:start w:val="1"/>
      <w:numFmt w:val="bullet"/>
      <w:lvlText w:val=""/>
      <w:lvlJc w:val="left"/>
      <w:pPr>
        <w:ind w:left="2730" w:hanging="420"/>
      </w:pPr>
      <w:rPr>
        <w:rFonts w:ascii="Wingdings" w:hAnsi="Wingdings" w:hint="default"/>
      </w:rPr>
    </w:lvl>
    <w:lvl w:ilvl="6" w:tplc="0409000F" w:tentative="1">
      <w:start w:val="1"/>
      <w:numFmt w:val="bullet"/>
      <w:lvlText w:val=""/>
      <w:lvlJc w:val="left"/>
      <w:pPr>
        <w:ind w:left="3150" w:hanging="420"/>
      </w:pPr>
      <w:rPr>
        <w:rFonts w:ascii="Wingdings" w:hAnsi="Wingdings" w:hint="default"/>
      </w:rPr>
    </w:lvl>
    <w:lvl w:ilvl="7" w:tplc="04090017" w:tentative="1">
      <w:start w:val="1"/>
      <w:numFmt w:val="bullet"/>
      <w:lvlText w:val=""/>
      <w:lvlJc w:val="left"/>
      <w:pPr>
        <w:ind w:left="3570" w:hanging="420"/>
      </w:pPr>
      <w:rPr>
        <w:rFonts w:ascii="Wingdings" w:hAnsi="Wingdings" w:hint="default"/>
      </w:rPr>
    </w:lvl>
    <w:lvl w:ilvl="8" w:tplc="04090011" w:tentative="1">
      <w:start w:val="1"/>
      <w:numFmt w:val="bullet"/>
      <w:lvlText w:val=""/>
      <w:lvlJc w:val="left"/>
      <w:pPr>
        <w:ind w:left="3990" w:hanging="420"/>
      </w:pPr>
      <w:rPr>
        <w:rFonts w:ascii="Wingdings" w:hAnsi="Wingdings" w:hint="default"/>
      </w:rPr>
    </w:lvl>
  </w:abstractNum>
  <w:abstractNum w:abstractNumId="97" w15:restartNumberingAfterBreak="0">
    <w:nsid w:val="63C125D1"/>
    <w:multiLevelType w:val="hybridMultilevel"/>
    <w:tmpl w:val="1C2AF01A"/>
    <w:lvl w:ilvl="0" w:tplc="403A4982">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8" w15:restartNumberingAfterBreak="0">
    <w:nsid w:val="64A30E2C"/>
    <w:multiLevelType w:val="hybridMultilevel"/>
    <w:tmpl w:val="951617F2"/>
    <w:lvl w:ilvl="0" w:tplc="FFFFFFFF">
      <w:start w:val="3"/>
      <w:numFmt w:val="bullet"/>
      <w:lvlText w:val="-"/>
      <w:lvlJc w:val="left"/>
      <w:pPr>
        <w:ind w:left="840" w:hanging="420"/>
      </w:pPr>
      <w:rPr>
        <w:rFonts w:ascii="ＭＳ 明朝" w:eastAsia="ＭＳ 明朝" w:hAnsi="ＭＳ 明朝" w:cs="Times New Roman"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99" w15:restartNumberingAfterBreak="0">
    <w:nsid w:val="65EB2FAC"/>
    <w:multiLevelType w:val="multilevel"/>
    <w:tmpl w:val="CDAA9E00"/>
    <w:lvl w:ilvl="0">
      <w:start w:val="1"/>
      <w:numFmt w:val="decimal"/>
      <w:lvlText w:val="%1."/>
      <w:lvlJc w:val="left"/>
      <w:pPr>
        <w:ind w:left="425" w:hanging="425"/>
      </w:pPr>
    </w:lvl>
    <w:lvl w:ilvl="1">
      <w:start w:val="1"/>
      <w:numFmt w:val="lowerLetter"/>
      <w:lvlText w:val="(%2)"/>
      <w:lvlJc w:val="left"/>
      <w:pPr>
        <w:ind w:left="865" w:hanging="440"/>
      </w:pPr>
      <w:rPr>
        <w:rFonts w:hint="default"/>
      </w:rPr>
    </w:lvl>
    <w:lvl w:ilvl="2">
      <w:start w:val="1"/>
      <w:numFmt w:val="lowerRoman"/>
      <w:lvlText w:val="%3."/>
      <w:lvlJc w:val="left"/>
      <w:pPr>
        <w:ind w:left="1276" w:hanging="425"/>
      </w:pPr>
    </w:lvl>
    <w:lvl w:ilvl="3">
      <w:start w:val="1"/>
      <w:numFmt w:val="decimal"/>
      <w:lvlText w:val="%4)"/>
      <w:lvlJc w:val="left"/>
      <w:pPr>
        <w:ind w:left="1701" w:hanging="425"/>
      </w:pPr>
    </w:lvl>
    <w:lvl w:ilvl="4">
      <w:start w:val="1"/>
      <w:numFmt w:val="lowerLetter"/>
      <w:lvlText w:val="(%5)"/>
      <w:lvlJc w:val="left"/>
      <w:pPr>
        <w:ind w:left="2126" w:hanging="425"/>
      </w:pPr>
    </w:lvl>
    <w:lvl w:ilvl="5">
      <w:start w:val="1"/>
      <w:numFmt w:val="lowerRoman"/>
      <w:lvlText w:val="(%6)"/>
      <w:lvlJc w:val="left"/>
      <w:pPr>
        <w:ind w:left="2551" w:hanging="425"/>
      </w:pPr>
    </w:lvl>
    <w:lvl w:ilvl="6">
      <w:start w:val="1"/>
      <w:numFmt w:val="decimal"/>
      <w:lvlText w:val="(%7)"/>
      <w:lvlJc w:val="left"/>
      <w:pPr>
        <w:ind w:left="2976" w:hanging="425"/>
      </w:pPr>
    </w:lvl>
    <w:lvl w:ilvl="7">
      <w:start w:val="1"/>
      <w:numFmt w:val="lowerLetter"/>
      <w:lvlText w:val="(%8)"/>
      <w:lvlJc w:val="left"/>
      <w:pPr>
        <w:ind w:left="3402" w:hanging="426"/>
      </w:pPr>
    </w:lvl>
    <w:lvl w:ilvl="8">
      <w:start w:val="1"/>
      <w:numFmt w:val="lowerRoman"/>
      <w:lvlText w:val="(%9)"/>
      <w:lvlJc w:val="left"/>
      <w:pPr>
        <w:ind w:left="3827" w:hanging="425"/>
      </w:pPr>
    </w:lvl>
  </w:abstractNum>
  <w:abstractNum w:abstractNumId="100" w15:restartNumberingAfterBreak="0">
    <w:nsid w:val="673E7B57"/>
    <w:multiLevelType w:val="hybridMultilevel"/>
    <w:tmpl w:val="F5FEB27A"/>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1" w15:restartNumberingAfterBreak="0">
    <w:nsid w:val="67625B71"/>
    <w:multiLevelType w:val="hybridMultilevel"/>
    <w:tmpl w:val="B674184E"/>
    <w:lvl w:ilvl="0" w:tplc="32E85E86">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6A436553"/>
    <w:multiLevelType w:val="hybridMultilevel"/>
    <w:tmpl w:val="5C582C52"/>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3" w15:restartNumberingAfterBreak="0">
    <w:nsid w:val="6B61263E"/>
    <w:multiLevelType w:val="hybridMultilevel"/>
    <w:tmpl w:val="75383FC0"/>
    <w:lvl w:ilvl="0" w:tplc="827663E2">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4" w15:restartNumberingAfterBreak="0">
    <w:nsid w:val="6CBC430D"/>
    <w:multiLevelType w:val="hybridMultilevel"/>
    <w:tmpl w:val="0C1284F6"/>
    <w:lvl w:ilvl="0" w:tplc="6C0C801C">
      <w:start w:val="1"/>
      <w:numFmt w:val="decimal"/>
      <w:lvlText w:val="(%1)"/>
      <w:lvlJc w:val="left"/>
      <w:pPr>
        <w:ind w:left="420" w:hanging="420"/>
      </w:pPr>
      <w:rPr>
        <w:rFonts w:hint="eastAsia"/>
        <w:lang w:val="en-G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6F3228B9"/>
    <w:multiLevelType w:val="hybridMultilevel"/>
    <w:tmpl w:val="CDB4FAEA"/>
    <w:lvl w:ilvl="0" w:tplc="B6707BD8">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6" w15:restartNumberingAfterBreak="0">
    <w:nsid w:val="6FCA62E6"/>
    <w:multiLevelType w:val="hybridMultilevel"/>
    <w:tmpl w:val="A9F82260"/>
    <w:lvl w:ilvl="0" w:tplc="BBC0612E">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7" w15:restartNumberingAfterBreak="0">
    <w:nsid w:val="72806986"/>
    <w:multiLevelType w:val="hybridMultilevel"/>
    <w:tmpl w:val="9D427F58"/>
    <w:lvl w:ilvl="0" w:tplc="B01252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7282433A"/>
    <w:multiLevelType w:val="singleLevel"/>
    <w:tmpl w:val="D00CF9EE"/>
    <w:lvl w:ilvl="0">
      <w:numFmt w:val="bullet"/>
      <w:lvlText w:val="#"/>
      <w:lvlJc w:val="left"/>
      <w:pPr>
        <w:ind w:left="360" w:hanging="360"/>
      </w:pPr>
      <w:rPr>
        <w:rFonts w:ascii="Arial" w:hAnsi="Arial" w:hint="default"/>
        <w:sz w:val="16"/>
      </w:rPr>
    </w:lvl>
  </w:abstractNum>
  <w:abstractNum w:abstractNumId="109" w15:restartNumberingAfterBreak="0">
    <w:nsid w:val="739B4A9A"/>
    <w:multiLevelType w:val="hybridMultilevel"/>
    <w:tmpl w:val="6B309D88"/>
    <w:lvl w:ilvl="0" w:tplc="B01252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0" w15:restartNumberingAfterBreak="0">
    <w:nsid w:val="74CF714B"/>
    <w:multiLevelType w:val="hybridMultilevel"/>
    <w:tmpl w:val="91FE5388"/>
    <w:lvl w:ilvl="0" w:tplc="B6707BD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75120ACB"/>
    <w:multiLevelType w:val="hybridMultilevel"/>
    <w:tmpl w:val="A2AAC7D2"/>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2" w15:restartNumberingAfterBreak="0">
    <w:nsid w:val="76EE5CF9"/>
    <w:multiLevelType w:val="hybridMultilevel"/>
    <w:tmpl w:val="EFDEC462"/>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3" w15:restartNumberingAfterBreak="0">
    <w:nsid w:val="7707143F"/>
    <w:multiLevelType w:val="hybridMultilevel"/>
    <w:tmpl w:val="4190A79C"/>
    <w:lvl w:ilvl="0" w:tplc="B66AB8E8">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4" w15:restartNumberingAfterBreak="0">
    <w:nsid w:val="79C709A8"/>
    <w:multiLevelType w:val="hybridMultilevel"/>
    <w:tmpl w:val="288042CE"/>
    <w:lvl w:ilvl="0" w:tplc="0409000B">
      <w:start w:val="1"/>
      <w:numFmt w:val="bullet"/>
      <w:lvlText w:val=""/>
      <w:lvlJc w:val="left"/>
      <w:pPr>
        <w:ind w:left="1410" w:hanging="360"/>
      </w:pPr>
      <w:rPr>
        <w:rFonts w:ascii="Wingdings" w:hAnsi="Wingdings" w:hint="default"/>
      </w:rPr>
    </w:lvl>
    <w:lvl w:ilvl="1" w:tplc="FFFFFFFF">
      <w:start w:val="3"/>
      <w:numFmt w:val="bullet"/>
      <w:lvlText w:val="-"/>
      <w:lvlJc w:val="left"/>
      <w:pPr>
        <w:ind w:left="1890" w:hanging="420"/>
      </w:pPr>
      <w:rPr>
        <w:rFonts w:ascii="ＭＳ 明朝" w:eastAsia="ＭＳ 明朝" w:hAnsi="ＭＳ 明朝" w:cs="Times New Roman" w:hint="eastAsia"/>
      </w:rPr>
    </w:lvl>
    <w:lvl w:ilvl="2" w:tplc="0409000D">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15" w15:restartNumberingAfterBreak="0">
    <w:nsid w:val="7B0B27B6"/>
    <w:multiLevelType w:val="singleLevel"/>
    <w:tmpl w:val="04090001"/>
    <w:lvl w:ilvl="0">
      <w:start w:val="1"/>
      <w:numFmt w:val="bullet"/>
      <w:lvlText w:val=""/>
      <w:lvlJc w:val="left"/>
      <w:pPr>
        <w:ind w:left="360" w:hanging="360"/>
      </w:pPr>
      <w:rPr>
        <w:rFonts w:ascii="Symbol" w:hAnsi="Symbol" w:hint="default"/>
      </w:rPr>
    </w:lvl>
  </w:abstractNum>
  <w:abstractNum w:abstractNumId="116" w15:restartNumberingAfterBreak="0">
    <w:nsid w:val="7C06375B"/>
    <w:multiLevelType w:val="hybridMultilevel"/>
    <w:tmpl w:val="F418E0A4"/>
    <w:lvl w:ilvl="0" w:tplc="FFFFFFFF">
      <w:start w:val="1"/>
      <w:numFmt w:val="decimal"/>
      <w:lvlText w:val="(%1)"/>
      <w:lvlJc w:val="left"/>
      <w:pPr>
        <w:ind w:left="840" w:hanging="420"/>
      </w:pPr>
      <w:rPr>
        <w:rFonts w:hint="eastAsia"/>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17" w15:restartNumberingAfterBreak="0">
    <w:nsid w:val="7C517020"/>
    <w:multiLevelType w:val="hybridMultilevel"/>
    <w:tmpl w:val="A36A8478"/>
    <w:lvl w:ilvl="0" w:tplc="0409000F">
      <w:start w:val="1"/>
      <w:numFmt w:val="decimal"/>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8" w15:restartNumberingAfterBreak="0">
    <w:nsid w:val="7FD028A1"/>
    <w:multiLevelType w:val="hybridMultilevel"/>
    <w:tmpl w:val="F418E0A4"/>
    <w:lvl w:ilvl="0" w:tplc="B6707BD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95723562">
    <w:abstractNumId w:val="51"/>
  </w:num>
  <w:num w:numId="2" w16cid:durableId="1790390782">
    <w:abstractNumId w:val="0"/>
  </w:num>
  <w:num w:numId="3" w16cid:durableId="320158263">
    <w:abstractNumId w:val="37"/>
  </w:num>
  <w:num w:numId="4" w16cid:durableId="359402691">
    <w:abstractNumId w:val="108"/>
  </w:num>
  <w:num w:numId="5" w16cid:durableId="877818976">
    <w:abstractNumId w:val="71"/>
  </w:num>
  <w:num w:numId="6" w16cid:durableId="1284270692">
    <w:abstractNumId w:val="110"/>
  </w:num>
  <w:num w:numId="7" w16cid:durableId="1890535755">
    <w:abstractNumId w:val="85"/>
  </w:num>
  <w:num w:numId="8" w16cid:durableId="223682968">
    <w:abstractNumId w:val="43"/>
  </w:num>
  <w:num w:numId="9" w16cid:durableId="1855880535">
    <w:abstractNumId w:val="43"/>
    <w:lvlOverride w:ilvl="0">
      <w:lvl w:ilvl="0">
        <w:start w:val="1"/>
        <w:numFmt w:val="upperLetter"/>
        <w:suff w:val="space"/>
        <w:lvlText w:val="%1 "/>
        <w:lvlJc w:val="left"/>
        <w:pPr>
          <w:ind w:left="0" w:firstLine="0"/>
        </w:pPr>
        <w:rPr>
          <w:rFonts w:hint="eastAsia"/>
        </w:rPr>
      </w:lvl>
    </w:lvlOverride>
    <w:lvlOverride w:ilvl="1">
      <w:lvl w:ilvl="1">
        <w:start w:val="1"/>
        <w:numFmt w:val="decimal"/>
        <w:pStyle w:val="A-1"/>
        <w:suff w:val="space"/>
        <w:lvlText w:val="%1-%2 "/>
        <w:lvlJc w:val="left"/>
        <w:pPr>
          <w:ind w:left="284" w:firstLine="0"/>
        </w:pPr>
        <w:rPr>
          <w:rFonts w:hint="eastAsia"/>
        </w:rPr>
      </w:lvl>
    </w:lvlOverride>
    <w:lvlOverride w:ilvl="2">
      <w:lvl w:ilvl="2">
        <w:start w:val="1"/>
        <w:numFmt w:val="decimal"/>
        <w:pStyle w:val="A-1-1"/>
        <w:suff w:val="space"/>
        <w:lvlText w:val="%1-%2-%3 "/>
        <w:lvlJc w:val="left"/>
        <w:pPr>
          <w:ind w:left="0" w:firstLine="0"/>
        </w:pPr>
        <w:rPr>
          <w:rFonts w:hint="eastAsia"/>
        </w:rPr>
      </w:lvl>
    </w:lvlOverride>
    <w:lvlOverride w:ilvl="3">
      <w:lvl w:ilvl="3">
        <w:start w:val="1"/>
        <w:numFmt w:val="decimal"/>
        <w:pStyle w:val="A-1-1-1"/>
        <w:suff w:val="space"/>
        <w:lvlText w:val="%1-%2-%3-%4"/>
        <w:lvlJc w:val="left"/>
        <w:pPr>
          <w:ind w:left="0" w:firstLine="0"/>
        </w:pPr>
        <w:rPr>
          <w:rFonts w:hint="eastAsia"/>
        </w:rPr>
      </w:lvl>
    </w:lvlOverride>
    <w:lvlOverride w:ilvl="4">
      <w:lvl w:ilvl="4">
        <w:start w:val="1"/>
        <w:numFmt w:val="decimal"/>
        <w:pStyle w:val="A-1-1-1-1"/>
        <w:suff w:val="space"/>
        <w:lvlText w:val="%1-%2-%3-%4-%5"/>
        <w:lvlJc w:val="left"/>
        <w:pPr>
          <w:ind w:left="0" w:firstLine="0"/>
        </w:pPr>
        <w:rPr>
          <w:rFonts w:hint="eastAsia"/>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0" w16cid:durableId="1497842537">
    <w:abstractNumId w:val="45"/>
  </w:num>
  <w:num w:numId="11" w16cid:durableId="332875915">
    <w:abstractNumId w:val="68"/>
  </w:num>
  <w:num w:numId="12" w16cid:durableId="881676012">
    <w:abstractNumId w:val="83"/>
  </w:num>
  <w:num w:numId="13" w16cid:durableId="707073986">
    <w:abstractNumId w:val="2"/>
  </w:num>
  <w:num w:numId="14" w16cid:durableId="1048991271">
    <w:abstractNumId w:val="66"/>
  </w:num>
  <w:num w:numId="15" w16cid:durableId="1243762348">
    <w:abstractNumId w:val="7"/>
  </w:num>
  <w:num w:numId="16" w16cid:durableId="368989143">
    <w:abstractNumId w:val="115"/>
  </w:num>
  <w:num w:numId="17" w16cid:durableId="1754357981">
    <w:abstractNumId w:val="78"/>
  </w:num>
  <w:num w:numId="18" w16cid:durableId="252738972">
    <w:abstractNumId w:val="41"/>
  </w:num>
  <w:num w:numId="19" w16cid:durableId="1364016391">
    <w:abstractNumId w:val="32"/>
  </w:num>
  <w:num w:numId="20" w16cid:durableId="1775711313">
    <w:abstractNumId w:val="36"/>
  </w:num>
  <w:num w:numId="21" w16cid:durableId="246960447">
    <w:abstractNumId w:val="91"/>
  </w:num>
  <w:num w:numId="22" w16cid:durableId="470051315">
    <w:abstractNumId w:val="52"/>
  </w:num>
  <w:num w:numId="23" w16cid:durableId="1321696427">
    <w:abstractNumId w:val="47"/>
  </w:num>
  <w:num w:numId="24" w16cid:durableId="532032979">
    <w:abstractNumId w:val="109"/>
  </w:num>
  <w:num w:numId="25" w16cid:durableId="883563810">
    <w:abstractNumId w:val="76"/>
  </w:num>
  <w:num w:numId="26" w16cid:durableId="1437755547">
    <w:abstractNumId w:val="63"/>
  </w:num>
  <w:num w:numId="27" w16cid:durableId="593787598">
    <w:abstractNumId w:val="5"/>
  </w:num>
  <w:num w:numId="28" w16cid:durableId="1438479272">
    <w:abstractNumId w:val="72"/>
  </w:num>
  <w:num w:numId="29" w16cid:durableId="1557934459">
    <w:abstractNumId w:val="60"/>
  </w:num>
  <w:num w:numId="30" w16cid:durableId="1666979621">
    <w:abstractNumId w:val="96"/>
  </w:num>
  <w:num w:numId="31" w16cid:durableId="1963151670">
    <w:abstractNumId w:val="3"/>
  </w:num>
  <w:num w:numId="32" w16cid:durableId="258609465">
    <w:abstractNumId w:val="16"/>
  </w:num>
  <w:num w:numId="33" w16cid:durableId="1089231984">
    <w:abstractNumId w:val="23"/>
  </w:num>
  <w:num w:numId="34" w16cid:durableId="1633975159">
    <w:abstractNumId w:val="69"/>
  </w:num>
  <w:num w:numId="35" w16cid:durableId="1973173204">
    <w:abstractNumId w:val="100"/>
  </w:num>
  <w:num w:numId="36" w16cid:durableId="1241257158">
    <w:abstractNumId w:val="114"/>
  </w:num>
  <w:num w:numId="37" w16cid:durableId="1079595084">
    <w:abstractNumId w:val="53"/>
  </w:num>
  <w:num w:numId="38" w16cid:durableId="2070684624">
    <w:abstractNumId w:val="44"/>
  </w:num>
  <w:num w:numId="39" w16cid:durableId="1701514019">
    <w:abstractNumId w:val="39"/>
  </w:num>
  <w:num w:numId="40" w16cid:durableId="409088013">
    <w:abstractNumId w:val="88"/>
  </w:num>
  <w:num w:numId="41" w16cid:durableId="1791123855">
    <w:abstractNumId w:val="61"/>
  </w:num>
  <w:num w:numId="42" w16cid:durableId="274944235">
    <w:abstractNumId w:val="80"/>
  </w:num>
  <w:num w:numId="43" w16cid:durableId="1925842205">
    <w:abstractNumId w:val="84"/>
  </w:num>
  <w:num w:numId="44" w16cid:durableId="1761557140">
    <w:abstractNumId w:val="28"/>
  </w:num>
  <w:num w:numId="45" w16cid:durableId="675497241">
    <w:abstractNumId w:val="19"/>
  </w:num>
  <w:num w:numId="46" w16cid:durableId="1512187265">
    <w:abstractNumId w:val="82"/>
  </w:num>
  <w:num w:numId="47" w16cid:durableId="777217064">
    <w:abstractNumId w:val="95"/>
  </w:num>
  <w:num w:numId="48" w16cid:durableId="242418650">
    <w:abstractNumId w:val="90"/>
  </w:num>
  <w:num w:numId="49" w16cid:durableId="1541698443">
    <w:abstractNumId w:val="40"/>
  </w:num>
  <w:num w:numId="50" w16cid:durableId="1927029233">
    <w:abstractNumId w:val="62"/>
  </w:num>
  <w:num w:numId="51" w16cid:durableId="124399896">
    <w:abstractNumId w:val="97"/>
  </w:num>
  <w:num w:numId="52" w16cid:durableId="1031882583">
    <w:abstractNumId w:val="55"/>
  </w:num>
  <w:num w:numId="53" w16cid:durableId="74211639">
    <w:abstractNumId w:val="79"/>
  </w:num>
  <w:num w:numId="54" w16cid:durableId="368259899">
    <w:abstractNumId w:val="31"/>
  </w:num>
  <w:num w:numId="55" w16cid:durableId="757599158">
    <w:abstractNumId w:val="25"/>
  </w:num>
  <w:num w:numId="56" w16cid:durableId="1932470543">
    <w:abstractNumId w:val="20"/>
  </w:num>
  <w:num w:numId="57" w16cid:durableId="1893228870">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57890669">
    <w:abstractNumId w:val="12"/>
  </w:num>
  <w:num w:numId="59" w16cid:durableId="300579634">
    <w:abstractNumId w:val="107"/>
  </w:num>
  <w:num w:numId="60" w16cid:durableId="1741126286">
    <w:abstractNumId w:val="4"/>
  </w:num>
  <w:num w:numId="61" w16cid:durableId="754130773">
    <w:abstractNumId w:val="74"/>
  </w:num>
  <w:num w:numId="62" w16cid:durableId="303707236">
    <w:abstractNumId w:val="11"/>
  </w:num>
  <w:num w:numId="63" w16cid:durableId="359280129">
    <w:abstractNumId w:val="111"/>
  </w:num>
  <w:num w:numId="64" w16cid:durableId="2072337961">
    <w:abstractNumId w:val="38"/>
  </w:num>
  <w:num w:numId="65" w16cid:durableId="1119758052">
    <w:abstractNumId w:val="70"/>
  </w:num>
  <w:num w:numId="66" w16cid:durableId="510416739">
    <w:abstractNumId w:val="29"/>
  </w:num>
  <w:num w:numId="67" w16cid:durableId="658388455">
    <w:abstractNumId w:val="15"/>
  </w:num>
  <w:num w:numId="68" w16cid:durableId="806362426">
    <w:abstractNumId w:val="67"/>
  </w:num>
  <w:num w:numId="69" w16cid:durableId="1376655217">
    <w:abstractNumId w:val="1"/>
  </w:num>
  <w:num w:numId="70" w16cid:durableId="939875504">
    <w:abstractNumId w:val="65"/>
  </w:num>
  <w:num w:numId="71" w16cid:durableId="1236476277">
    <w:abstractNumId w:val="103"/>
  </w:num>
  <w:num w:numId="72" w16cid:durableId="1000087528">
    <w:abstractNumId w:val="34"/>
  </w:num>
  <w:num w:numId="73" w16cid:durableId="1230115062">
    <w:abstractNumId w:val="104"/>
  </w:num>
  <w:num w:numId="74" w16cid:durableId="30431210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76447292">
    <w:abstractNumId w:val="42"/>
  </w:num>
  <w:num w:numId="76" w16cid:durableId="518274070">
    <w:abstractNumId w:val="81"/>
  </w:num>
  <w:num w:numId="77" w16cid:durableId="690685149">
    <w:abstractNumId w:val="51"/>
  </w:num>
  <w:num w:numId="78" w16cid:durableId="1177497795">
    <w:abstractNumId w:val="51"/>
  </w:num>
  <w:num w:numId="79" w16cid:durableId="690648543">
    <w:abstractNumId w:val="54"/>
  </w:num>
  <w:num w:numId="80" w16cid:durableId="717506952">
    <w:abstractNumId w:val="26"/>
  </w:num>
  <w:num w:numId="81" w16cid:durableId="2034377150">
    <w:abstractNumId w:val="117"/>
  </w:num>
  <w:num w:numId="82" w16cid:durableId="1040857747">
    <w:abstractNumId w:val="51"/>
  </w:num>
  <w:num w:numId="83" w16cid:durableId="690111907">
    <w:abstractNumId w:val="51"/>
  </w:num>
  <w:num w:numId="84" w16cid:durableId="99303925">
    <w:abstractNumId w:val="13"/>
  </w:num>
  <w:num w:numId="85" w16cid:durableId="277490904">
    <w:abstractNumId w:val="51"/>
  </w:num>
  <w:num w:numId="86" w16cid:durableId="115998863">
    <w:abstractNumId w:val="17"/>
  </w:num>
  <w:num w:numId="87" w16cid:durableId="981886675">
    <w:abstractNumId w:val="66"/>
  </w:num>
  <w:num w:numId="88" w16cid:durableId="2005888461">
    <w:abstractNumId w:val="102"/>
  </w:num>
  <w:num w:numId="89" w16cid:durableId="673651148">
    <w:abstractNumId w:val="105"/>
  </w:num>
  <w:num w:numId="90" w16cid:durableId="237596273">
    <w:abstractNumId w:val="75"/>
  </w:num>
  <w:num w:numId="91" w16cid:durableId="2127692221">
    <w:abstractNumId w:val="73"/>
  </w:num>
  <w:num w:numId="92" w16cid:durableId="1735929497">
    <w:abstractNumId w:val="49"/>
  </w:num>
  <w:num w:numId="93" w16cid:durableId="615675252">
    <w:abstractNumId w:val="113"/>
  </w:num>
  <w:num w:numId="94" w16cid:durableId="1351832543">
    <w:abstractNumId w:val="118"/>
  </w:num>
  <w:num w:numId="95" w16cid:durableId="2088109683">
    <w:abstractNumId w:val="18"/>
  </w:num>
  <w:num w:numId="96" w16cid:durableId="1981155628">
    <w:abstractNumId w:val="106"/>
  </w:num>
  <w:num w:numId="97" w16cid:durableId="207374916">
    <w:abstractNumId w:val="58"/>
  </w:num>
  <w:num w:numId="98" w16cid:durableId="970012815">
    <w:abstractNumId w:val="51"/>
  </w:num>
  <w:num w:numId="99" w16cid:durableId="1565723387">
    <w:abstractNumId w:val="27"/>
  </w:num>
  <w:num w:numId="100" w16cid:durableId="1616601361">
    <w:abstractNumId w:val="89"/>
  </w:num>
  <w:num w:numId="101" w16cid:durableId="626082344">
    <w:abstractNumId w:val="10"/>
  </w:num>
  <w:num w:numId="102" w16cid:durableId="37750722">
    <w:abstractNumId w:val="112"/>
  </w:num>
  <w:num w:numId="103" w16cid:durableId="1932427187">
    <w:abstractNumId w:val="94"/>
  </w:num>
  <w:num w:numId="104" w16cid:durableId="1690139744">
    <w:abstractNumId w:val="93"/>
  </w:num>
  <w:num w:numId="105" w16cid:durableId="888341008">
    <w:abstractNumId w:val="30"/>
  </w:num>
  <w:num w:numId="106" w16cid:durableId="1441224448">
    <w:abstractNumId w:val="21"/>
  </w:num>
  <w:num w:numId="107" w16cid:durableId="44527780">
    <w:abstractNumId w:val="56"/>
  </w:num>
  <w:num w:numId="108" w16cid:durableId="380327450">
    <w:abstractNumId w:val="57"/>
  </w:num>
  <w:num w:numId="109" w16cid:durableId="1828665343">
    <w:abstractNumId w:val="101"/>
  </w:num>
  <w:num w:numId="110" w16cid:durableId="252472028">
    <w:abstractNumId w:val="24"/>
  </w:num>
  <w:num w:numId="111" w16cid:durableId="1680886402">
    <w:abstractNumId w:val="77"/>
  </w:num>
  <w:num w:numId="112" w16cid:durableId="346948494">
    <w:abstractNumId w:val="35"/>
  </w:num>
  <w:num w:numId="113" w16cid:durableId="74410843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43699848">
    <w:abstractNumId w:val="50"/>
  </w:num>
  <w:num w:numId="115" w16cid:durableId="76103040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395662854">
    <w:abstractNumId w:val="48"/>
  </w:num>
  <w:num w:numId="117" w16cid:durableId="217326209">
    <w:abstractNumId w:val="9"/>
  </w:num>
  <w:num w:numId="118" w16cid:durableId="2019188639">
    <w:abstractNumId w:val="33"/>
  </w:num>
  <w:num w:numId="119" w16cid:durableId="20520250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31445748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4628472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428192062">
    <w:abstractNumId w:val="116"/>
  </w:num>
  <w:num w:numId="123" w16cid:durableId="1880313220">
    <w:abstractNumId w:val="22"/>
  </w:num>
  <w:num w:numId="124" w16cid:durableId="1165584321">
    <w:abstractNumId w:val="46"/>
  </w:num>
  <w:num w:numId="125" w16cid:durableId="424887751">
    <w:abstractNumId w:val="64"/>
  </w:num>
  <w:num w:numId="126" w16cid:durableId="1913732935">
    <w:abstractNumId w:val="98"/>
  </w:num>
  <w:num w:numId="127" w16cid:durableId="1458059503">
    <w:abstractNumId w:val="87"/>
  </w:num>
  <w:num w:numId="128" w16cid:durableId="1961035657">
    <w:abstractNumId w:val="86"/>
  </w:num>
  <w:num w:numId="129" w16cid:durableId="891844240">
    <w:abstractNumId w:val="59"/>
  </w:num>
  <w:num w:numId="130" w16cid:durableId="7005969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686172377">
    <w:abstractNumId w:val="14"/>
  </w:num>
  <w:num w:numId="132" w16cid:durableId="1992174315">
    <w:abstractNumId w:val="92"/>
  </w:num>
  <w:num w:numId="133" w16cid:durableId="924192389">
    <w:abstractNumId w:val="6"/>
  </w:num>
  <w:num w:numId="134" w16cid:durableId="485049286">
    <w:abstractNumId w:val="99"/>
  </w:num>
  <w:num w:numId="135" w16cid:durableId="435905618">
    <w:abstractNumId w:val="8"/>
  </w:num>
  <w:numIdMacAtCleanup w:val="1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渡辺茂男 / WATANABE，SHIGEO">
    <w15:presenceInfo w15:providerId="AD" w15:userId="S::shigeo.watanabe.xz@hitachi.com::f575284b-c8b0-4217-b2b5-2970345e507a"/>
  </w15:person>
  <w15:person w15:author="堀田菜々子 / HORITA，NANAKO">
    <w15:presenceInfo w15:providerId="AD" w15:userId="S::nanako.horita.wr@hitachi.com::bbdcf193-2e12-4a1c-b275-243d99e8e0a2"/>
  </w15:person>
  <w15:person w15:author="矢澤孝一郎 / YAZAWA，KOICHIRO">
    <w15:presenceInfo w15:providerId="AD" w15:userId="S::kouichiro.yazawa.um@hitachi.com::1dc08223-adc5-4ae6-ad34-80093b1c28a7"/>
  </w15:person>
  <w15:person w15:author="小泉和也 / KOIZUMI，KAZUYA">
    <w15:presenceInfo w15:providerId="AD" w15:userId="S::kazuya.koizumi.fk@hitachi.com::a639dfbe-b6be-4c03-8c3e-b33b33a6995b"/>
  </w15:person>
  <w15:person w15:author="大森千晶 / OOMORI，CHIAKI">
    <w15:presenceInfo w15:providerId="AD" w15:userId="S::chiaki.omori.wy@hitachi.com::ad1054ec-6334-4dae-a03e-42dfa922f7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NotTrackMoves/>
  <w:defaultTabStop w:val="210"/>
  <w:drawingGridHorizontalSpacing w:val="105"/>
  <w:displayHorizontalDrawingGridEvery w:val="0"/>
  <w:displayVerticalDrawingGridEvery w:val="2"/>
  <w:characterSpacingControl w:val="compressPunctuation"/>
  <w:hdrShapeDefaults>
    <o:shapedefaults v:ext="edit" spidmax="7296" fillcolor="white">
      <v:fill color="white"/>
      <v:stroke weight="1.5pt"/>
      <v:textbox inset="0,.7pt,0,.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C6B"/>
    <w:rsid w:val="000007E8"/>
    <w:rsid w:val="0000082A"/>
    <w:rsid w:val="00000F68"/>
    <w:rsid w:val="000013D3"/>
    <w:rsid w:val="000019E0"/>
    <w:rsid w:val="00001B55"/>
    <w:rsid w:val="00001FFA"/>
    <w:rsid w:val="000024C8"/>
    <w:rsid w:val="00003601"/>
    <w:rsid w:val="00003BC5"/>
    <w:rsid w:val="00003E41"/>
    <w:rsid w:val="00003F75"/>
    <w:rsid w:val="00004ADA"/>
    <w:rsid w:val="00005482"/>
    <w:rsid w:val="000055DF"/>
    <w:rsid w:val="00005E44"/>
    <w:rsid w:val="0000622B"/>
    <w:rsid w:val="000062C2"/>
    <w:rsid w:val="00007968"/>
    <w:rsid w:val="00007E78"/>
    <w:rsid w:val="00010237"/>
    <w:rsid w:val="00010453"/>
    <w:rsid w:val="000105B1"/>
    <w:rsid w:val="00010B88"/>
    <w:rsid w:val="0001135D"/>
    <w:rsid w:val="0001152C"/>
    <w:rsid w:val="000123D4"/>
    <w:rsid w:val="000124EE"/>
    <w:rsid w:val="000125E8"/>
    <w:rsid w:val="00012C67"/>
    <w:rsid w:val="00012D75"/>
    <w:rsid w:val="00012E6C"/>
    <w:rsid w:val="00012F88"/>
    <w:rsid w:val="000130C5"/>
    <w:rsid w:val="00013240"/>
    <w:rsid w:val="00013299"/>
    <w:rsid w:val="00013362"/>
    <w:rsid w:val="000135FA"/>
    <w:rsid w:val="00014234"/>
    <w:rsid w:val="00014304"/>
    <w:rsid w:val="00014474"/>
    <w:rsid w:val="000149DA"/>
    <w:rsid w:val="0001506B"/>
    <w:rsid w:val="00015CC4"/>
    <w:rsid w:val="00016642"/>
    <w:rsid w:val="00016DB9"/>
    <w:rsid w:val="00017505"/>
    <w:rsid w:val="00017C5D"/>
    <w:rsid w:val="00017F46"/>
    <w:rsid w:val="00020F84"/>
    <w:rsid w:val="000211F4"/>
    <w:rsid w:val="00021AEB"/>
    <w:rsid w:val="00021B7D"/>
    <w:rsid w:val="00021FC6"/>
    <w:rsid w:val="000227C6"/>
    <w:rsid w:val="00022E67"/>
    <w:rsid w:val="00022E76"/>
    <w:rsid w:val="00023797"/>
    <w:rsid w:val="00023FB3"/>
    <w:rsid w:val="00024508"/>
    <w:rsid w:val="0002493F"/>
    <w:rsid w:val="00024A81"/>
    <w:rsid w:val="00024AB0"/>
    <w:rsid w:val="00024EC3"/>
    <w:rsid w:val="00025322"/>
    <w:rsid w:val="00025362"/>
    <w:rsid w:val="00025C50"/>
    <w:rsid w:val="00025DA2"/>
    <w:rsid w:val="000261E4"/>
    <w:rsid w:val="000263E7"/>
    <w:rsid w:val="000267D2"/>
    <w:rsid w:val="00027223"/>
    <w:rsid w:val="0002739C"/>
    <w:rsid w:val="00027453"/>
    <w:rsid w:val="00027C8D"/>
    <w:rsid w:val="00027EFC"/>
    <w:rsid w:val="00027EFE"/>
    <w:rsid w:val="000315D8"/>
    <w:rsid w:val="00031830"/>
    <w:rsid w:val="00031EEA"/>
    <w:rsid w:val="00032993"/>
    <w:rsid w:val="00032A8E"/>
    <w:rsid w:val="00032F4D"/>
    <w:rsid w:val="00033AE8"/>
    <w:rsid w:val="00034263"/>
    <w:rsid w:val="00034625"/>
    <w:rsid w:val="00034C6B"/>
    <w:rsid w:val="0003581D"/>
    <w:rsid w:val="0003589A"/>
    <w:rsid w:val="00035BBE"/>
    <w:rsid w:val="00036174"/>
    <w:rsid w:val="000364C5"/>
    <w:rsid w:val="0003727D"/>
    <w:rsid w:val="00037353"/>
    <w:rsid w:val="00037613"/>
    <w:rsid w:val="00037D0C"/>
    <w:rsid w:val="0004003A"/>
    <w:rsid w:val="0004060C"/>
    <w:rsid w:val="00040AAD"/>
    <w:rsid w:val="00043293"/>
    <w:rsid w:val="000435B0"/>
    <w:rsid w:val="00043D6A"/>
    <w:rsid w:val="00043E60"/>
    <w:rsid w:val="00044278"/>
    <w:rsid w:val="000442F7"/>
    <w:rsid w:val="000444C4"/>
    <w:rsid w:val="00045118"/>
    <w:rsid w:val="00045343"/>
    <w:rsid w:val="000463F0"/>
    <w:rsid w:val="000472DF"/>
    <w:rsid w:val="00047C0C"/>
    <w:rsid w:val="0005075D"/>
    <w:rsid w:val="000509F6"/>
    <w:rsid w:val="00050E8E"/>
    <w:rsid w:val="00051DF9"/>
    <w:rsid w:val="0005212D"/>
    <w:rsid w:val="00052226"/>
    <w:rsid w:val="00052597"/>
    <w:rsid w:val="00053E59"/>
    <w:rsid w:val="00054025"/>
    <w:rsid w:val="00054675"/>
    <w:rsid w:val="00054EB5"/>
    <w:rsid w:val="00055155"/>
    <w:rsid w:val="00055BF8"/>
    <w:rsid w:val="0005614E"/>
    <w:rsid w:val="000563DC"/>
    <w:rsid w:val="000569C3"/>
    <w:rsid w:val="00060385"/>
    <w:rsid w:val="00060743"/>
    <w:rsid w:val="00061749"/>
    <w:rsid w:val="00061F19"/>
    <w:rsid w:val="0006260F"/>
    <w:rsid w:val="000628DC"/>
    <w:rsid w:val="000642A9"/>
    <w:rsid w:val="00064E4F"/>
    <w:rsid w:val="00065213"/>
    <w:rsid w:val="00065678"/>
    <w:rsid w:val="00065B32"/>
    <w:rsid w:val="0006642E"/>
    <w:rsid w:val="00066F63"/>
    <w:rsid w:val="00066FAA"/>
    <w:rsid w:val="00067826"/>
    <w:rsid w:val="00070573"/>
    <w:rsid w:val="0007133F"/>
    <w:rsid w:val="00071BB0"/>
    <w:rsid w:val="00071C34"/>
    <w:rsid w:val="00072A8B"/>
    <w:rsid w:val="00074AA2"/>
    <w:rsid w:val="000753DA"/>
    <w:rsid w:val="000757B9"/>
    <w:rsid w:val="00075A37"/>
    <w:rsid w:val="00075B70"/>
    <w:rsid w:val="00075D2E"/>
    <w:rsid w:val="0007616B"/>
    <w:rsid w:val="00076273"/>
    <w:rsid w:val="000767CF"/>
    <w:rsid w:val="0007686D"/>
    <w:rsid w:val="00076ADB"/>
    <w:rsid w:val="00076B2F"/>
    <w:rsid w:val="00076CC1"/>
    <w:rsid w:val="00077BAC"/>
    <w:rsid w:val="00080339"/>
    <w:rsid w:val="00080E99"/>
    <w:rsid w:val="00080FB6"/>
    <w:rsid w:val="000812A5"/>
    <w:rsid w:val="00082AB3"/>
    <w:rsid w:val="00082E99"/>
    <w:rsid w:val="00084573"/>
    <w:rsid w:val="00084E70"/>
    <w:rsid w:val="00085D1E"/>
    <w:rsid w:val="000862CF"/>
    <w:rsid w:val="00086508"/>
    <w:rsid w:val="00087010"/>
    <w:rsid w:val="00087699"/>
    <w:rsid w:val="000878ED"/>
    <w:rsid w:val="00090A42"/>
    <w:rsid w:val="00091659"/>
    <w:rsid w:val="000929B8"/>
    <w:rsid w:val="00093528"/>
    <w:rsid w:val="000935C5"/>
    <w:rsid w:val="00094FF6"/>
    <w:rsid w:val="000959CD"/>
    <w:rsid w:val="0009614A"/>
    <w:rsid w:val="0009653E"/>
    <w:rsid w:val="0009672C"/>
    <w:rsid w:val="00097146"/>
    <w:rsid w:val="00097A97"/>
    <w:rsid w:val="000A0131"/>
    <w:rsid w:val="000A05B6"/>
    <w:rsid w:val="000A076F"/>
    <w:rsid w:val="000A1E78"/>
    <w:rsid w:val="000A2686"/>
    <w:rsid w:val="000A33D0"/>
    <w:rsid w:val="000A3ADE"/>
    <w:rsid w:val="000A4659"/>
    <w:rsid w:val="000A4B1C"/>
    <w:rsid w:val="000A4B48"/>
    <w:rsid w:val="000A4E95"/>
    <w:rsid w:val="000A50EE"/>
    <w:rsid w:val="000A5380"/>
    <w:rsid w:val="000A5469"/>
    <w:rsid w:val="000A55F2"/>
    <w:rsid w:val="000A58D4"/>
    <w:rsid w:val="000A5AD3"/>
    <w:rsid w:val="000A60C0"/>
    <w:rsid w:val="000A6F46"/>
    <w:rsid w:val="000A77A5"/>
    <w:rsid w:val="000B03D1"/>
    <w:rsid w:val="000B0741"/>
    <w:rsid w:val="000B0F70"/>
    <w:rsid w:val="000B1701"/>
    <w:rsid w:val="000B1EA4"/>
    <w:rsid w:val="000B228A"/>
    <w:rsid w:val="000B2DE7"/>
    <w:rsid w:val="000B35E8"/>
    <w:rsid w:val="000B41B3"/>
    <w:rsid w:val="000B43CB"/>
    <w:rsid w:val="000B4B1B"/>
    <w:rsid w:val="000B4B8F"/>
    <w:rsid w:val="000B4C16"/>
    <w:rsid w:val="000B4FC2"/>
    <w:rsid w:val="000B6438"/>
    <w:rsid w:val="000B6A13"/>
    <w:rsid w:val="000C0321"/>
    <w:rsid w:val="000C0CBB"/>
    <w:rsid w:val="000C2428"/>
    <w:rsid w:val="000C36B2"/>
    <w:rsid w:val="000C3E54"/>
    <w:rsid w:val="000C3F04"/>
    <w:rsid w:val="000C44BC"/>
    <w:rsid w:val="000C5098"/>
    <w:rsid w:val="000C5558"/>
    <w:rsid w:val="000C587B"/>
    <w:rsid w:val="000C68AA"/>
    <w:rsid w:val="000C6B06"/>
    <w:rsid w:val="000C6F74"/>
    <w:rsid w:val="000C72F6"/>
    <w:rsid w:val="000C7DFB"/>
    <w:rsid w:val="000C7E67"/>
    <w:rsid w:val="000D00BD"/>
    <w:rsid w:val="000D033E"/>
    <w:rsid w:val="000D0577"/>
    <w:rsid w:val="000D0DD0"/>
    <w:rsid w:val="000D1319"/>
    <w:rsid w:val="000D18DA"/>
    <w:rsid w:val="000D20B4"/>
    <w:rsid w:val="000D2123"/>
    <w:rsid w:val="000D21A4"/>
    <w:rsid w:val="000D227E"/>
    <w:rsid w:val="000D25C3"/>
    <w:rsid w:val="000D2E74"/>
    <w:rsid w:val="000D3360"/>
    <w:rsid w:val="000D3470"/>
    <w:rsid w:val="000D3C71"/>
    <w:rsid w:val="000D3F6F"/>
    <w:rsid w:val="000D4165"/>
    <w:rsid w:val="000D5316"/>
    <w:rsid w:val="000D54E7"/>
    <w:rsid w:val="000D55E0"/>
    <w:rsid w:val="000D59FB"/>
    <w:rsid w:val="000D5F2B"/>
    <w:rsid w:val="000D6486"/>
    <w:rsid w:val="000D72BA"/>
    <w:rsid w:val="000D7B33"/>
    <w:rsid w:val="000E0546"/>
    <w:rsid w:val="000E075B"/>
    <w:rsid w:val="000E15C8"/>
    <w:rsid w:val="000E1C33"/>
    <w:rsid w:val="000E2816"/>
    <w:rsid w:val="000E2E42"/>
    <w:rsid w:val="000E4A34"/>
    <w:rsid w:val="000E510D"/>
    <w:rsid w:val="000E5346"/>
    <w:rsid w:val="000E665F"/>
    <w:rsid w:val="000E680B"/>
    <w:rsid w:val="000E794B"/>
    <w:rsid w:val="000E7AC8"/>
    <w:rsid w:val="000F01E1"/>
    <w:rsid w:val="000F20F9"/>
    <w:rsid w:val="000F28F8"/>
    <w:rsid w:val="000F3017"/>
    <w:rsid w:val="000F4970"/>
    <w:rsid w:val="000F4C12"/>
    <w:rsid w:val="000F5C55"/>
    <w:rsid w:val="000F6735"/>
    <w:rsid w:val="000F694D"/>
    <w:rsid w:val="000F71B5"/>
    <w:rsid w:val="000F752B"/>
    <w:rsid w:val="001002FD"/>
    <w:rsid w:val="00100B7E"/>
    <w:rsid w:val="001015E4"/>
    <w:rsid w:val="00101EA1"/>
    <w:rsid w:val="00102A12"/>
    <w:rsid w:val="001031AE"/>
    <w:rsid w:val="001033F2"/>
    <w:rsid w:val="00104872"/>
    <w:rsid w:val="00104DA5"/>
    <w:rsid w:val="00105010"/>
    <w:rsid w:val="001062C0"/>
    <w:rsid w:val="001068F8"/>
    <w:rsid w:val="00106DF6"/>
    <w:rsid w:val="00106F39"/>
    <w:rsid w:val="00107F87"/>
    <w:rsid w:val="001104A8"/>
    <w:rsid w:val="00110F1C"/>
    <w:rsid w:val="0011212F"/>
    <w:rsid w:val="0011230A"/>
    <w:rsid w:val="0011234D"/>
    <w:rsid w:val="00112698"/>
    <w:rsid w:val="00112B58"/>
    <w:rsid w:val="00112B89"/>
    <w:rsid w:val="00112CC0"/>
    <w:rsid w:val="00113717"/>
    <w:rsid w:val="00113843"/>
    <w:rsid w:val="001148C1"/>
    <w:rsid w:val="00116E4E"/>
    <w:rsid w:val="00116F5A"/>
    <w:rsid w:val="0011745A"/>
    <w:rsid w:val="0011795E"/>
    <w:rsid w:val="00117B1A"/>
    <w:rsid w:val="0012061C"/>
    <w:rsid w:val="00120FBD"/>
    <w:rsid w:val="00121941"/>
    <w:rsid w:val="00121B59"/>
    <w:rsid w:val="00122A73"/>
    <w:rsid w:val="00122BD4"/>
    <w:rsid w:val="00123357"/>
    <w:rsid w:val="00123673"/>
    <w:rsid w:val="00123800"/>
    <w:rsid w:val="00123820"/>
    <w:rsid w:val="00123BBE"/>
    <w:rsid w:val="00125040"/>
    <w:rsid w:val="001254C7"/>
    <w:rsid w:val="0012570A"/>
    <w:rsid w:val="00126BA3"/>
    <w:rsid w:val="001272BA"/>
    <w:rsid w:val="0012754F"/>
    <w:rsid w:val="00130007"/>
    <w:rsid w:val="0013028F"/>
    <w:rsid w:val="00130AB7"/>
    <w:rsid w:val="00131172"/>
    <w:rsid w:val="00131CA1"/>
    <w:rsid w:val="00132227"/>
    <w:rsid w:val="001323EC"/>
    <w:rsid w:val="00132E3D"/>
    <w:rsid w:val="00133131"/>
    <w:rsid w:val="001331AA"/>
    <w:rsid w:val="00133EB3"/>
    <w:rsid w:val="00134011"/>
    <w:rsid w:val="001340C8"/>
    <w:rsid w:val="00134AB8"/>
    <w:rsid w:val="00136B45"/>
    <w:rsid w:val="00136C80"/>
    <w:rsid w:val="00137C26"/>
    <w:rsid w:val="00140A33"/>
    <w:rsid w:val="00140EA7"/>
    <w:rsid w:val="0014188B"/>
    <w:rsid w:val="00141A5C"/>
    <w:rsid w:val="00141DB3"/>
    <w:rsid w:val="00141F03"/>
    <w:rsid w:val="00142347"/>
    <w:rsid w:val="00142370"/>
    <w:rsid w:val="0014246B"/>
    <w:rsid w:val="001424B3"/>
    <w:rsid w:val="0014256E"/>
    <w:rsid w:val="00143A3C"/>
    <w:rsid w:val="00143F81"/>
    <w:rsid w:val="00144534"/>
    <w:rsid w:val="00144788"/>
    <w:rsid w:val="00144B07"/>
    <w:rsid w:val="00144DD8"/>
    <w:rsid w:val="001450C1"/>
    <w:rsid w:val="00145238"/>
    <w:rsid w:val="00145625"/>
    <w:rsid w:val="00145BE8"/>
    <w:rsid w:val="001460D7"/>
    <w:rsid w:val="0014657A"/>
    <w:rsid w:val="00146911"/>
    <w:rsid w:val="00147B74"/>
    <w:rsid w:val="001514A4"/>
    <w:rsid w:val="001519B9"/>
    <w:rsid w:val="00151A7A"/>
    <w:rsid w:val="00152996"/>
    <w:rsid w:val="0015379A"/>
    <w:rsid w:val="00153A50"/>
    <w:rsid w:val="00153DE7"/>
    <w:rsid w:val="00154496"/>
    <w:rsid w:val="00154734"/>
    <w:rsid w:val="001547F8"/>
    <w:rsid w:val="001549D2"/>
    <w:rsid w:val="0015534C"/>
    <w:rsid w:val="00155568"/>
    <w:rsid w:val="00155BF5"/>
    <w:rsid w:val="00156F0B"/>
    <w:rsid w:val="001604B6"/>
    <w:rsid w:val="00160647"/>
    <w:rsid w:val="00162227"/>
    <w:rsid w:val="001626E6"/>
    <w:rsid w:val="001629BB"/>
    <w:rsid w:val="00162D4D"/>
    <w:rsid w:val="00162D99"/>
    <w:rsid w:val="0016334C"/>
    <w:rsid w:val="0016347A"/>
    <w:rsid w:val="00164B06"/>
    <w:rsid w:val="00164BF5"/>
    <w:rsid w:val="00165214"/>
    <w:rsid w:val="00166311"/>
    <w:rsid w:val="0016690F"/>
    <w:rsid w:val="0017052A"/>
    <w:rsid w:val="00170DF2"/>
    <w:rsid w:val="00171110"/>
    <w:rsid w:val="00171180"/>
    <w:rsid w:val="001716B2"/>
    <w:rsid w:val="00172434"/>
    <w:rsid w:val="00173E39"/>
    <w:rsid w:val="00174672"/>
    <w:rsid w:val="0017469D"/>
    <w:rsid w:val="00174A6A"/>
    <w:rsid w:val="0017512D"/>
    <w:rsid w:val="001757CA"/>
    <w:rsid w:val="001758D3"/>
    <w:rsid w:val="00176331"/>
    <w:rsid w:val="00176636"/>
    <w:rsid w:val="001766AC"/>
    <w:rsid w:val="00176F9D"/>
    <w:rsid w:val="00177191"/>
    <w:rsid w:val="00177894"/>
    <w:rsid w:val="00177B25"/>
    <w:rsid w:val="00177C5C"/>
    <w:rsid w:val="00177CB6"/>
    <w:rsid w:val="00177F58"/>
    <w:rsid w:val="00180142"/>
    <w:rsid w:val="00180CD3"/>
    <w:rsid w:val="00181262"/>
    <w:rsid w:val="001814C4"/>
    <w:rsid w:val="00181862"/>
    <w:rsid w:val="001823F0"/>
    <w:rsid w:val="001824BA"/>
    <w:rsid w:val="001831CE"/>
    <w:rsid w:val="00183748"/>
    <w:rsid w:val="00183B1C"/>
    <w:rsid w:val="001846D4"/>
    <w:rsid w:val="00184D07"/>
    <w:rsid w:val="001852C4"/>
    <w:rsid w:val="001855F8"/>
    <w:rsid w:val="0018576B"/>
    <w:rsid w:val="00185EE3"/>
    <w:rsid w:val="00186A2F"/>
    <w:rsid w:val="00186EC3"/>
    <w:rsid w:val="00187288"/>
    <w:rsid w:val="001872F6"/>
    <w:rsid w:val="0018784B"/>
    <w:rsid w:val="00190118"/>
    <w:rsid w:val="00190988"/>
    <w:rsid w:val="001918BA"/>
    <w:rsid w:val="00191D46"/>
    <w:rsid w:val="001926A6"/>
    <w:rsid w:val="00192A1B"/>
    <w:rsid w:val="00192D50"/>
    <w:rsid w:val="00193192"/>
    <w:rsid w:val="001933B9"/>
    <w:rsid w:val="00194325"/>
    <w:rsid w:val="001944C8"/>
    <w:rsid w:val="001947B7"/>
    <w:rsid w:val="00194AE2"/>
    <w:rsid w:val="00194BEB"/>
    <w:rsid w:val="00195621"/>
    <w:rsid w:val="00196252"/>
    <w:rsid w:val="0019645D"/>
    <w:rsid w:val="00197958"/>
    <w:rsid w:val="00197B2D"/>
    <w:rsid w:val="00197E78"/>
    <w:rsid w:val="00197EFD"/>
    <w:rsid w:val="001A0AD4"/>
    <w:rsid w:val="001A0DC7"/>
    <w:rsid w:val="001A14CE"/>
    <w:rsid w:val="001A17A3"/>
    <w:rsid w:val="001A24C2"/>
    <w:rsid w:val="001A2C78"/>
    <w:rsid w:val="001A2E01"/>
    <w:rsid w:val="001A4EF7"/>
    <w:rsid w:val="001A542F"/>
    <w:rsid w:val="001A5878"/>
    <w:rsid w:val="001A59D1"/>
    <w:rsid w:val="001A693B"/>
    <w:rsid w:val="001A7546"/>
    <w:rsid w:val="001A75F4"/>
    <w:rsid w:val="001B16EB"/>
    <w:rsid w:val="001B1740"/>
    <w:rsid w:val="001B275C"/>
    <w:rsid w:val="001B2AAF"/>
    <w:rsid w:val="001B4025"/>
    <w:rsid w:val="001B481B"/>
    <w:rsid w:val="001B491F"/>
    <w:rsid w:val="001B5AA9"/>
    <w:rsid w:val="001B5CB4"/>
    <w:rsid w:val="001B5D6D"/>
    <w:rsid w:val="001B621F"/>
    <w:rsid w:val="001B63F3"/>
    <w:rsid w:val="001B75B6"/>
    <w:rsid w:val="001B7C95"/>
    <w:rsid w:val="001C0690"/>
    <w:rsid w:val="001C1436"/>
    <w:rsid w:val="001C1ACB"/>
    <w:rsid w:val="001C1B67"/>
    <w:rsid w:val="001C1DFF"/>
    <w:rsid w:val="001C2B09"/>
    <w:rsid w:val="001C2F38"/>
    <w:rsid w:val="001C4D7A"/>
    <w:rsid w:val="001C521A"/>
    <w:rsid w:val="001C5372"/>
    <w:rsid w:val="001C5470"/>
    <w:rsid w:val="001C57B8"/>
    <w:rsid w:val="001C5E29"/>
    <w:rsid w:val="001C5EBF"/>
    <w:rsid w:val="001C68BF"/>
    <w:rsid w:val="001C6B07"/>
    <w:rsid w:val="001C7D36"/>
    <w:rsid w:val="001C7F86"/>
    <w:rsid w:val="001D0152"/>
    <w:rsid w:val="001D0B39"/>
    <w:rsid w:val="001D0C60"/>
    <w:rsid w:val="001D0DE3"/>
    <w:rsid w:val="001D0E8E"/>
    <w:rsid w:val="001D0ED5"/>
    <w:rsid w:val="001D121E"/>
    <w:rsid w:val="001D133D"/>
    <w:rsid w:val="001D2250"/>
    <w:rsid w:val="001D225C"/>
    <w:rsid w:val="001D26C1"/>
    <w:rsid w:val="001D2FAE"/>
    <w:rsid w:val="001D302A"/>
    <w:rsid w:val="001D3B01"/>
    <w:rsid w:val="001D3D2B"/>
    <w:rsid w:val="001D3F5A"/>
    <w:rsid w:val="001D4D92"/>
    <w:rsid w:val="001D56D2"/>
    <w:rsid w:val="001D5787"/>
    <w:rsid w:val="001D6DD4"/>
    <w:rsid w:val="001D6F84"/>
    <w:rsid w:val="001D749D"/>
    <w:rsid w:val="001D7865"/>
    <w:rsid w:val="001E045D"/>
    <w:rsid w:val="001E0CC4"/>
    <w:rsid w:val="001E1B9C"/>
    <w:rsid w:val="001E286B"/>
    <w:rsid w:val="001E3105"/>
    <w:rsid w:val="001E3790"/>
    <w:rsid w:val="001E381E"/>
    <w:rsid w:val="001E3D22"/>
    <w:rsid w:val="001E3E56"/>
    <w:rsid w:val="001E449F"/>
    <w:rsid w:val="001E4B89"/>
    <w:rsid w:val="001E52F2"/>
    <w:rsid w:val="001E54CD"/>
    <w:rsid w:val="001E5CB2"/>
    <w:rsid w:val="001E66C2"/>
    <w:rsid w:val="001E7021"/>
    <w:rsid w:val="001E7285"/>
    <w:rsid w:val="001E7926"/>
    <w:rsid w:val="001E7B17"/>
    <w:rsid w:val="001F0741"/>
    <w:rsid w:val="001F0AB9"/>
    <w:rsid w:val="001F118F"/>
    <w:rsid w:val="001F11FD"/>
    <w:rsid w:val="001F2ED9"/>
    <w:rsid w:val="001F32C4"/>
    <w:rsid w:val="001F3320"/>
    <w:rsid w:val="001F3C58"/>
    <w:rsid w:val="001F4300"/>
    <w:rsid w:val="001F46C3"/>
    <w:rsid w:val="001F51ED"/>
    <w:rsid w:val="001F5D7E"/>
    <w:rsid w:val="001F63FA"/>
    <w:rsid w:val="001F74A3"/>
    <w:rsid w:val="001F7844"/>
    <w:rsid w:val="001F7C4E"/>
    <w:rsid w:val="00201172"/>
    <w:rsid w:val="0020126D"/>
    <w:rsid w:val="00201E5E"/>
    <w:rsid w:val="00202601"/>
    <w:rsid w:val="002027E5"/>
    <w:rsid w:val="00202DE2"/>
    <w:rsid w:val="00202DFF"/>
    <w:rsid w:val="00203BD3"/>
    <w:rsid w:val="00203DD0"/>
    <w:rsid w:val="00204A2C"/>
    <w:rsid w:val="00205536"/>
    <w:rsid w:val="0020587E"/>
    <w:rsid w:val="00205E3B"/>
    <w:rsid w:val="0020748F"/>
    <w:rsid w:val="002100DC"/>
    <w:rsid w:val="00211812"/>
    <w:rsid w:val="00211CA3"/>
    <w:rsid w:val="002121EC"/>
    <w:rsid w:val="002126C5"/>
    <w:rsid w:val="00213168"/>
    <w:rsid w:val="002131F9"/>
    <w:rsid w:val="00213B33"/>
    <w:rsid w:val="00214351"/>
    <w:rsid w:val="002146B2"/>
    <w:rsid w:val="002151A0"/>
    <w:rsid w:val="00215641"/>
    <w:rsid w:val="00215EA8"/>
    <w:rsid w:val="00216721"/>
    <w:rsid w:val="00216B99"/>
    <w:rsid w:val="00216BDE"/>
    <w:rsid w:val="002177B1"/>
    <w:rsid w:val="00217AB4"/>
    <w:rsid w:val="00217BDF"/>
    <w:rsid w:val="00220358"/>
    <w:rsid w:val="00220807"/>
    <w:rsid w:val="00220AEE"/>
    <w:rsid w:val="00220B51"/>
    <w:rsid w:val="00221D2D"/>
    <w:rsid w:val="00222AD0"/>
    <w:rsid w:val="00222D5C"/>
    <w:rsid w:val="00223294"/>
    <w:rsid w:val="00225C47"/>
    <w:rsid w:val="00226BC7"/>
    <w:rsid w:val="00226EFE"/>
    <w:rsid w:val="00227BDA"/>
    <w:rsid w:val="0023069E"/>
    <w:rsid w:val="00231EC3"/>
    <w:rsid w:val="002323A0"/>
    <w:rsid w:val="00232875"/>
    <w:rsid w:val="00233D7C"/>
    <w:rsid w:val="00234048"/>
    <w:rsid w:val="002348FE"/>
    <w:rsid w:val="002355BA"/>
    <w:rsid w:val="00235617"/>
    <w:rsid w:val="0023623E"/>
    <w:rsid w:val="00236B8F"/>
    <w:rsid w:val="00237B92"/>
    <w:rsid w:val="0024059C"/>
    <w:rsid w:val="00240636"/>
    <w:rsid w:val="00240D11"/>
    <w:rsid w:val="00240DD6"/>
    <w:rsid w:val="00240F38"/>
    <w:rsid w:val="0024124F"/>
    <w:rsid w:val="002417C1"/>
    <w:rsid w:val="00241CA1"/>
    <w:rsid w:val="00242F32"/>
    <w:rsid w:val="00243430"/>
    <w:rsid w:val="00243BCF"/>
    <w:rsid w:val="00243E7A"/>
    <w:rsid w:val="002460F0"/>
    <w:rsid w:val="00246570"/>
    <w:rsid w:val="00246FF2"/>
    <w:rsid w:val="00247C2F"/>
    <w:rsid w:val="00250B4E"/>
    <w:rsid w:val="002514E1"/>
    <w:rsid w:val="002515D2"/>
    <w:rsid w:val="0025219E"/>
    <w:rsid w:val="00252AF1"/>
    <w:rsid w:val="00252C67"/>
    <w:rsid w:val="00252D7A"/>
    <w:rsid w:val="00252E10"/>
    <w:rsid w:val="00252E89"/>
    <w:rsid w:val="002534AA"/>
    <w:rsid w:val="00253716"/>
    <w:rsid w:val="00253D2F"/>
    <w:rsid w:val="00254FCF"/>
    <w:rsid w:val="002552F4"/>
    <w:rsid w:val="00255755"/>
    <w:rsid w:val="0025633D"/>
    <w:rsid w:val="00256838"/>
    <w:rsid w:val="00256D4A"/>
    <w:rsid w:val="00256F52"/>
    <w:rsid w:val="00256F64"/>
    <w:rsid w:val="00257296"/>
    <w:rsid w:val="00257513"/>
    <w:rsid w:val="00257E12"/>
    <w:rsid w:val="0026029E"/>
    <w:rsid w:val="00260309"/>
    <w:rsid w:val="00260BAA"/>
    <w:rsid w:val="00260D85"/>
    <w:rsid w:val="00260ECA"/>
    <w:rsid w:val="0026133F"/>
    <w:rsid w:val="00261924"/>
    <w:rsid w:val="0026205C"/>
    <w:rsid w:val="002620C1"/>
    <w:rsid w:val="002620D0"/>
    <w:rsid w:val="00262142"/>
    <w:rsid w:val="00262274"/>
    <w:rsid w:val="002622CE"/>
    <w:rsid w:val="002628A4"/>
    <w:rsid w:val="0026330C"/>
    <w:rsid w:val="00264495"/>
    <w:rsid w:val="00265149"/>
    <w:rsid w:val="00265676"/>
    <w:rsid w:val="0026637E"/>
    <w:rsid w:val="00266B09"/>
    <w:rsid w:val="00266F15"/>
    <w:rsid w:val="00270627"/>
    <w:rsid w:val="0027065C"/>
    <w:rsid w:val="00270998"/>
    <w:rsid w:val="00270B04"/>
    <w:rsid w:val="00271006"/>
    <w:rsid w:val="0027138E"/>
    <w:rsid w:val="00271B73"/>
    <w:rsid w:val="00272EAE"/>
    <w:rsid w:val="002736ED"/>
    <w:rsid w:val="00274485"/>
    <w:rsid w:val="00274E69"/>
    <w:rsid w:val="00275D19"/>
    <w:rsid w:val="002760B1"/>
    <w:rsid w:val="002767F8"/>
    <w:rsid w:val="00276808"/>
    <w:rsid w:val="0027681D"/>
    <w:rsid w:val="00276FAD"/>
    <w:rsid w:val="002806E5"/>
    <w:rsid w:val="002815AE"/>
    <w:rsid w:val="00281D94"/>
    <w:rsid w:val="002821AD"/>
    <w:rsid w:val="00282347"/>
    <w:rsid w:val="0028241C"/>
    <w:rsid w:val="00282BF0"/>
    <w:rsid w:val="00284C18"/>
    <w:rsid w:val="0028511B"/>
    <w:rsid w:val="0028640E"/>
    <w:rsid w:val="00286C6A"/>
    <w:rsid w:val="00287D85"/>
    <w:rsid w:val="00290D42"/>
    <w:rsid w:val="00292AC8"/>
    <w:rsid w:val="002933D1"/>
    <w:rsid w:val="002933E8"/>
    <w:rsid w:val="00293D29"/>
    <w:rsid w:val="00294230"/>
    <w:rsid w:val="00294604"/>
    <w:rsid w:val="00294D01"/>
    <w:rsid w:val="00295047"/>
    <w:rsid w:val="00295639"/>
    <w:rsid w:val="00295A79"/>
    <w:rsid w:val="002962D3"/>
    <w:rsid w:val="00297058"/>
    <w:rsid w:val="002974C4"/>
    <w:rsid w:val="002978EB"/>
    <w:rsid w:val="00297983"/>
    <w:rsid w:val="00297B56"/>
    <w:rsid w:val="00297E97"/>
    <w:rsid w:val="002A0D38"/>
    <w:rsid w:val="002A0EE8"/>
    <w:rsid w:val="002A0F63"/>
    <w:rsid w:val="002A12E7"/>
    <w:rsid w:val="002A1AED"/>
    <w:rsid w:val="002A2218"/>
    <w:rsid w:val="002A34A8"/>
    <w:rsid w:val="002A3BDC"/>
    <w:rsid w:val="002A3CF6"/>
    <w:rsid w:val="002A4635"/>
    <w:rsid w:val="002A4893"/>
    <w:rsid w:val="002A4DEF"/>
    <w:rsid w:val="002A5239"/>
    <w:rsid w:val="002A54BA"/>
    <w:rsid w:val="002A55A7"/>
    <w:rsid w:val="002A5DBE"/>
    <w:rsid w:val="002A5DF6"/>
    <w:rsid w:val="002A6D05"/>
    <w:rsid w:val="002A737B"/>
    <w:rsid w:val="002B0B54"/>
    <w:rsid w:val="002B14F7"/>
    <w:rsid w:val="002B1668"/>
    <w:rsid w:val="002B1A3B"/>
    <w:rsid w:val="002B228E"/>
    <w:rsid w:val="002B2509"/>
    <w:rsid w:val="002B269F"/>
    <w:rsid w:val="002B27FA"/>
    <w:rsid w:val="002B4B62"/>
    <w:rsid w:val="002B507C"/>
    <w:rsid w:val="002B52B4"/>
    <w:rsid w:val="002B5882"/>
    <w:rsid w:val="002B6298"/>
    <w:rsid w:val="002B6B28"/>
    <w:rsid w:val="002B7523"/>
    <w:rsid w:val="002B7BD0"/>
    <w:rsid w:val="002C09BA"/>
    <w:rsid w:val="002C0F0D"/>
    <w:rsid w:val="002C1982"/>
    <w:rsid w:val="002C1D82"/>
    <w:rsid w:val="002C2D9A"/>
    <w:rsid w:val="002C3242"/>
    <w:rsid w:val="002C38EF"/>
    <w:rsid w:val="002C420C"/>
    <w:rsid w:val="002C452F"/>
    <w:rsid w:val="002C4565"/>
    <w:rsid w:val="002C525A"/>
    <w:rsid w:val="002C528E"/>
    <w:rsid w:val="002C6525"/>
    <w:rsid w:val="002C655C"/>
    <w:rsid w:val="002C67C7"/>
    <w:rsid w:val="002C6833"/>
    <w:rsid w:val="002C7911"/>
    <w:rsid w:val="002D0271"/>
    <w:rsid w:val="002D0A26"/>
    <w:rsid w:val="002D0BB9"/>
    <w:rsid w:val="002D0EC2"/>
    <w:rsid w:val="002D1565"/>
    <w:rsid w:val="002D185A"/>
    <w:rsid w:val="002D2213"/>
    <w:rsid w:val="002D28EA"/>
    <w:rsid w:val="002D325B"/>
    <w:rsid w:val="002D3D0C"/>
    <w:rsid w:val="002D4204"/>
    <w:rsid w:val="002D42F3"/>
    <w:rsid w:val="002D4544"/>
    <w:rsid w:val="002D49BF"/>
    <w:rsid w:val="002D4E67"/>
    <w:rsid w:val="002D4E81"/>
    <w:rsid w:val="002D61AE"/>
    <w:rsid w:val="002D63BB"/>
    <w:rsid w:val="002D6B3A"/>
    <w:rsid w:val="002D7017"/>
    <w:rsid w:val="002D7F41"/>
    <w:rsid w:val="002E08D4"/>
    <w:rsid w:val="002E0927"/>
    <w:rsid w:val="002E0A96"/>
    <w:rsid w:val="002E0EC5"/>
    <w:rsid w:val="002E142E"/>
    <w:rsid w:val="002E1736"/>
    <w:rsid w:val="002E17C9"/>
    <w:rsid w:val="002E2233"/>
    <w:rsid w:val="002E22C5"/>
    <w:rsid w:val="002E2865"/>
    <w:rsid w:val="002E41DE"/>
    <w:rsid w:val="002E42AD"/>
    <w:rsid w:val="002E4628"/>
    <w:rsid w:val="002E4BC4"/>
    <w:rsid w:val="002E58D8"/>
    <w:rsid w:val="002E69E7"/>
    <w:rsid w:val="002E6BC2"/>
    <w:rsid w:val="002E6E29"/>
    <w:rsid w:val="002E7035"/>
    <w:rsid w:val="002E7F61"/>
    <w:rsid w:val="002F053B"/>
    <w:rsid w:val="002F0B0B"/>
    <w:rsid w:val="002F0DF8"/>
    <w:rsid w:val="002F0E7E"/>
    <w:rsid w:val="002F1305"/>
    <w:rsid w:val="002F13BD"/>
    <w:rsid w:val="002F1493"/>
    <w:rsid w:val="002F154E"/>
    <w:rsid w:val="002F1768"/>
    <w:rsid w:val="002F1BDE"/>
    <w:rsid w:val="002F2C71"/>
    <w:rsid w:val="002F3937"/>
    <w:rsid w:val="002F3D84"/>
    <w:rsid w:val="002F43D2"/>
    <w:rsid w:val="002F47A7"/>
    <w:rsid w:val="002F4F8D"/>
    <w:rsid w:val="002F507A"/>
    <w:rsid w:val="002F5A1A"/>
    <w:rsid w:val="002F5AB7"/>
    <w:rsid w:val="002F686F"/>
    <w:rsid w:val="002F69D3"/>
    <w:rsid w:val="002F6F33"/>
    <w:rsid w:val="002F7549"/>
    <w:rsid w:val="002F7D8E"/>
    <w:rsid w:val="002F7ECF"/>
    <w:rsid w:val="002F7FD8"/>
    <w:rsid w:val="00301355"/>
    <w:rsid w:val="003013DC"/>
    <w:rsid w:val="00301AD8"/>
    <w:rsid w:val="00301B2C"/>
    <w:rsid w:val="00301B49"/>
    <w:rsid w:val="00302B32"/>
    <w:rsid w:val="0030347D"/>
    <w:rsid w:val="00304A86"/>
    <w:rsid w:val="00304F14"/>
    <w:rsid w:val="003051D0"/>
    <w:rsid w:val="00305A7D"/>
    <w:rsid w:val="00306DE5"/>
    <w:rsid w:val="003072D5"/>
    <w:rsid w:val="0030746C"/>
    <w:rsid w:val="00310174"/>
    <w:rsid w:val="003103EE"/>
    <w:rsid w:val="003105B4"/>
    <w:rsid w:val="003106A2"/>
    <w:rsid w:val="00310A99"/>
    <w:rsid w:val="00310AA1"/>
    <w:rsid w:val="003123B4"/>
    <w:rsid w:val="00312E2F"/>
    <w:rsid w:val="00313909"/>
    <w:rsid w:val="003143E4"/>
    <w:rsid w:val="00315295"/>
    <w:rsid w:val="003154C9"/>
    <w:rsid w:val="0031664B"/>
    <w:rsid w:val="00316FC5"/>
    <w:rsid w:val="00317868"/>
    <w:rsid w:val="003179D4"/>
    <w:rsid w:val="00320F9E"/>
    <w:rsid w:val="003214E9"/>
    <w:rsid w:val="00322A95"/>
    <w:rsid w:val="00322BF1"/>
    <w:rsid w:val="0032321A"/>
    <w:rsid w:val="00323609"/>
    <w:rsid w:val="00323647"/>
    <w:rsid w:val="0032408C"/>
    <w:rsid w:val="003242EE"/>
    <w:rsid w:val="0032578C"/>
    <w:rsid w:val="00325830"/>
    <w:rsid w:val="00325881"/>
    <w:rsid w:val="00325988"/>
    <w:rsid w:val="00325EBA"/>
    <w:rsid w:val="00326E53"/>
    <w:rsid w:val="00327043"/>
    <w:rsid w:val="00327519"/>
    <w:rsid w:val="003321C0"/>
    <w:rsid w:val="003328E0"/>
    <w:rsid w:val="0033346B"/>
    <w:rsid w:val="003336B5"/>
    <w:rsid w:val="00334187"/>
    <w:rsid w:val="003366C0"/>
    <w:rsid w:val="00336F04"/>
    <w:rsid w:val="00336FC2"/>
    <w:rsid w:val="003370DE"/>
    <w:rsid w:val="00340338"/>
    <w:rsid w:val="0034156B"/>
    <w:rsid w:val="003415B8"/>
    <w:rsid w:val="00342068"/>
    <w:rsid w:val="003428C7"/>
    <w:rsid w:val="003428C9"/>
    <w:rsid w:val="003436B1"/>
    <w:rsid w:val="0034465D"/>
    <w:rsid w:val="00344789"/>
    <w:rsid w:val="003458B1"/>
    <w:rsid w:val="00346550"/>
    <w:rsid w:val="003468C2"/>
    <w:rsid w:val="00350161"/>
    <w:rsid w:val="00350B19"/>
    <w:rsid w:val="00350BC1"/>
    <w:rsid w:val="003517AA"/>
    <w:rsid w:val="0035302C"/>
    <w:rsid w:val="00353045"/>
    <w:rsid w:val="0035320E"/>
    <w:rsid w:val="00353961"/>
    <w:rsid w:val="00353BB8"/>
    <w:rsid w:val="003542BC"/>
    <w:rsid w:val="0035450F"/>
    <w:rsid w:val="0035490E"/>
    <w:rsid w:val="0035492F"/>
    <w:rsid w:val="00354FE2"/>
    <w:rsid w:val="00355A01"/>
    <w:rsid w:val="00355B26"/>
    <w:rsid w:val="00356026"/>
    <w:rsid w:val="00357BBE"/>
    <w:rsid w:val="00357F78"/>
    <w:rsid w:val="003603AF"/>
    <w:rsid w:val="00360422"/>
    <w:rsid w:val="003604D3"/>
    <w:rsid w:val="00361200"/>
    <w:rsid w:val="00361752"/>
    <w:rsid w:val="00361970"/>
    <w:rsid w:val="003619B3"/>
    <w:rsid w:val="00361CE2"/>
    <w:rsid w:val="00362709"/>
    <w:rsid w:val="0036284A"/>
    <w:rsid w:val="003631FC"/>
    <w:rsid w:val="00363986"/>
    <w:rsid w:val="0036398D"/>
    <w:rsid w:val="00363E21"/>
    <w:rsid w:val="00363E9A"/>
    <w:rsid w:val="00364BD0"/>
    <w:rsid w:val="003651EB"/>
    <w:rsid w:val="00365498"/>
    <w:rsid w:val="003655D5"/>
    <w:rsid w:val="00366353"/>
    <w:rsid w:val="00366594"/>
    <w:rsid w:val="00366C7C"/>
    <w:rsid w:val="003672CC"/>
    <w:rsid w:val="003675A0"/>
    <w:rsid w:val="00367F99"/>
    <w:rsid w:val="00367FFC"/>
    <w:rsid w:val="00370417"/>
    <w:rsid w:val="003705EF"/>
    <w:rsid w:val="00370A9D"/>
    <w:rsid w:val="00370B6E"/>
    <w:rsid w:val="00371055"/>
    <w:rsid w:val="003719CF"/>
    <w:rsid w:val="00371C37"/>
    <w:rsid w:val="00371E00"/>
    <w:rsid w:val="00371EE2"/>
    <w:rsid w:val="003723D2"/>
    <w:rsid w:val="00372AA0"/>
    <w:rsid w:val="00373207"/>
    <w:rsid w:val="0037406B"/>
    <w:rsid w:val="00375019"/>
    <w:rsid w:val="0037571B"/>
    <w:rsid w:val="00375C82"/>
    <w:rsid w:val="00375EF1"/>
    <w:rsid w:val="0037659E"/>
    <w:rsid w:val="003765CD"/>
    <w:rsid w:val="0037684D"/>
    <w:rsid w:val="00376C34"/>
    <w:rsid w:val="003771DA"/>
    <w:rsid w:val="0037793F"/>
    <w:rsid w:val="00377C2C"/>
    <w:rsid w:val="00380AA1"/>
    <w:rsid w:val="00380ACC"/>
    <w:rsid w:val="00380E7D"/>
    <w:rsid w:val="0038153F"/>
    <w:rsid w:val="0038155C"/>
    <w:rsid w:val="0038242B"/>
    <w:rsid w:val="003825E6"/>
    <w:rsid w:val="003826CF"/>
    <w:rsid w:val="00383060"/>
    <w:rsid w:val="00383183"/>
    <w:rsid w:val="0038364E"/>
    <w:rsid w:val="003845F2"/>
    <w:rsid w:val="00384695"/>
    <w:rsid w:val="00385FB2"/>
    <w:rsid w:val="00387A65"/>
    <w:rsid w:val="00390CBD"/>
    <w:rsid w:val="00392251"/>
    <w:rsid w:val="0039230C"/>
    <w:rsid w:val="003923B2"/>
    <w:rsid w:val="00394237"/>
    <w:rsid w:val="00394D9C"/>
    <w:rsid w:val="00395BF3"/>
    <w:rsid w:val="00397897"/>
    <w:rsid w:val="00397EED"/>
    <w:rsid w:val="003A05CD"/>
    <w:rsid w:val="003A1BB9"/>
    <w:rsid w:val="003A251C"/>
    <w:rsid w:val="003A2BAF"/>
    <w:rsid w:val="003A3034"/>
    <w:rsid w:val="003A38E5"/>
    <w:rsid w:val="003A38F1"/>
    <w:rsid w:val="003A4FB2"/>
    <w:rsid w:val="003A5238"/>
    <w:rsid w:val="003A56C7"/>
    <w:rsid w:val="003A5E07"/>
    <w:rsid w:val="003A60D3"/>
    <w:rsid w:val="003A610C"/>
    <w:rsid w:val="003A6286"/>
    <w:rsid w:val="003A66C7"/>
    <w:rsid w:val="003A7C6B"/>
    <w:rsid w:val="003B06A6"/>
    <w:rsid w:val="003B07F8"/>
    <w:rsid w:val="003B09EC"/>
    <w:rsid w:val="003B0A1F"/>
    <w:rsid w:val="003B1025"/>
    <w:rsid w:val="003B1211"/>
    <w:rsid w:val="003B18C6"/>
    <w:rsid w:val="003B22DA"/>
    <w:rsid w:val="003B2860"/>
    <w:rsid w:val="003B2F42"/>
    <w:rsid w:val="003B2F4A"/>
    <w:rsid w:val="003B3358"/>
    <w:rsid w:val="003B3486"/>
    <w:rsid w:val="003B51D8"/>
    <w:rsid w:val="003B5305"/>
    <w:rsid w:val="003B5593"/>
    <w:rsid w:val="003B579F"/>
    <w:rsid w:val="003B63AF"/>
    <w:rsid w:val="003B6997"/>
    <w:rsid w:val="003B6EBC"/>
    <w:rsid w:val="003B7BC0"/>
    <w:rsid w:val="003C0464"/>
    <w:rsid w:val="003C095A"/>
    <w:rsid w:val="003C0C78"/>
    <w:rsid w:val="003C0E6D"/>
    <w:rsid w:val="003C1270"/>
    <w:rsid w:val="003C132F"/>
    <w:rsid w:val="003C1808"/>
    <w:rsid w:val="003C1BF2"/>
    <w:rsid w:val="003C1CF9"/>
    <w:rsid w:val="003C2A41"/>
    <w:rsid w:val="003C3101"/>
    <w:rsid w:val="003C3105"/>
    <w:rsid w:val="003C38E1"/>
    <w:rsid w:val="003C46D7"/>
    <w:rsid w:val="003C4EDE"/>
    <w:rsid w:val="003C4F3B"/>
    <w:rsid w:val="003C57C9"/>
    <w:rsid w:val="003C63C1"/>
    <w:rsid w:val="003C65AB"/>
    <w:rsid w:val="003C665B"/>
    <w:rsid w:val="003C69EA"/>
    <w:rsid w:val="003C6D0D"/>
    <w:rsid w:val="003C6F36"/>
    <w:rsid w:val="003C73F7"/>
    <w:rsid w:val="003C7552"/>
    <w:rsid w:val="003C77C9"/>
    <w:rsid w:val="003D0244"/>
    <w:rsid w:val="003D0427"/>
    <w:rsid w:val="003D155B"/>
    <w:rsid w:val="003D26E0"/>
    <w:rsid w:val="003D30D5"/>
    <w:rsid w:val="003D3263"/>
    <w:rsid w:val="003D329A"/>
    <w:rsid w:val="003D360A"/>
    <w:rsid w:val="003D36C1"/>
    <w:rsid w:val="003D3FBE"/>
    <w:rsid w:val="003D46FF"/>
    <w:rsid w:val="003D5438"/>
    <w:rsid w:val="003D57B7"/>
    <w:rsid w:val="003D588D"/>
    <w:rsid w:val="003D617A"/>
    <w:rsid w:val="003D6597"/>
    <w:rsid w:val="003D6629"/>
    <w:rsid w:val="003D6847"/>
    <w:rsid w:val="003D7634"/>
    <w:rsid w:val="003D78E2"/>
    <w:rsid w:val="003E0B97"/>
    <w:rsid w:val="003E1239"/>
    <w:rsid w:val="003E2815"/>
    <w:rsid w:val="003E4882"/>
    <w:rsid w:val="003E4C16"/>
    <w:rsid w:val="003E506E"/>
    <w:rsid w:val="003E5248"/>
    <w:rsid w:val="003E5430"/>
    <w:rsid w:val="003E6079"/>
    <w:rsid w:val="003E63C7"/>
    <w:rsid w:val="003E73EB"/>
    <w:rsid w:val="003E7506"/>
    <w:rsid w:val="003E797F"/>
    <w:rsid w:val="003E7A22"/>
    <w:rsid w:val="003E7E74"/>
    <w:rsid w:val="003F05A5"/>
    <w:rsid w:val="003F189B"/>
    <w:rsid w:val="003F1920"/>
    <w:rsid w:val="003F297D"/>
    <w:rsid w:val="003F29F2"/>
    <w:rsid w:val="003F2C77"/>
    <w:rsid w:val="003F363E"/>
    <w:rsid w:val="003F3917"/>
    <w:rsid w:val="003F3D57"/>
    <w:rsid w:val="003F3D5F"/>
    <w:rsid w:val="003F4250"/>
    <w:rsid w:val="003F544D"/>
    <w:rsid w:val="003F55D8"/>
    <w:rsid w:val="003F5B0A"/>
    <w:rsid w:val="003F5B90"/>
    <w:rsid w:val="003F5FCE"/>
    <w:rsid w:val="003F6443"/>
    <w:rsid w:val="003F65D0"/>
    <w:rsid w:val="003F6827"/>
    <w:rsid w:val="003F6B25"/>
    <w:rsid w:val="003F6C1D"/>
    <w:rsid w:val="003F6DB8"/>
    <w:rsid w:val="003F6E57"/>
    <w:rsid w:val="003F6EAC"/>
    <w:rsid w:val="003F781A"/>
    <w:rsid w:val="00400123"/>
    <w:rsid w:val="004007D7"/>
    <w:rsid w:val="00400A8D"/>
    <w:rsid w:val="00401612"/>
    <w:rsid w:val="00401FAB"/>
    <w:rsid w:val="00402FF5"/>
    <w:rsid w:val="004034D4"/>
    <w:rsid w:val="004037FD"/>
    <w:rsid w:val="00403EC5"/>
    <w:rsid w:val="00403ED0"/>
    <w:rsid w:val="00404443"/>
    <w:rsid w:val="00405269"/>
    <w:rsid w:val="0040728B"/>
    <w:rsid w:val="00407DF4"/>
    <w:rsid w:val="00407F22"/>
    <w:rsid w:val="004113F1"/>
    <w:rsid w:val="00411990"/>
    <w:rsid w:val="00411C52"/>
    <w:rsid w:val="004121C4"/>
    <w:rsid w:val="00412F32"/>
    <w:rsid w:val="00413772"/>
    <w:rsid w:val="004138F2"/>
    <w:rsid w:val="00413931"/>
    <w:rsid w:val="00414759"/>
    <w:rsid w:val="00414962"/>
    <w:rsid w:val="00414E76"/>
    <w:rsid w:val="00415A52"/>
    <w:rsid w:val="00415F61"/>
    <w:rsid w:val="0041607E"/>
    <w:rsid w:val="004160FC"/>
    <w:rsid w:val="00416AEF"/>
    <w:rsid w:val="00417384"/>
    <w:rsid w:val="0042013C"/>
    <w:rsid w:val="0042041A"/>
    <w:rsid w:val="004205AC"/>
    <w:rsid w:val="00420647"/>
    <w:rsid w:val="0042069F"/>
    <w:rsid w:val="0042070E"/>
    <w:rsid w:val="00420C39"/>
    <w:rsid w:val="00420CF1"/>
    <w:rsid w:val="004218A5"/>
    <w:rsid w:val="004224D6"/>
    <w:rsid w:val="00422670"/>
    <w:rsid w:val="00422B04"/>
    <w:rsid w:val="004236E7"/>
    <w:rsid w:val="0042479F"/>
    <w:rsid w:val="00424CD9"/>
    <w:rsid w:val="00425612"/>
    <w:rsid w:val="004256C1"/>
    <w:rsid w:val="0042588F"/>
    <w:rsid w:val="0042721D"/>
    <w:rsid w:val="004273E0"/>
    <w:rsid w:val="004305F9"/>
    <w:rsid w:val="004309FA"/>
    <w:rsid w:val="00430BAA"/>
    <w:rsid w:val="00430FCC"/>
    <w:rsid w:val="0043128D"/>
    <w:rsid w:val="004329A9"/>
    <w:rsid w:val="00432B54"/>
    <w:rsid w:val="00432C40"/>
    <w:rsid w:val="0043376D"/>
    <w:rsid w:val="0043437B"/>
    <w:rsid w:val="00434681"/>
    <w:rsid w:val="004357A6"/>
    <w:rsid w:val="0043596A"/>
    <w:rsid w:val="00435B22"/>
    <w:rsid w:val="00436AE1"/>
    <w:rsid w:val="00436B5A"/>
    <w:rsid w:val="00437DD1"/>
    <w:rsid w:val="00437FE7"/>
    <w:rsid w:val="004402C3"/>
    <w:rsid w:val="004406CE"/>
    <w:rsid w:val="00441212"/>
    <w:rsid w:val="00441493"/>
    <w:rsid w:val="00441AA6"/>
    <w:rsid w:val="00441FED"/>
    <w:rsid w:val="00442462"/>
    <w:rsid w:val="0044255C"/>
    <w:rsid w:val="00442AAD"/>
    <w:rsid w:val="00444199"/>
    <w:rsid w:val="00444A5F"/>
    <w:rsid w:val="0044530F"/>
    <w:rsid w:val="00445F63"/>
    <w:rsid w:val="0044620C"/>
    <w:rsid w:val="004463EF"/>
    <w:rsid w:val="00446827"/>
    <w:rsid w:val="00446D23"/>
    <w:rsid w:val="00450004"/>
    <w:rsid w:val="0045014A"/>
    <w:rsid w:val="0045041E"/>
    <w:rsid w:val="00450A0F"/>
    <w:rsid w:val="00450D44"/>
    <w:rsid w:val="00450FD1"/>
    <w:rsid w:val="0045153E"/>
    <w:rsid w:val="0045186A"/>
    <w:rsid w:val="00452CB5"/>
    <w:rsid w:val="004532EA"/>
    <w:rsid w:val="0045363F"/>
    <w:rsid w:val="0045385C"/>
    <w:rsid w:val="00453F40"/>
    <w:rsid w:val="00453F88"/>
    <w:rsid w:val="0045465B"/>
    <w:rsid w:val="004552A1"/>
    <w:rsid w:val="004555B8"/>
    <w:rsid w:val="004555C4"/>
    <w:rsid w:val="004556FA"/>
    <w:rsid w:val="00455D59"/>
    <w:rsid w:val="00456793"/>
    <w:rsid w:val="004568E8"/>
    <w:rsid w:val="00457396"/>
    <w:rsid w:val="00457B48"/>
    <w:rsid w:val="0046054E"/>
    <w:rsid w:val="004606E7"/>
    <w:rsid w:val="00461046"/>
    <w:rsid w:val="00461652"/>
    <w:rsid w:val="00461B96"/>
    <w:rsid w:val="00461DF1"/>
    <w:rsid w:val="004628BA"/>
    <w:rsid w:val="00463220"/>
    <w:rsid w:val="00463F27"/>
    <w:rsid w:val="00464295"/>
    <w:rsid w:val="00465ECC"/>
    <w:rsid w:val="004673C5"/>
    <w:rsid w:val="004675D3"/>
    <w:rsid w:val="00467D93"/>
    <w:rsid w:val="00470BD8"/>
    <w:rsid w:val="0047173D"/>
    <w:rsid w:val="0047176B"/>
    <w:rsid w:val="00471AD5"/>
    <w:rsid w:val="004725B5"/>
    <w:rsid w:val="0047316A"/>
    <w:rsid w:val="004732F9"/>
    <w:rsid w:val="00473601"/>
    <w:rsid w:val="0047373C"/>
    <w:rsid w:val="00473761"/>
    <w:rsid w:val="004741C1"/>
    <w:rsid w:val="004741DA"/>
    <w:rsid w:val="004742FB"/>
    <w:rsid w:val="004746E8"/>
    <w:rsid w:val="004747B1"/>
    <w:rsid w:val="00474E4C"/>
    <w:rsid w:val="00475655"/>
    <w:rsid w:val="0047588E"/>
    <w:rsid w:val="00475FD1"/>
    <w:rsid w:val="00476970"/>
    <w:rsid w:val="004770CD"/>
    <w:rsid w:val="00477DEA"/>
    <w:rsid w:val="004800D4"/>
    <w:rsid w:val="00480197"/>
    <w:rsid w:val="004802B4"/>
    <w:rsid w:val="0048032A"/>
    <w:rsid w:val="0048189C"/>
    <w:rsid w:val="00481F93"/>
    <w:rsid w:val="00482882"/>
    <w:rsid w:val="00482DB0"/>
    <w:rsid w:val="00483597"/>
    <w:rsid w:val="004835DD"/>
    <w:rsid w:val="004847CC"/>
    <w:rsid w:val="00484B7D"/>
    <w:rsid w:val="00484DCC"/>
    <w:rsid w:val="00485C35"/>
    <w:rsid w:val="004869E9"/>
    <w:rsid w:val="00486C99"/>
    <w:rsid w:val="00487E88"/>
    <w:rsid w:val="004906AB"/>
    <w:rsid w:val="00491A8C"/>
    <w:rsid w:val="0049268F"/>
    <w:rsid w:val="00492AF7"/>
    <w:rsid w:val="004932DE"/>
    <w:rsid w:val="00493F51"/>
    <w:rsid w:val="0049471D"/>
    <w:rsid w:val="0049511B"/>
    <w:rsid w:val="00495BAE"/>
    <w:rsid w:val="004967A5"/>
    <w:rsid w:val="00496C1B"/>
    <w:rsid w:val="00496FED"/>
    <w:rsid w:val="004973C4"/>
    <w:rsid w:val="004974F9"/>
    <w:rsid w:val="0049752C"/>
    <w:rsid w:val="00497AE2"/>
    <w:rsid w:val="004A0CBC"/>
    <w:rsid w:val="004A108D"/>
    <w:rsid w:val="004A234D"/>
    <w:rsid w:val="004A2A92"/>
    <w:rsid w:val="004A3774"/>
    <w:rsid w:val="004A37F1"/>
    <w:rsid w:val="004A3B34"/>
    <w:rsid w:val="004A4221"/>
    <w:rsid w:val="004A446F"/>
    <w:rsid w:val="004A532C"/>
    <w:rsid w:val="004A5F9A"/>
    <w:rsid w:val="004A70CE"/>
    <w:rsid w:val="004A718C"/>
    <w:rsid w:val="004A7A6D"/>
    <w:rsid w:val="004A7B01"/>
    <w:rsid w:val="004A7BA7"/>
    <w:rsid w:val="004B0787"/>
    <w:rsid w:val="004B0B2A"/>
    <w:rsid w:val="004B0D23"/>
    <w:rsid w:val="004B0FE8"/>
    <w:rsid w:val="004B1A15"/>
    <w:rsid w:val="004B1C24"/>
    <w:rsid w:val="004B3184"/>
    <w:rsid w:val="004B3506"/>
    <w:rsid w:val="004B3797"/>
    <w:rsid w:val="004B416E"/>
    <w:rsid w:val="004B53EC"/>
    <w:rsid w:val="004B62F7"/>
    <w:rsid w:val="004B6F4A"/>
    <w:rsid w:val="004B70D5"/>
    <w:rsid w:val="004B7F62"/>
    <w:rsid w:val="004C03DD"/>
    <w:rsid w:val="004C08C4"/>
    <w:rsid w:val="004C0AD0"/>
    <w:rsid w:val="004C0CAF"/>
    <w:rsid w:val="004C0FE3"/>
    <w:rsid w:val="004C18D4"/>
    <w:rsid w:val="004C1A79"/>
    <w:rsid w:val="004C2024"/>
    <w:rsid w:val="004C23EE"/>
    <w:rsid w:val="004C2696"/>
    <w:rsid w:val="004C277F"/>
    <w:rsid w:val="004C2C8E"/>
    <w:rsid w:val="004C31F5"/>
    <w:rsid w:val="004C3A8E"/>
    <w:rsid w:val="004C3C48"/>
    <w:rsid w:val="004C50FC"/>
    <w:rsid w:val="004C57DE"/>
    <w:rsid w:val="004C583C"/>
    <w:rsid w:val="004C6059"/>
    <w:rsid w:val="004C6763"/>
    <w:rsid w:val="004C68A5"/>
    <w:rsid w:val="004C6BDE"/>
    <w:rsid w:val="004C6E73"/>
    <w:rsid w:val="004C7095"/>
    <w:rsid w:val="004C7490"/>
    <w:rsid w:val="004C7864"/>
    <w:rsid w:val="004C7AD2"/>
    <w:rsid w:val="004D12F8"/>
    <w:rsid w:val="004D1756"/>
    <w:rsid w:val="004D1EC6"/>
    <w:rsid w:val="004D26B8"/>
    <w:rsid w:val="004D292E"/>
    <w:rsid w:val="004D30A9"/>
    <w:rsid w:val="004D334E"/>
    <w:rsid w:val="004D386F"/>
    <w:rsid w:val="004D3F84"/>
    <w:rsid w:val="004D4A3E"/>
    <w:rsid w:val="004D4B36"/>
    <w:rsid w:val="004D4BF8"/>
    <w:rsid w:val="004D5CBA"/>
    <w:rsid w:val="004D66A6"/>
    <w:rsid w:val="004D67E5"/>
    <w:rsid w:val="004D6A0C"/>
    <w:rsid w:val="004D6AFF"/>
    <w:rsid w:val="004D6D77"/>
    <w:rsid w:val="004D720B"/>
    <w:rsid w:val="004E01F9"/>
    <w:rsid w:val="004E028B"/>
    <w:rsid w:val="004E0ADD"/>
    <w:rsid w:val="004E0C6F"/>
    <w:rsid w:val="004E0DFB"/>
    <w:rsid w:val="004E11FB"/>
    <w:rsid w:val="004E16DC"/>
    <w:rsid w:val="004E178B"/>
    <w:rsid w:val="004E1FEC"/>
    <w:rsid w:val="004E2AEB"/>
    <w:rsid w:val="004E2AEE"/>
    <w:rsid w:val="004E2DFF"/>
    <w:rsid w:val="004E3461"/>
    <w:rsid w:val="004E373A"/>
    <w:rsid w:val="004E3FDD"/>
    <w:rsid w:val="004E45F3"/>
    <w:rsid w:val="004E4BE8"/>
    <w:rsid w:val="004E4D56"/>
    <w:rsid w:val="004E502F"/>
    <w:rsid w:val="004E50CC"/>
    <w:rsid w:val="004E5341"/>
    <w:rsid w:val="004E5579"/>
    <w:rsid w:val="004E5E5D"/>
    <w:rsid w:val="004E5E63"/>
    <w:rsid w:val="004E6046"/>
    <w:rsid w:val="004E6A09"/>
    <w:rsid w:val="004E6C51"/>
    <w:rsid w:val="004E7801"/>
    <w:rsid w:val="004F0A7E"/>
    <w:rsid w:val="004F13CF"/>
    <w:rsid w:val="004F18F5"/>
    <w:rsid w:val="004F1CCB"/>
    <w:rsid w:val="004F2612"/>
    <w:rsid w:val="004F349F"/>
    <w:rsid w:val="004F3B80"/>
    <w:rsid w:val="004F3FDB"/>
    <w:rsid w:val="004F417E"/>
    <w:rsid w:val="004F42E3"/>
    <w:rsid w:val="004F463A"/>
    <w:rsid w:val="004F4BCA"/>
    <w:rsid w:val="004F525A"/>
    <w:rsid w:val="004F547D"/>
    <w:rsid w:val="004F5F77"/>
    <w:rsid w:val="004F61C5"/>
    <w:rsid w:val="004F6504"/>
    <w:rsid w:val="004F6781"/>
    <w:rsid w:val="004F6C6B"/>
    <w:rsid w:val="004F6CE7"/>
    <w:rsid w:val="004F7607"/>
    <w:rsid w:val="004F7879"/>
    <w:rsid w:val="004F7AB2"/>
    <w:rsid w:val="004F7E43"/>
    <w:rsid w:val="00500A44"/>
    <w:rsid w:val="00500DB2"/>
    <w:rsid w:val="0050120A"/>
    <w:rsid w:val="005024D0"/>
    <w:rsid w:val="00502DA3"/>
    <w:rsid w:val="00503549"/>
    <w:rsid w:val="00504EE7"/>
    <w:rsid w:val="0050672E"/>
    <w:rsid w:val="00506C25"/>
    <w:rsid w:val="00506E87"/>
    <w:rsid w:val="00506F7B"/>
    <w:rsid w:val="00507233"/>
    <w:rsid w:val="00507633"/>
    <w:rsid w:val="00507B07"/>
    <w:rsid w:val="00507FC2"/>
    <w:rsid w:val="0051028E"/>
    <w:rsid w:val="0051041E"/>
    <w:rsid w:val="005109F9"/>
    <w:rsid w:val="0051209A"/>
    <w:rsid w:val="005121FF"/>
    <w:rsid w:val="00512940"/>
    <w:rsid w:val="0051320B"/>
    <w:rsid w:val="00513486"/>
    <w:rsid w:val="00514058"/>
    <w:rsid w:val="00514969"/>
    <w:rsid w:val="0051521E"/>
    <w:rsid w:val="00515398"/>
    <w:rsid w:val="005155BE"/>
    <w:rsid w:val="00515608"/>
    <w:rsid w:val="00515B03"/>
    <w:rsid w:val="00516540"/>
    <w:rsid w:val="00516AF4"/>
    <w:rsid w:val="005170A4"/>
    <w:rsid w:val="00517C32"/>
    <w:rsid w:val="00517FB2"/>
    <w:rsid w:val="00520425"/>
    <w:rsid w:val="005204DE"/>
    <w:rsid w:val="0052156C"/>
    <w:rsid w:val="0052176C"/>
    <w:rsid w:val="00521D82"/>
    <w:rsid w:val="005220FA"/>
    <w:rsid w:val="00522AF5"/>
    <w:rsid w:val="00523A43"/>
    <w:rsid w:val="00523B5A"/>
    <w:rsid w:val="00524D59"/>
    <w:rsid w:val="0052593C"/>
    <w:rsid w:val="00525C40"/>
    <w:rsid w:val="00525F1F"/>
    <w:rsid w:val="00526708"/>
    <w:rsid w:val="00526E60"/>
    <w:rsid w:val="0052715F"/>
    <w:rsid w:val="005279C0"/>
    <w:rsid w:val="00527F43"/>
    <w:rsid w:val="00530134"/>
    <w:rsid w:val="00530490"/>
    <w:rsid w:val="00531D5C"/>
    <w:rsid w:val="00531EB1"/>
    <w:rsid w:val="00533F59"/>
    <w:rsid w:val="005346B5"/>
    <w:rsid w:val="00535432"/>
    <w:rsid w:val="005367D9"/>
    <w:rsid w:val="0053749A"/>
    <w:rsid w:val="0053759D"/>
    <w:rsid w:val="0054036B"/>
    <w:rsid w:val="00540557"/>
    <w:rsid w:val="005412B6"/>
    <w:rsid w:val="00541433"/>
    <w:rsid w:val="0054176A"/>
    <w:rsid w:val="00542171"/>
    <w:rsid w:val="0054228F"/>
    <w:rsid w:val="00542869"/>
    <w:rsid w:val="00542884"/>
    <w:rsid w:val="00543996"/>
    <w:rsid w:val="00543A3D"/>
    <w:rsid w:val="0054446E"/>
    <w:rsid w:val="00544C05"/>
    <w:rsid w:val="00544D82"/>
    <w:rsid w:val="00546058"/>
    <w:rsid w:val="005461AD"/>
    <w:rsid w:val="00546F4F"/>
    <w:rsid w:val="00547FB8"/>
    <w:rsid w:val="0055048B"/>
    <w:rsid w:val="00550E0A"/>
    <w:rsid w:val="00552A54"/>
    <w:rsid w:val="005539D5"/>
    <w:rsid w:val="00553AF0"/>
    <w:rsid w:val="005565E5"/>
    <w:rsid w:val="0055705E"/>
    <w:rsid w:val="0055762F"/>
    <w:rsid w:val="00557A06"/>
    <w:rsid w:val="00560285"/>
    <w:rsid w:val="005605CD"/>
    <w:rsid w:val="00562735"/>
    <w:rsid w:val="00562B51"/>
    <w:rsid w:val="00562CCC"/>
    <w:rsid w:val="00562D5C"/>
    <w:rsid w:val="00562EF5"/>
    <w:rsid w:val="00562F1F"/>
    <w:rsid w:val="005633D5"/>
    <w:rsid w:val="00563C8B"/>
    <w:rsid w:val="00563E4D"/>
    <w:rsid w:val="005640E9"/>
    <w:rsid w:val="00564550"/>
    <w:rsid w:val="005646B9"/>
    <w:rsid w:val="00564FFB"/>
    <w:rsid w:val="005658F3"/>
    <w:rsid w:val="005659EF"/>
    <w:rsid w:val="00565B3B"/>
    <w:rsid w:val="00565DB0"/>
    <w:rsid w:val="00565E01"/>
    <w:rsid w:val="00565FBA"/>
    <w:rsid w:val="005661D7"/>
    <w:rsid w:val="00566762"/>
    <w:rsid w:val="00567583"/>
    <w:rsid w:val="00570736"/>
    <w:rsid w:val="005707BF"/>
    <w:rsid w:val="00572E81"/>
    <w:rsid w:val="00572F22"/>
    <w:rsid w:val="00572FE4"/>
    <w:rsid w:val="00573684"/>
    <w:rsid w:val="005736EA"/>
    <w:rsid w:val="00573776"/>
    <w:rsid w:val="00573B52"/>
    <w:rsid w:val="005767E8"/>
    <w:rsid w:val="00576C23"/>
    <w:rsid w:val="00576FDF"/>
    <w:rsid w:val="00577A38"/>
    <w:rsid w:val="00577A70"/>
    <w:rsid w:val="005806E0"/>
    <w:rsid w:val="00582108"/>
    <w:rsid w:val="00582A87"/>
    <w:rsid w:val="00582FD7"/>
    <w:rsid w:val="00583138"/>
    <w:rsid w:val="005843E3"/>
    <w:rsid w:val="00585052"/>
    <w:rsid w:val="0058508E"/>
    <w:rsid w:val="00585A3C"/>
    <w:rsid w:val="00586279"/>
    <w:rsid w:val="005864C9"/>
    <w:rsid w:val="00586B2A"/>
    <w:rsid w:val="00587D69"/>
    <w:rsid w:val="00590485"/>
    <w:rsid w:val="005907B0"/>
    <w:rsid w:val="00590D2F"/>
    <w:rsid w:val="005913B4"/>
    <w:rsid w:val="00592A2C"/>
    <w:rsid w:val="00593C32"/>
    <w:rsid w:val="00593EE3"/>
    <w:rsid w:val="005942D7"/>
    <w:rsid w:val="005944E0"/>
    <w:rsid w:val="00594808"/>
    <w:rsid w:val="005948DD"/>
    <w:rsid w:val="00594FF2"/>
    <w:rsid w:val="00596BEB"/>
    <w:rsid w:val="005970FC"/>
    <w:rsid w:val="00597441"/>
    <w:rsid w:val="005977BF"/>
    <w:rsid w:val="005A0FDE"/>
    <w:rsid w:val="005A121E"/>
    <w:rsid w:val="005A1558"/>
    <w:rsid w:val="005A288D"/>
    <w:rsid w:val="005A3823"/>
    <w:rsid w:val="005A3891"/>
    <w:rsid w:val="005A45F2"/>
    <w:rsid w:val="005A4F07"/>
    <w:rsid w:val="005A6FE3"/>
    <w:rsid w:val="005A708A"/>
    <w:rsid w:val="005A7D8A"/>
    <w:rsid w:val="005A7DB5"/>
    <w:rsid w:val="005A7F15"/>
    <w:rsid w:val="005A7F59"/>
    <w:rsid w:val="005B0344"/>
    <w:rsid w:val="005B0853"/>
    <w:rsid w:val="005B0CF2"/>
    <w:rsid w:val="005B10B2"/>
    <w:rsid w:val="005B1549"/>
    <w:rsid w:val="005B181B"/>
    <w:rsid w:val="005B2025"/>
    <w:rsid w:val="005B231C"/>
    <w:rsid w:val="005B23C5"/>
    <w:rsid w:val="005B291D"/>
    <w:rsid w:val="005B3457"/>
    <w:rsid w:val="005B3BAE"/>
    <w:rsid w:val="005B3DD3"/>
    <w:rsid w:val="005B5E55"/>
    <w:rsid w:val="005B6133"/>
    <w:rsid w:val="005B70F4"/>
    <w:rsid w:val="005B7715"/>
    <w:rsid w:val="005B7B06"/>
    <w:rsid w:val="005C0D2A"/>
    <w:rsid w:val="005C1091"/>
    <w:rsid w:val="005C177E"/>
    <w:rsid w:val="005C19E4"/>
    <w:rsid w:val="005C345A"/>
    <w:rsid w:val="005C360E"/>
    <w:rsid w:val="005C3958"/>
    <w:rsid w:val="005C3E7F"/>
    <w:rsid w:val="005C4559"/>
    <w:rsid w:val="005C475F"/>
    <w:rsid w:val="005C48CF"/>
    <w:rsid w:val="005C4AEE"/>
    <w:rsid w:val="005C53AC"/>
    <w:rsid w:val="005C5630"/>
    <w:rsid w:val="005C5FAA"/>
    <w:rsid w:val="005C66C8"/>
    <w:rsid w:val="005C6E28"/>
    <w:rsid w:val="005C7CD6"/>
    <w:rsid w:val="005D0253"/>
    <w:rsid w:val="005D19F1"/>
    <w:rsid w:val="005D37EA"/>
    <w:rsid w:val="005D384E"/>
    <w:rsid w:val="005D3A66"/>
    <w:rsid w:val="005D3CE4"/>
    <w:rsid w:val="005D4110"/>
    <w:rsid w:val="005D4650"/>
    <w:rsid w:val="005D4CF5"/>
    <w:rsid w:val="005D4DA7"/>
    <w:rsid w:val="005D4FF4"/>
    <w:rsid w:val="005D53C6"/>
    <w:rsid w:val="005D5444"/>
    <w:rsid w:val="005D5637"/>
    <w:rsid w:val="005D5D3D"/>
    <w:rsid w:val="005D6023"/>
    <w:rsid w:val="005D686C"/>
    <w:rsid w:val="005D6BBC"/>
    <w:rsid w:val="005D6C8D"/>
    <w:rsid w:val="005D6E5D"/>
    <w:rsid w:val="005D7133"/>
    <w:rsid w:val="005E02CC"/>
    <w:rsid w:val="005E06A2"/>
    <w:rsid w:val="005E1C32"/>
    <w:rsid w:val="005E1E2A"/>
    <w:rsid w:val="005E2F91"/>
    <w:rsid w:val="005E40E8"/>
    <w:rsid w:val="005E49BB"/>
    <w:rsid w:val="005E4C8B"/>
    <w:rsid w:val="005E516B"/>
    <w:rsid w:val="005E57CE"/>
    <w:rsid w:val="005E5B91"/>
    <w:rsid w:val="005E5FA0"/>
    <w:rsid w:val="005E65E8"/>
    <w:rsid w:val="005E6C0E"/>
    <w:rsid w:val="005E6F4C"/>
    <w:rsid w:val="005E7017"/>
    <w:rsid w:val="005E79C0"/>
    <w:rsid w:val="005F0A43"/>
    <w:rsid w:val="005F0B56"/>
    <w:rsid w:val="005F0F3C"/>
    <w:rsid w:val="005F10EB"/>
    <w:rsid w:val="005F1169"/>
    <w:rsid w:val="005F11FC"/>
    <w:rsid w:val="005F307A"/>
    <w:rsid w:val="005F35A3"/>
    <w:rsid w:val="005F3C9C"/>
    <w:rsid w:val="005F492A"/>
    <w:rsid w:val="005F53CC"/>
    <w:rsid w:val="005F5C2B"/>
    <w:rsid w:val="005F5D1F"/>
    <w:rsid w:val="005F5D22"/>
    <w:rsid w:val="005F7985"/>
    <w:rsid w:val="00601005"/>
    <w:rsid w:val="00602943"/>
    <w:rsid w:val="00602C2E"/>
    <w:rsid w:val="00602E86"/>
    <w:rsid w:val="00603280"/>
    <w:rsid w:val="006036F6"/>
    <w:rsid w:val="00603829"/>
    <w:rsid w:val="00604642"/>
    <w:rsid w:val="00604694"/>
    <w:rsid w:val="00604CD4"/>
    <w:rsid w:val="006059B2"/>
    <w:rsid w:val="006066A0"/>
    <w:rsid w:val="006066D5"/>
    <w:rsid w:val="00606A62"/>
    <w:rsid w:val="00606F40"/>
    <w:rsid w:val="00607371"/>
    <w:rsid w:val="006076C7"/>
    <w:rsid w:val="00610018"/>
    <w:rsid w:val="00610887"/>
    <w:rsid w:val="00611147"/>
    <w:rsid w:val="00611389"/>
    <w:rsid w:val="00611DA9"/>
    <w:rsid w:val="00611F76"/>
    <w:rsid w:val="006120B4"/>
    <w:rsid w:val="0061274B"/>
    <w:rsid w:val="006134F8"/>
    <w:rsid w:val="00613594"/>
    <w:rsid w:val="00614A8B"/>
    <w:rsid w:val="0061538E"/>
    <w:rsid w:val="00616508"/>
    <w:rsid w:val="0061722B"/>
    <w:rsid w:val="0061744D"/>
    <w:rsid w:val="00617C8D"/>
    <w:rsid w:val="00617DB4"/>
    <w:rsid w:val="006206FE"/>
    <w:rsid w:val="006207DA"/>
    <w:rsid w:val="0062096C"/>
    <w:rsid w:val="00620E9F"/>
    <w:rsid w:val="00621E9F"/>
    <w:rsid w:val="0062252A"/>
    <w:rsid w:val="00622790"/>
    <w:rsid w:val="00622889"/>
    <w:rsid w:val="0062318D"/>
    <w:rsid w:val="00623E73"/>
    <w:rsid w:val="00624125"/>
    <w:rsid w:val="00624431"/>
    <w:rsid w:val="006245B2"/>
    <w:rsid w:val="0062463A"/>
    <w:rsid w:val="00624869"/>
    <w:rsid w:val="00624E89"/>
    <w:rsid w:val="00625E2D"/>
    <w:rsid w:val="00627E03"/>
    <w:rsid w:val="00627FCF"/>
    <w:rsid w:val="006302C1"/>
    <w:rsid w:val="00630B82"/>
    <w:rsid w:val="00630C08"/>
    <w:rsid w:val="00631A24"/>
    <w:rsid w:val="00631C0C"/>
    <w:rsid w:val="00631D2A"/>
    <w:rsid w:val="00632357"/>
    <w:rsid w:val="00632531"/>
    <w:rsid w:val="00632986"/>
    <w:rsid w:val="00632AA2"/>
    <w:rsid w:val="00632D2B"/>
    <w:rsid w:val="00633C41"/>
    <w:rsid w:val="00633E3A"/>
    <w:rsid w:val="00633E6F"/>
    <w:rsid w:val="006348B1"/>
    <w:rsid w:val="00634C78"/>
    <w:rsid w:val="00634D2D"/>
    <w:rsid w:val="00635638"/>
    <w:rsid w:val="00635BB3"/>
    <w:rsid w:val="00635CEC"/>
    <w:rsid w:val="00635E58"/>
    <w:rsid w:val="0063612B"/>
    <w:rsid w:val="006363D6"/>
    <w:rsid w:val="00636B5A"/>
    <w:rsid w:val="00637B1A"/>
    <w:rsid w:val="00637CA8"/>
    <w:rsid w:val="00640C56"/>
    <w:rsid w:val="00641264"/>
    <w:rsid w:val="006415BE"/>
    <w:rsid w:val="006418E4"/>
    <w:rsid w:val="00641A55"/>
    <w:rsid w:val="006434CD"/>
    <w:rsid w:val="006441A3"/>
    <w:rsid w:val="00644E50"/>
    <w:rsid w:val="00645138"/>
    <w:rsid w:val="00645468"/>
    <w:rsid w:val="0064585D"/>
    <w:rsid w:val="00645899"/>
    <w:rsid w:val="006459BE"/>
    <w:rsid w:val="00645DAB"/>
    <w:rsid w:val="00650173"/>
    <w:rsid w:val="006504FB"/>
    <w:rsid w:val="00650935"/>
    <w:rsid w:val="00652B41"/>
    <w:rsid w:val="006536CA"/>
    <w:rsid w:val="00653A8D"/>
    <w:rsid w:val="00653B7D"/>
    <w:rsid w:val="00653E67"/>
    <w:rsid w:val="00654299"/>
    <w:rsid w:val="00654D3C"/>
    <w:rsid w:val="00654EF9"/>
    <w:rsid w:val="006558C2"/>
    <w:rsid w:val="00655D17"/>
    <w:rsid w:val="00656119"/>
    <w:rsid w:val="006563A0"/>
    <w:rsid w:val="006569FC"/>
    <w:rsid w:val="006572C1"/>
    <w:rsid w:val="00657A27"/>
    <w:rsid w:val="00660034"/>
    <w:rsid w:val="006602C5"/>
    <w:rsid w:val="00660946"/>
    <w:rsid w:val="00660A94"/>
    <w:rsid w:val="00660D81"/>
    <w:rsid w:val="00661194"/>
    <w:rsid w:val="006614C7"/>
    <w:rsid w:val="006615E9"/>
    <w:rsid w:val="0066163D"/>
    <w:rsid w:val="00661BC3"/>
    <w:rsid w:val="00661C98"/>
    <w:rsid w:val="00662B51"/>
    <w:rsid w:val="00662D31"/>
    <w:rsid w:val="00662E6F"/>
    <w:rsid w:val="006638C5"/>
    <w:rsid w:val="0066450C"/>
    <w:rsid w:val="0066491D"/>
    <w:rsid w:val="0066518F"/>
    <w:rsid w:val="006651EE"/>
    <w:rsid w:val="00665C7B"/>
    <w:rsid w:val="00666E26"/>
    <w:rsid w:val="006670D4"/>
    <w:rsid w:val="006672EA"/>
    <w:rsid w:val="00667565"/>
    <w:rsid w:val="00667863"/>
    <w:rsid w:val="0066791B"/>
    <w:rsid w:val="00667A81"/>
    <w:rsid w:val="00670091"/>
    <w:rsid w:val="006701C7"/>
    <w:rsid w:val="00670885"/>
    <w:rsid w:val="006710E8"/>
    <w:rsid w:val="00672DA1"/>
    <w:rsid w:val="00673EBE"/>
    <w:rsid w:val="00673F76"/>
    <w:rsid w:val="0067492D"/>
    <w:rsid w:val="00674E72"/>
    <w:rsid w:val="00674F31"/>
    <w:rsid w:val="006752CC"/>
    <w:rsid w:val="006756C0"/>
    <w:rsid w:val="0067579C"/>
    <w:rsid w:val="00676F94"/>
    <w:rsid w:val="0067746A"/>
    <w:rsid w:val="0067749F"/>
    <w:rsid w:val="00677505"/>
    <w:rsid w:val="00677C97"/>
    <w:rsid w:val="0068214F"/>
    <w:rsid w:val="006829E9"/>
    <w:rsid w:val="00683809"/>
    <w:rsid w:val="00683AFB"/>
    <w:rsid w:val="00683F88"/>
    <w:rsid w:val="006849B1"/>
    <w:rsid w:val="00684B96"/>
    <w:rsid w:val="00686183"/>
    <w:rsid w:val="00687862"/>
    <w:rsid w:val="00687B49"/>
    <w:rsid w:val="00690D5F"/>
    <w:rsid w:val="00690E0F"/>
    <w:rsid w:val="00691E6A"/>
    <w:rsid w:val="00692774"/>
    <w:rsid w:val="00692BA9"/>
    <w:rsid w:val="00693654"/>
    <w:rsid w:val="0069368C"/>
    <w:rsid w:val="00693762"/>
    <w:rsid w:val="00694AF1"/>
    <w:rsid w:val="00694E75"/>
    <w:rsid w:val="00694E9A"/>
    <w:rsid w:val="00695A99"/>
    <w:rsid w:val="00695B8F"/>
    <w:rsid w:val="00695C2F"/>
    <w:rsid w:val="0069661F"/>
    <w:rsid w:val="0069779D"/>
    <w:rsid w:val="00697AC8"/>
    <w:rsid w:val="006A0AC7"/>
    <w:rsid w:val="006A0C22"/>
    <w:rsid w:val="006A19F6"/>
    <w:rsid w:val="006A1A2C"/>
    <w:rsid w:val="006A2A30"/>
    <w:rsid w:val="006A2D25"/>
    <w:rsid w:val="006A2F8B"/>
    <w:rsid w:val="006A31D1"/>
    <w:rsid w:val="006A3A5F"/>
    <w:rsid w:val="006A3C4A"/>
    <w:rsid w:val="006A3F67"/>
    <w:rsid w:val="006A4619"/>
    <w:rsid w:val="006A5239"/>
    <w:rsid w:val="006A533A"/>
    <w:rsid w:val="006A5413"/>
    <w:rsid w:val="006A5CBA"/>
    <w:rsid w:val="006A66CA"/>
    <w:rsid w:val="006A6985"/>
    <w:rsid w:val="006B1476"/>
    <w:rsid w:val="006B202D"/>
    <w:rsid w:val="006B242D"/>
    <w:rsid w:val="006B2D90"/>
    <w:rsid w:val="006B3788"/>
    <w:rsid w:val="006B39BD"/>
    <w:rsid w:val="006B41E5"/>
    <w:rsid w:val="006B6755"/>
    <w:rsid w:val="006B67A8"/>
    <w:rsid w:val="006B69AE"/>
    <w:rsid w:val="006B79A7"/>
    <w:rsid w:val="006B7BA4"/>
    <w:rsid w:val="006C00C3"/>
    <w:rsid w:val="006C0EFF"/>
    <w:rsid w:val="006C11A4"/>
    <w:rsid w:val="006C155A"/>
    <w:rsid w:val="006C17CC"/>
    <w:rsid w:val="006C197D"/>
    <w:rsid w:val="006C19EB"/>
    <w:rsid w:val="006C1FDC"/>
    <w:rsid w:val="006C25B5"/>
    <w:rsid w:val="006C266A"/>
    <w:rsid w:val="006C2F8D"/>
    <w:rsid w:val="006C3896"/>
    <w:rsid w:val="006C3BBF"/>
    <w:rsid w:val="006C3E84"/>
    <w:rsid w:val="006C4183"/>
    <w:rsid w:val="006C4531"/>
    <w:rsid w:val="006C47B2"/>
    <w:rsid w:val="006C49C7"/>
    <w:rsid w:val="006C4B76"/>
    <w:rsid w:val="006C4DFF"/>
    <w:rsid w:val="006C54EF"/>
    <w:rsid w:val="006C575C"/>
    <w:rsid w:val="006C6151"/>
    <w:rsid w:val="006C6A92"/>
    <w:rsid w:val="006C7C7E"/>
    <w:rsid w:val="006C7FBA"/>
    <w:rsid w:val="006D1860"/>
    <w:rsid w:val="006D1F03"/>
    <w:rsid w:val="006D1F43"/>
    <w:rsid w:val="006D28D3"/>
    <w:rsid w:val="006D28E7"/>
    <w:rsid w:val="006D2B43"/>
    <w:rsid w:val="006D3077"/>
    <w:rsid w:val="006D3251"/>
    <w:rsid w:val="006D3451"/>
    <w:rsid w:val="006D3635"/>
    <w:rsid w:val="006D3A51"/>
    <w:rsid w:val="006D3CD9"/>
    <w:rsid w:val="006D3D09"/>
    <w:rsid w:val="006D4092"/>
    <w:rsid w:val="006D453C"/>
    <w:rsid w:val="006D4953"/>
    <w:rsid w:val="006D52A9"/>
    <w:rsid w:val="006D55B1"/>
    <w:rsid w:val="006E0267"/>
    <w:rsid w:val="006E0691"/>
    <w:rsid w:val="006E0F1E"/>
    <w:rsid w:val="006E104A"/>
    <w:rsid w:val="006E10FD"/>
    <w:rsid w:val="006E17A8"/>
    <w:rsid w:val="006E1A30"/>
    <w:rsid w:val="006E1FD0"/>
    <w:rsid w:val="006E217B"/>
    <w:rsid w:val="006E2584"/>
    <w:rsid w:val="006E2FC4"/>
    <w:rsid w:val="006E30C3"/>
    <w:rsid w:val="006E3669"/>
    <w:rsid w:val="006E3B3F"/>
    <w:rsid w:val="006E3F7D"/>
    <w:rsid w:val="006E4C66"/>
    <w:rsid w:val="006E4CA5"/>
    <w:rsid w:val="006E4F67"/>
    <w:rsid w:val="006E5999"/>
    <w:rsid w:val="006E665D"/>
    <w:rsid w:val="006E6AAB"/>
    <w:rsid w:val="006E6C1E"/>
    <w:rsid w:val="006E6C94"/>
    <w:rsid w:val="006E735D"/>
    <w:rsid w:val="006E7AA1"/>
    <w:rsid w:val="006E7B51"/>
    <w:rsid w:val="006E7D7D"/>
    <w:rsid w:val="006E7F73"/>
    <w:rsid w:val="006F1A10"/>
    <w:rsid w:val="006F2A77"/>
    <w:rsid w:val="006F3A12"/>
    <w:rsid w:val="006F4146"/>
    <w:rsid w:val="006F449A"/>
    <w:rsid w:val="006F69A5"/>
    <w:rsid w:val="006F7440"/>
    <w:rsid w:val="006F7793"/>
    <w:rsid w:val="006F7C9F"/>
    <w:rsid w:val="00700807"/>
    <w:rsid w:val="00700CB3"/>
    <w:rsid w:val="00701D1E"/>
    <w:rsid w:val="0070257F"/>
    <w:rsid w:val="007032D5"/>
    <w:rsid w:val="00703C32"/>
    <w:rsid w:val="00704331"/>
    <w:rsid w:val="00704591"/>
    <w:rsid w:val="00704E44"/>
    <w:rsid w:val="00705978"/>
    <w:rsid w:val="007066C7"/>
    <w:rsid w:val="00706BA8"/>
    <w:rsid w:val="007070A6"/>
    <w:rsid w:val="00707813"/>
    <w:rsid w:val="00707EA4"/>
    <w:rsid w:val="007109F9"/>
    <w:rsid w:val="00711975"/>
    <w:rsid w:val="00711CC0"/>
    <w:rsid w:val="00712BDE"/>
    <w:rsid w:val="00713130"/>
    <w:rsid w:val="00713BBD"/>
    <w:rsid w:val="007168AB"/>
    <w:rsid w:val="0071698D"/>
    <w:rsid w:val="0071768B"/>
    <w:rsid w:val="00720542"/>
    <w:rsid w:val="00720C3D"/>
    <w:rsid w:val="00720F2A"/>
    <w:rsid w:val="00721793"/>
    <w:rsid w:val="00721AD2"/>
    <w:rsid w:val="00721C95"/>
    <w:rsid w:val="0072302C"/>
    <w:rsid w:val="00723252"/>
    <w:rsid w:val="00723506"/>
    <w:rsid w:val="00723906"/>
    <w:rsid w:val="007242D4"/>
    <w:rsid w:val="00724728"/>
    <w:rsid w:val="00724C34"/>
    <w:rsid w:val="00724C9C"/>
    <w:rsid w:val="007267B4"/>
    <w:rsid w:val="00726F76"/>
    <w:rsid w:val="007324E1"/>
    <w:rsid w:val="00733928"/>
    <w:rsid w:val="007339CA"/>
    <w:rsid w:val="00733DE7"/>
    <w:rsid w:val="00733E8B"/>
    <w:rsid w:val="00733F47"/>
    <w:rsid w:val="00734469"/>
    <w:rsid w:val="00734918"/>
    <w:rsid w:val="007352B8"/>
    <w:rsid w:val="00735405"/>
    <w:rsid w:val="0073540C"/>
    <w:rsid w:val="0073577E"/>
    <w:rsid w:val="007361DB"/>
    <w:rsid w:val="007365A8"/>
    <w:rsid w:val="00737617"/>
    <w:rsid w:val="007376FB"/>
    <w:rsid w:val="00737B45"/>
    <w:rsid w:val="00737D12"/>
    <w:rsid w:val="00740732"/>
    <w:rsid w:val="00740F97"/>
    <w:rsid w:val="00742E4C"/>
    <w:rsid w:val="00742EAF"/>
    <w:rsid w:val="0074335A"/>
    <w:rsid w:val="007439A2"/>
    <w:rsid w:val="007443D0"/>
    <w:rsid w:val="00744CB8"/>
    <w:rsid w:val="00745085"/>
    <w:rsid w:val="0074537A"/>
    <w:rsid w:val="007454C9"/>
    <w:rsid w:val="0074550A"/>
    <w:rsid w:val="00745698"/>
    <w:rsid w:val="00745C5B"/>
    <w:rsid w:val="00746657"/>
    <w:rsid w:val="00746DE2"/>
    <w:rsid w:val="00746F31"/>
    <w:rsid w:val="00747A0C"/>
    <w:rsid w:val="0075028E"/>
    <w:rsid w:val="007504A7"/>
    <w:rsid w:val="00750B96"/>
    <w:rsid w:val="007518AD"/>
    <w:rsid w:val="00751AC9"/>
    <w:rsid w:val="007526C2"/>
    <w:rsid w:val="007527D3"/>
    <w:rsid w:val="00752998"/>
    <w:rsid w:val="007529C6"/>
    <w:rsid w:val="00752E3D"/>
    <w:rsid w:val="00753611"/>
    <w:rsid w:val="00754086"/>
    <w:rsid w:val="00754835"/>
    <w:rsid w:val="00755BF3"/>
    <w:rsid w:val="00755D95"/>
    <w:rsid w:val="00756070"/>
    <w:rsid w:val="0075685D"/>
    <w:rsid w:val="007575B8"/>
    <w:rsid w:val="007600F2"/>
    <w:rsid w:val="0076054F"/>
    <w:rsid w:val="007607DA"/>
    <w:rsid w:val="0076099A"/>
    <w:rsid w:val="00760D31"/>
    <w:rsid w:val="00761100"/>
    <w:rsid w:val="0076143E"/>
    <w:rsid w:val="00762002"/>
    <w:rsid w:val="00763452"/>
    <w:rsid w:val="00763C46"/>
    <w:rsid w:val="007644CB"/>
    <w:rsid w:val="0076480D"/>
    <w:rsid w:val="00764E31"/>
    <w:rsid w:val="00765277"/>
    <w:rsid w:val="00765FBC"/>
    <w:rsid w:val="0076644F"/>
    <w:rsid w:val="00766D8F"/>
    <w:rsid w:val="00766F94"/>
    <w:rsid w:val="007672A9"/>
    <w:rsid w:val="00767791"/>
    <w:rsid w:val="00767C2C"/>
    <w:rsid w:val="00771237"/>
    <w:rsid w:val="00771B3C"/>
    <w:rsid w:val="00771C29"/>
    <w:rsid w:val="0077203D"/>
    <w:rsid w:val="0077288E"/>
    <w:rsid w:val="00772FEA"/>
    <w:rsid w:val="00774563"/>
    <w:rsid w:val="007747F3"/>
    <w:rsid w:val="0077483F"/>
    <w:rsid w:val="007749FC"/>
    <w:rsid w:val="00774C1E"/>
    <w:rsid w:val="007752FB"/>
    <w:rsid w:val="0077536A"/>
    <w:rsid w:val="007758B3"/>
    <w:rsid w:val="00776220"/>
    <w:rsid w:val="007765FC"/>
    <w:rsid w:val="00776917"/>
    <w:rsid w:val="0077694F"/>
    <w:rsid w:val="007769F4"/>
    <w:rsid w:val="007774BA"/>
    <w:rsid w:val="00777962"/>
    <w:rsid w:val="00777A58"/>
    <w:rsid w:val="007800B0"/>
    <w:rsid w:val="00780245"/>
    <w:rsid w:val="00780D2E"/>
    <w:rsid w:val="00780D5A"/>
    <w:rsid w:val="007816FE"/>
    <w:rsid w:val="00781A73"/>
    <w:rsid w:val="00781C22"/>
    <w:rsid w:val="0078278A"/>
    <w:rsid w:val="00782F73"/>
    <w:rsid w:val="00783664"/>
    <w:rsid w:val="00783676"/>
    <w:rsid w:val="007839EC"/>
    <w:rsid w:val="00783F69"/>
    <w:rsid w:val="00784B79"/>
    <w:rsid w:val="00784CB0"/>
    <w:rsid w:val="00785D2B"/>
    <w:rsid w:val="007879B0"/>
    <w:rsid w:val="0079038F"/>
    <w:rsid w:val="00790406"/>
    <w:rsid w:val="007905EB"/>
    <w:rsid w:val="00791534"/>
    <w:rsid w:val="00792A02"/>
    <w:rsid w:val="00792C8A"/>
    <w:rsid w:val="00793B58"/>
    <w:rsid w:val="00793C59"/>
    <w:rsid w:val="00793F68"/>
    <w:rsid w:val="007942CB"/>
    <w:rsid w:val="00794D2C"/>
    <w:rsid w:val="00795192"/>
    <w:rsid w:val="00795AB3"/>
    <w:rsid w:val="0079683E"/>
    <w:rsid w:val="00796A50"/>
    <w:rsid w:val="00796D3B"/>
    <w:rsid w:val="00797FF1"/>
    <w:rsid w:val="007A00AF"/>
    <w:rsid w:val="007A0600"/>
    <w:rsid w:val="007A0904"/>
    <w:rsid w:val="007A0E80"/>
    <w:rsid w:val="007A12F4"/>
    <w:rsid w:val="007A1703"/>
    <w:rsid w:val="007A2402"/>
    <w:rsid w:val="007A245A"/>
    <w:rsid w:val="007A3897"/>
    <w:rsid w:val="007A3C19"/>
    <w:rsid w:val="007A3F8C"/>
    <w:rsid w:val="007A3FBD"/>
    <w:rsid w:val="007A4F09"/>
    <w:rsid w:val="007A5705"/>
    <w:rsid w:val="007A682B"/>
    <w:rsid w:val="007A72E8"/>
    <w:rsid w:val="007A7CFA"/>
    <w:rsid w:val="007B0C88"/>
    <w:rsid w:val="007B1058"/>
    <w:rsid w:val="007B11E3"/>
    <w:rsid w:val="007B1204"/>
    <w:rsid w:val="007B1222"/>
    <w:rsid w:val="007B1CD0"/>
    <w:rsid w:val="007B25D0"/>
    <w:rsid w:val="007B2F07"/>
    <w:rsid w:val="007B3187"/>
    <w:rsid w:val="007B3B26"/>
    <w:rsid w:val="007B674B"/>
    <w:rsid w:val="007B69A8"/>
    <w:rsid w:val="007B6F3E"/>
    <w:rsid w:val="007C01F0"/>
    <w:rsid w:val="007C02F8"/>
    <w:rsid w:val="007C04FB"/>
    <w:rsid w:val="007C0869"/>
    <w:rsid w:val="007C0B16"/>
    <w:rsid w:val="007C1533"/>
    <w:rsid w:val="007C15E3"/>
    <w:rsid w:val="007C2C53"/>
    <w:rsid w:val="007C4076"/>
    <w:rsid w:val="007C4399"/>
    <w:rsid w:val="007C4673"/>
    <w:rsid w:val="007C4A73"/>
    <w:rsid w:val="007C59D5"/>
    <w:rsid w:val="007C5D9A"/>
    <w:rsid w:val="007C6339"/>
    <w:rsid w:val="007C6D0E"/>
    <w:rsid w:val="007D07C4"/>
    <w:rsid w:val="007D0A07"/>
    <w:rsid w:val="007D0DC2"/>
    <w:rsid w:val="007D0EB3"/>
    <w:rsid w:val="007D14CA"/>
    <w:rsid w:val="007D1DC4"/>
    <w:rsid w:val="007D20FB"/>
    <w:rsid w:val="007D2170"/>
    <w:rsid w:val="007D2459"/>
    <w:rsid w:val="007D2D73"/>
    <w:rsid w:val="007D3263"/>
    <w:rsid w:val="007D352A"/>
    <w:rsid w:val="007D3E1E"/>
    <w:rsid w:val="007D3F66"/>
    <w:rsid w:val="007D5329"/>
    <w:rsid w:val="007D537D"/>
    <w:rsid w:val="007D5542"/>
    <w:rsid w:val="007D587C"/>
    <w:rsid w:val="007D5C22"/>
    <w:rsid w:val="007D7B7E"/>
    <w:rsid w:val="007E061E"/>
    <w:rsid w:val="007E0DB8"/>
    <w:rsid w:val="007E11C9"/>
    <w:rsid w:val="007E1CEE"/>
    <w:rsid w:val="007E2575"/>
    <w:rsid w:val="007E2E25"/>
    <w:rsid w:val="007E2FB7"/>
    <w:rsid w:val="007E39F4"/>
    <w:rsid w:val="007E3A5E"/>
    <w:rsid w:val="007E5106"/>
    <w:rsid w:val="007E512B"/>
    <w:rsid w:val="007E56C7"/>
    <w:rsid w:val="007E5960"/>
    <w:rsid w:val="007E5BFC"/>
    <w:rsid w:val="007E5C6F"/>
    <w:rsid w:val="007E5F5A"/>
    <w:rsid w:val="007E61A3"/>
    <w:rsid w:val="007E6452"/>
    <w:rsid w:val="007E6557"/>
    <w:rsid w:val="007E6A0E"/>
    <w:rsid w:val="007E7513"/>
    <w:rsid w:val="007E76AF"/>
    <w:rsid w:val="007E7B8F"/>
    <w:rsid w:val="007F0081"/>
    <w:rsid w:val="007F0119"/>
    <w:rsid w:val="007F0CD4"/>
    <w:rsid w:val="007F1724"/>
    <w:rsid w:val="007F1C4B"/>
    <w:rsid w:val="007F221B"/>
    <w:rsid w:val="007F28F1"/>
    <w:rsid w:val="007F2A9E"/>
    <w:rsid w:val="007F2FB9"/>
    <w:rsid w:val="007F32DF"/>
    <w:rsid w:val="007F3B1F"/>
    <w:rsid w:val="007F435B"/>
    <w:rsid w:val="007F4942"/>
    <w:rsid w:val="007F5441"/>
    <w:rsid w:val="007F5AA2"/>
    <w:rsid w:val="007F68B2"/>
    <w:rsid w:val="007F7C04"/>
    <w:rsid w:val="008001BB"/>
    <w:rsid w:val="008007D6"/>
    <w:rsid w:val="00801DA9"/>
    <w:rsid w:val="008026AF"/>
    <w:rsid w:val="00802B42"/>
    <w:rsid w:val="008044A7"/>
    <w:rsid w:val="008048BD"/>
    <w:rsid w:val="00804DEF"/>
    <w:rsid w:val="00805255"/>
    <w:rsid w:val="0080594D"/>
    <w:rsid w:val="00805AEA"/>
    <w:rsid w:val="00810403"/>
    <w:rsid w:val="008108F4"/>
    <w:rsid w:val="00810AE1"/>
    <w:rsid w:val="00810BC8"/>
    <w:rsid w:val="00810C83"/>
    <w:rsid w:val="00811F43"/>
    <w:rsid w:val="00812085"/>
    <w:rsid w:val="008127BE"/>
    <w:rsid w:val="00812AEB"/>
    <w:rsid w:val="008130A0"/>
    <w:rsid w:val="008133C1"/>
    <w:rsid w:val="008135F3"/>
    <w:rsid w:val="00813D51"/>
    <w:rsid w:val="0081591D"/>
    <w:rsid w:val="00816177"/>
    <w:rsid w:val="008170E7"/>
    <w:rsid w:val="008208F8"/>
    <w:rsid w:val="008215A8"/>
    <w:rsid w:val="008215FF"/>
    <w:rsid w:val="00821692"/>
    <w:rsid w:val="00821D11"/>
    <w:rsid w:val="00821D38"/>
    <w:rsid w:val="00822FB1"/>
    <w:rsid w:val="00823E1F"/>
    <w:rsid w:val="00824565"/>
    <w:rsid w:val="00825082"/>
    <w:rsid w:val="00825AC2"/>
    <w:rsid w:val="0082606C"/>
    <w:rsid w:val="00827875"/>
    <w:rsid w:val="008278A5"/>
    <w:rsid w:val="00830AB4"/>
    <w:rsid w:val="00831283"/>
    <w:rsid w:val="0083150D"/>
    <w:rsid w:val="0083183C"/>
    <w:rsid w:val="008318DC"/>
    <w:rsid w:val="0083198F"/>
    <w:rsid w:val="00831E1C"/>
    <w:rsid w:val="0083252C"/>
    <w:rsid w:val="0083359C"/>
    <w:rsid w:val="008343DE"/>
    <w:rsid w:val="00834777"/>
    <w:rsid w:val="008348BC"/>
    <w:rsid w:val="00834906"/>
    <w:rsid w:val="00834CD0"/>
    <w:rsid w:val="00835ED0"/>
    <w:rsid w:val="008360AC"/>
    <w:rsid w:val="008369C9"/>
    <w:rsid w:val="00836C4E"/>
    <w:rsid w:val="00837032"/>
    <w:rsid w:val="008372F4"/>
    <w:rsid w:val="00837BFD"/>
    <w:rsid w:val="008401B6"/>
    <w:rsid w:val="00840492"/>
    <w:rsid w:val="008404FD"/>
    <w:rsid w:val="00840AAF"/>
    <w:rsid w:val="008413A6"/>
    <w:rsid w:val="00841AD8"/>
    <w:rsid w:val="00841EB9"/>
    <w:rsid w:val="00842206"/>
    <w:rsid w:val="00842534"/>
    <w:rsid w:val="00842B67"/>
    <w:rsid w:val="00844250"/>
    <w:rsid w:val="0084430E"/>
    <w:rsid w:val="00844361"/>
    <w:rsid w:val="00844429"/>
    <w:rsid w:val="00844E33"/>
    <w:rsid w:val="00845615"/>
    <w:rsid w:val="008461C6"/>
    <w:rsid w:val="00846227"/>
    <w:rsid w:val="00846AAB"/>
    <w:rsid w:val="00846BF9"/>
    <w:rsid w:val="00847AFD"/>
    <w:rsid w:val="00850059"/>
    <w:rsid w:val="00850076"/>
    <w:rsid w:val="00850288"/>
    <w:rsid w:val="00850552"/>
    <w:rsid w:val="0085062F"/>
    <w:rsid w:val="00850E3C"/>
    <w:rsid w:val="00850FCA"/>
    <w:rsid w:val="00851327"/>
    <w:rsid w:val="00851473"/>
    <w:rsid w:val="0085153B"/>
    <w:rsid w:val="00851E7C"/>
    <w:rsid w:val="00853EB2"/>
    <w:rsid w:val="00854F9A"/>
    <w:rsid w:val="008557AE"/>
    <w:rsid w:val="00855B63"/>
    <w:rsid w:val="00855DEE"/>
    <w:rsid w:val="008565D7"/>
    <w:rsid w:val="008568CD"/>
    <w:rsid w:val="00857522"/>
    <w:rsid w:val="008575AA"/>
    <w:rsid w:val="008577DF"/>
    <w:rsid w:val="008578A8"/>
    <w:rsid w:val="008579BC"/>
    <w:rsid w:val="008601E2"/>
    <w:rsid w:val="008623A7"/>
    <w:rsid w:val="0086260E"/>
    <w:rsid w:val="008626A0"/>
    <w:rsid w:val="008636A0"/>
    <w:rsid w:val="00863C38"/>
    <w:rsid w:val="00863E89"/>
    <w:rsid w:val="00864783"/>
    <w:rsid w:val="00864FB6"/>
    <w:rsid w:val="00865888"/>
    <w:rsid w:val="00866392"/>
    <w:rsid w:val="008663BA"/>
    <w:rsid w:val="00866DB0"/>
    <w:rsid w:val="00866FAC"/>
    <w:rsid w:val="0087057A"/>
    <w:rsid w:val="00870D67"/>
    <w:rsid w:val="0087107F"/>
    <w:rsid w:val="008713C9"/>
    <w:rsid w:val="0087285E"/>
    <w:rsid w:val="00872FE5"/>
    <w:rsid w:val="0087311D"/>
    <w:rsid w:val="008749FD"/>
    <w:rsid w:val="00875075"/>
    <w:rsid w:val="008755D7"/>
    <w:rsid w:val="00875AFD"/>
    <w:rsid w:val="00875FA2"/>
    <w:rsid w:val="008760C0"/>
    <w:rsid w:val="0087654E"/>
    <w:rsid w:val="00876C09"/>
    <w:rsid w:val="008779D2"/>
    <w:rsid w:val="00877A51"/>
    <w:rsid w:val="00877D28"/>
    <w:rsid w:val="00880671"/>
    <w:rsid w:val="008808EF"/>
    <w:rsid w:val="00881377"/>
    <w:rsid w:val="008819F2"/>
    <w:rsid w:val="00881CCF"/>
    <w:rsid w:val="008828FA"/>
    <w:rsid w:val="008831ED"/>
    <w:rsid w:val="0088355F"/>
    <w:rsid w:val="00883F60"/>
    <w:rsid w:val="00883F74"/>
    <w:rsid w:val="00885171"/>
    <w:rsid w:val="00886070"/>
    <w:rsid w:val="008862CC"/>
    <w:rsid w:val="00886F87"/>
    <w:rsid w:val="0088799A"/>
    <w:rsid w:val="00887AE5"/>
    <w:rsid w:val="00891321"/>
    <w:rsid w:val="0089155F"/>
    <w:rsid w:val="008929D6"/>
    <w:rsid w:val="0089310E"/>
    <w:rsid w:val="00893C9D"/>
    <w:rsid w:val="00893FF6"/>
    <w:rsid w:val="00894096"/>
    <w:rsid w:val="008940BE"/>
    <w:rsid w:val="008940D1"/>
    <w:rsid w:val="0089470D"/>
    <w:rsid w:val="00895684"/>
    <w:rsid w:val="00895B09"/>
    <w:rsid w:val="0089604A"/>
    <w:rsid w:val="00896DAD"/>
    <w:rsid w:val="008970D2"/>
    <w:rsid w:val="00897164"/>
    <w:rsid w:val="0089798D"/>
    <w:rsid w:val="00897CCE"/>
    <w:rsid w:val="008A0227"/>
    <w:rsid w:val="008A07D7"/>
    <w:rsid w:val="008A1206"/>
    <w:rsid w:val="008A157A"/>
    <w:rsid w:val="008A1CCC"/>
    <w:rsid w:val="008A1F6C"/>
    <w:rsid w:val="008A1F78"/>
    <w:rsid w:val="008A2321"/>
    <w:rsid w:val="008A23CF"/>
    <w:rsid w:val="008A27AA"/>
    <w:rsid w:val="008A3C4E"/>
    <w:rsid w:val="008A3DAF"/>
    <w:rsid w:val="008A444E"/>
    <w:rsid w:val="008A4814"/>
    <w:rsid w:val="008A4BF5"/>
    <w:rsid w:val="008A5618"/>
    <w:rsid w:val="008A58C7"/>
    <w:rsid w:val="008A5C98"/>
    <w:rsid w:val="008A5F86"/>
    <w:rsid w:val="008A6137"/>
    <w:rsid w:val="008A6485"/>
    <w:rsid w:val="008A6A33"/>
    <w:rsid w:val="008A6F53"/>
    <w:rsid w:val="008A7CFD"/>
    <w:rsid w:val="008B06DA"/>
    <w:rsid w:val="008B0951"/>
    <w:rsid w:val="008B1603"/>
    <w:rsid w:val="008B1C12"/>
    <w:rsid w:val="008B2CAE"/>
    <w:rsid w:val="008B2DBA"/>
    <w:rsid w:val="008B3E66"/>
    <w:rsid w:val="008B43F0"/>
    <w:rsid w:val="008B4C24"/>
    <w:rsid w:val="008B5138"/>
    <w:rsid w:val="008B5A5B"/>
    <w:rsid w:val="008B6B77"/>
    <w:rsid w:val="008B6C3D"/>
    <w:rsid w:val="008B7319"/>
    <w:rsid w:val="008C054C"/>
    <w:rsid w:val="008C0EED"/>
    <w:rsid w:val="008C1996"/>
    <w:rsid w:val="008C1F4E"/>
    <w:rsid w:val="008C33EA"/>
    <w:rsid w:val="008C3C5F"/>
    <w:rsid w:val="008C40CC"/>
    <w:rsid w:val="008C4AD8"/>
    <w:rsid w:val="008C520E"/>
    <w:rsid w:val="008C6249"/>
    <w:rsid w:val="008C6390"/>
    <w:rsid w:val="008C64F6"/>
    <w:rsid w:val="008C6CE0"/>
    <w:rsid w:val="008C6EF7"/>
    <w:rsid w:val="008C70CB"/>
    <w:rsid w:val="008C71BB"/>
    <w:rsid w:val="008C75BB"/>
    <w:rsid w:val="008D0F94"/>
    <w:rsid w:val="008D2519"/>
    <w:rsid w:val="008D2675"/>
    <w:rsid w:val="008D2821"/>
    <w:rsid w:val="008D426C"/>
    <w:rsid w:val="008D4BD7"/>
    <w:rsid w:val="008D5A01"/>
    <w:rsid w:val="008D62D1"/>
    <w:rsid w:val="008D735D"/>
    <w:rsid w:val="008E0641"/>
    <w:rsid w:val="008E0802"/>
    <w:rsid w:val="008E0981"/>
    <w:rsid w:val="008E0A19"/>
    <w:rsid w:val="008E163D"/>
    <w:rsid w:val="008E22B7"/>
    <w:rsid w:val="008E2A5C"/>
    <w:rsid w:val="008E2D6B"/>
    <w:rsid w:val="008E3A06"/>
    <w:rsid w:val="008E424D"/>
    <w:rsid w:val="008E4331"/>
    <w:rsid w:val="008E6168"/>
    <w:rsid w:val="008E69B1"/>
    <w:rsid w:val="008E6E58"/>
    <w:rsid w:val="008E6EC6"/>
    <w:rsid w:val="008E74BC"/>
    <w:rsid w:val="008E7CAD"/>
    <w:rsid w:val="008E7CEC"/>
    <w:rsid w:val="008E7F0F"/>
    <w:rsid w:val="008F03D2"/>
    <w:rsid w:val="008F067A"/>
    <w:rsid w:val="008F09BA"/>
    <w:rsid w:val="008F12FF"/>
    <w:rsid w:val="008F15AA"/>
    <w:rsid w:val="008F1EE1"/>
    <w:rsid w:val="008F4206"/>
    <w:rsid w:val="008F4A3F"/>
    <w:rsid w:val="008F56D8"/>
    <w:rsid w:val="008F5900"/>
    <w:rsid w:val="008F5C34"/>
    <w:rsid w:val="008F5E5F"/>
    <w:rsid w:val="008F667A"/>
    <w:rsid w:val="008F6C6F"/>
    <w:rsid w:val="008F7231"/>
    <w:rsid w:val="008F72DE"/>
    <w:rsid w:val="008F7333"/>
    <w:rsid w:val="008F7A79"/>
    <w:rsid w:val="009001F8"/>
    <w:rsid w:val="00900D7A"/>
    <w:rsid w:val="00900FBC"/>
    <w:rsid w:val="009016FA"/>
    <w:rsid w:val="00902456"/>
    <w:rsid w:val="00902EE7"/>
    <w:rsid w:val="009046AF"/>
    <w:rsid w:val="00904A2E"/>
    <w:rsid w:val="00904E5D"/>
    <w:rsid w:val="0090554E"/>
    <w:rsid w:val="009056BF"/>
    <w:rsid w:val="00905C83"/>
    <w:rsid w:val="0090659F"/>
    <w:rsid w:val="009065F8"/>
    <w:rsid w:val="00907BF5"/>
    <w:rsid w:val="0091037A"/>
    <w:rsid w:val="0091075A"/>
    <w:rsid w:val="00910839"/>
    <w:rsid w:val="00910FBE"/>
    <w:rsid w:val="00911747"/>
    <w:rsid w:val="00911D36"/>
    <w:rsid w:val="009124CB"/>
    <w:rsid w:val="0091291C"/>
    <w:rsid w:val="00913213"/>
    <w:rsid w:val="009133A8"/>
    <w:rsid w:val="009133D9"/>
    <w:rsid w:val="0091494D"/>
    <w:rsid w:val="00914CE6"/>
    <w:rsid w:val="009152E5"/>
    <w:rsid w:val="00915644"/>
    <w:rsid w:val="0091567C"/>
    <w:rsid w:val="00915A07"/>
    <w:rsid w:val="009160C7"/>
    <w:rsid w:val="009160FC"/>
    <w:rsid w:val="00916247"/>
    <w:rsid w:val="00916BEE"/>
    <w:rsid w:val="0091711B"/>
    <w:rsid w:val="00917A31"/>
    <w:rsid w:val="00920F58"/>
    <w:rsid w:val="00920FE4"/>
    <w:rsid w:val="009216D4"/>
    <w:rsid w:val="00921ADF"/>
    <w:rsid w:val="00921EDC"/>
    <w:rsid w:val="00922EF9"/>
    <w:rsid w:val="00923953"/>
    <w:rsid w:val="00923A3F"/>
    <w:rsid w:val="00923C99"/>
    <w:rsid w:val="00924FC9"/>
    <w:rsid w:val="0092509C"/>
    <w:rsid w:val="00925D4E"/>
    <w:rsid w:val="00925D5B"/>
    <w:rsid w:val="00926576"/>
    <w:rsid w:val="009267DD"/>
    <w:rsid w:val="009276E9"/>
    <w:rsid w:val="009277CE"/>
    <w:rsid w:val="009305CD"/>
    <w:rsid w:val="0093098D"/>
    <w:rsid w:val="00930992"/>
    <w:rsid w:val="00930A95"/>
    <w:rsid w:val="00931364"/>
    <w:rsid w:val="00931486"/>
    <w:rsid w:val="00931595"/>
    <w:rsid w:val="00931687"/>
    <w:rsid w:val="00931A8B"/>
    <w:rsid w:val="009323E5"/>
    <w:rsid w:val="00933B9E"/>
    <w:rsid w:val="009341DB"/>
    <w:rsid w:val="00934342"/>
    <w:rsid w:val="00934819"/>
    <w:rsid w:val="009361C1"/>
    <w:rsid w:val="00936269"/>
    <w:rsid w:val="00936AB3"/>
    <w:rsid w:val="00936CFE"/>
    <w:rsid w:val="009372BB"/>
    <w:rsid w:val="009401AF"/>
    <w:rsid w:val="0094198B"/>
    <w:rsid w:val="00941F87"/>
    <w:rsid w:val="00942190"/>
    <w:rsid w:val="00942224"/>
    <w:rsid w:val="00942C15"/>
    <w:rsid w:val="00942DEF"/>
    <w:rsid w:val="009431AB"/>
    <w:rsid w:val="009443DC"/>
    <w:rsid w:val="009449AE"/>
    <w:rsid w:val="00944F01"/>
    <w:rsid w:val="009450AA"/>
    <w:rsid w:val="00945249"/>
    <w:rsid w:val="00946187"/>
    <w:rsid w:val="0094642C"/>
    <w:rsid w:val="00946490"/>
    <w:rsid w:val="00946714"/>
    <w:rsid w:val="00946763"/>
    <w:rsid w:val="009472F4"/>
    <w:rsid w:val="00947820"/>
    <w:rsid w:val="00950834"/>
    <w:rsid w:val="0095148F"/>
    <w:rsid w:val="00951FB3"/>
    <w:rsid w:val="0095310B"/>
    <w:rsid w:val="009532A8"/>
    <w:rsid w:val="0095398E"/>
    <w:rsid w:val="009548DE"/>
    <w:rsid w:val="00954DD0"/>
    <w:rsid w:val="0095528E"/>
    <w:rsid w:val="009555C6"/>
    <w:rsid w:val="00955633"/>
    <w:rsid w:val="009559CA"/>
    <w:rsid w:val="0095613F"/>
    <w:rsid w:val="009562AB"/>
    <w:rsid w:val="00956CA1"/>
    <w:rsid w:val="00956EC7"/>
    <w:rsid w:val="0095711D"/>
    <w:rsid w:val="0096080C"/>
    <w:rsid w:val="00960B73"/>
    <w:rsid w:val="00960F8D"/>
    <w:rsid w:val="00961618"/>
    <w:rsid w:val="00961EE1"/>
    <w:rsid w:val="0096219C"/>
    <w:rsid w:val="009621AB"/>
    <w:rsid w:val="00963C78"/>
    <w:rsid w:val="00963CB9"/>
    <w:rsid w:val="00964A39"/>
    <w:rsid w:val="00965254"/>
    <w:rsid w:val="00965BC7"/>
    <w:rsid w:val="00966FFA"/>
    <w:rsid w:val="009673C3"/>
    <w:rsid w:val="0096788C"/>
    <w:rsid w:val="00967A29"/>
    <w:rsid w:val="00970145"/>
    <w:rsid w:val="00970B28"/>
    <w:rsid w:val="00971A6A"/>
    <w:rsid w:val="009722C4"/>
    <w:rsid w:val="00972E8A"/>
    <w:rsid w:val="0097319C"/>
    <w:rsid w:val="009732DC"/>
    <w:rsid w:val="009744B1"/>
    <w:rsid w:val="00975A7E"/>
    <w:rsid w:val="0097658F"/>
    <w:rsid w:val="0097669A"/>
    <w:rsid w:val="009769F4"/>
    <w:rsid w:val="00976AFE"/>
    <w:rsid w:val="00977C39"/>
    <w:rsid w:val="00977E6A"/>
    <w:rsid w:val="009801CE"/>
    <w:rsid w:val="00980532"/>
    <w:rsid w:val="0098064E"/>
    <w:rsid w:val="009811E7"/>
    <w:rsid w:val="00981699"/>
    <w:rsid w:val="00981777"/>
    <w:rsid w:val="00981E83"/>
    <w:rsid w:val="009820E8"/>
    <w:rsid w:val="00982611"/>
    <w:rsid w:val="009832C2"/>
    <w:rsid w:val="009833DD"/>
    <w:rsid w:val="00983B8F"/>
    <w:rsid w:val="00983D22"/>
    <w:rsid w:val="0098421E"/>
    <w:rsid w:val="0098573B"/>
    <w:rsid w:val="00985E23"/>
    <w:rsid w:val="00987103"/>
    <w:rsid w:val="0098777E"/>
    <w:rsid w:val="009878A5"/>
    <w:rsid w:val="00987B20"/>
    <w:rsid w:val="00990144"/>
    <w:rsid w:val="00990185"/>
    <w:rsid w:val="009901EA"/>
    <w:rsid w:val="00990CB7"/>
    <w:rsid w:val="009919EA"/>
    <w:rsid w:val="00991DCA"/>
    <w:rsid w:val="00992206"/>
    <w:rsid w:val="00992465"/>
    <w:rsid w:val="0099293D"/>
    <w:rsid w:val="00992C30"/>
    <w:rsid w:val="00993382"/>
    <w:rsid w:val="00993C89"/>
    <w:rsid w:val="00994850"/>
    <w:rsid w:val="00994DB1"/>
    <w:rsid w:val="00995A2D"/>
    <w:rsid w:val="00995F4B"/>
    <w:rsid w:val="00996327"/>
    <w:rsid w:val="00996F0D"/>
    <w:rsid w:val="00997033"/>
    <w:rsid w:val="00997242"/>
    <w:rsid w:val="00997971"/>
    <w:rsid w:val="00997D2B"/>
    <w:rsid w:val="009A01C5"/>
    <w:rsid w:val="009A0203"/>
    <w:rsid w:val="009A0D47"/>
    <w:rsid w:val="009A12FF"/>
    <w:rsid w:val="009A146B"/>
    <w:rsid w:val="009A19A0"/>
    <w:rsid w:val="009A1D1C"/>
    <w:rsid w:val="009A2527"/>
    <w:rsid w:val="009A2B70"/>
    <w:rsid w:val="009A370D"/>
    <w:rsid w:val="009A3951"/>
    <w:rsid w:val="009A40CF"/>
    <w:rsid w:val="009A4A18"/>
    <w:rsid w:val="009A4C61"/>
    <w:rsid w:val="009A4CD6"/>
    <w:rsid w:val="009A503F"/>
    <w:rsid w:val="009A50B0"/>
    <w:rsid w:val="009A5D20"/>
    <w:rsid w:val="009A6142"/>
    <w:rsid w:val="009A6A76"/>
    <w:rsid w:val="009A6D39"/>
    <w:rsid w:val="009A7D4F"/>
    <w:rsid w:val="009B02A9"/>
    <w:rsid w:val="009B0FD1"/>
    <w:rsid w:val="009B1008"/>
    <w:rsid w:val="009B1605"/>
    <w:rsid w:val="009B186D"/>
    <w:rsid w:val="009B1D99"/>
    <w:rsid w:val="009B20DB"/>
    <w:rsid w:val="009B2B8C"/>
    <w:rsid w:val="009B2BDA"/>
    <w:rsid w:val="009B2C00"/>
    <w:rsid w:val="009B324B"/>
    <w:rsid w:val="009B372D"/>
    <w:rsid w:val="009B45D7"/>
    <w:rsid w:val="009B4733"/>
    <w:rsid w:val="009B4A6A"/>
    <w:rsid w:val="009B4AC4"/>
    <w:rsid w:val="009B4B30"/>
    <w:rsid w:val="009B52C9"/>
    <w:rsid w:val="009B5EB9"/>
    <w:rsid w:val="009B62FE"/>
    <w:rsid w:val="009B64E0"/>
    <w:rsid w:val="009B6A93"/>
    <w:rsid w:val="009B6C15"/>
    <w:rsid w:val="009B736D"/>
    <w:rsid w:val="009C058F"/>
    <w:rsid w:val="009C07D5"/>
    <w:rsid w:val="009C0B61"/>
    <w:rsid w:val="009C1310"/>
    <w:rsid w:val="009C146D"/>
    <w:rsid w:val="009C161C"/>
    <w:rsid w:val="009C2B0D"/>
    <w:rsid w:val="009C2BD3"/>
    <w:rsid w:val="009C2C26"/>
    <w:rsid w:val="009C31C8"/>
    <w:rsid w:val="009C347F"/>
    <w:rsid w:val="009C3A2F"/>
    <w:rsid w:val="009C3D7E"/>
    <w:rsid w:val="009C430B"/>
    <w:rsid w:val="009C43E6"/>
    <w:rsid w:val="009C457A"/>
    <w:rsid w:val="009C4631"/>
    <w:rsid w:val="009C4BE0"/>
    <w:rsid w:val="009C4FDB"/>
    <w:rsid w:val="009C527D"/>
    <w:rsid w:val="009C59FE"/>
    <w:rsid w:val="009C5AB9"/>
    <w:rsid w:val="009C6CA2"/>
    <w:rsid w:val="009C7087"/>
    <w:rsid w:val="009C7865"/>
    <w:rsid w:val="009C78FA"/>
    <w:rsid w:val="009C7CA1"/>
    <w:rsid w:val="009D0019"/>
    <w:rsid w:val="009D001A"/>
    <w:rsid w:val="009D10BA"/>
    <w:rsid w:val="009D1DDC"/>
    <w:rsid w:val="009D1F5C"/>
    <w:rsid w:val="009D1FAC"/>
    <w:rsid w:val="009D2562"/>
    <w:rsid w:val="009D3161"/>
    <w:rsid w:val="009D4581"/>
    <w:rsid w:val="009D4944"/>
    <w:rsid w:val="009D6730"/>
    <w:rsid w:val="009D673B"/>
    <w:rsid w:val="009D6A39"/>
    <w:rsid w:val="009D6D2A"/>
    <w:rsid w:val="009D70C9"/>
    <w:rsid w:val="009D75FA"/>
    <w:rsid w:val="009D79C8"/>
    <w:rsid w:val="009D7A18"/>
    <w:rsid w:val="009D7A41"/>
    <w:rsid w:val="009E14BB"/>
    <w:rsid w:val="009E1A5D"/>
    <w:rsid w:val="009E27E8"/>
    <w:rsid w:val="009E2CBC"/>
    <w:rsid w:val="009E35EF"/>
    <w:rsid w:val="009E3A4A"/>
    <w:rsid w:val="009E4320"/>
    <w:rsid w:val="009E46AB"/>
    <w:rsid w:val="009E56A8"/>
    <w:rsid w:val="009E5CEB"/>
    <w:rsid w:val="009E68CD"/>
    <w:rsid w:val="009E71FB"/>
    <w:rsid w:val="009E767D"/>
    <w:rsid w:val="009E7AA2"/>
    <w:rsid w:val="009E7EB8"/>
    <w:rsid w:val="009E7F55"/>
    <w:rsid w:val="009F08A4"/>
    <w:rsid w:val="009F101E"/>
    <w:rsid w:val="009F18A1"/>
    <w:rsid w:val="009F199C"/>
    <w:rsid w:val="009F2E44"/>
    <w:rsid w:val="009F2E58"/>
    <w:rsid w:val="009F40FE"/>
    <w:rsid w:val="009F5254"/>
    <w:rsid w:val="009F53D2"/>
    <w:rsid w:val="009F5E45"/>
    <w:rsid w:val="009F6F21"/>
    <w:rsid w:val="009F70DC"/>
    <w:rsid w:val="009F72B3"/>
    <w:rsid w:val="009F78BA"/>
    <w:rsid w:val="00A003A4"/>
    <w:rsid w:val="00A00575"/>
    <w:rsid w:val="00A00771"/>
    <w:rsid w:val="00A00831"/>
    <w:rsid w:val="00A00A13"/>
    <w:rsid w:val="00A00E4A"/>
    <w:rsid w:val="00A014F7"/>
    <w:rsid w:val="00A01958"/>
    <w:rsid w:val="00A04EE7"/>
    <w:rsid w:val="00A05317"/>
    <w:rsid w:val="00A05690"/>
    <w:rsid w:val="00A06121"/>
    <w:rsid w:val="00A068FC"/>
    <w:rsid w:val="00A07448"/>
    <w:rsid w:val="00A110EC"/>
    <w:rsid w:val="00A112BE"/>
    <w:rsid w:val="00A11A6E"/>
    <w:rsid w:val="00A126E5"/>
    <w:rsid w:val="00A12CCB"/>
    <w:rsid w:val="00A13592"/>
    <w:rsid w:val="00A142B9"/>
    <w:rsid w:val="00A153B6"/>
    <w:rsid w:val="00A156D7"/>
    <w:rsid w:val="00A160F8"/>
    <w:rsid w:val="00A1616B"/>
    <w:rsid w:val="00A1638D"/>
    <w:rsid w:val="00A1644F"/>
    <w:rsid w:val="00A16953"/>
    <w:rsid w:val="00A16CCC"/>
    <w:rsid w:val="00A17AC9"/>
    <w:rsid w:val="00A17C56"/>
    <w:rsid w:val="00A17EF3"/>
    <w:rsid w:val="00A2016F"/>
    <w:rsid w:val="00A20C57"/>
    <w:rsid w:val="00A20CD9"/>
    <w:rsid w:val="00A2189E"/>
    <w:rsid w:val="00A23585"/>
    <w:rsid w:val="00A23948"/>
    <w:rsid w:val="00A2415A"/>
    <w:rsid w:val="00A24661"/>
    <w:rsid w:val="00A24DF0"/>
    <w:rsid w:val="00A24EA4"/>
    <w:rsid w:val="00A2562C"/>
    <w:rsid w:val="00A259A5"/>
    <w:rsid w:val="00A302A4"/>
    <w:rsid w:val="00A310B8"/>
    <w:rsid w:val="00A31A06"/>
    <w:rsid w:val="00A31D5D"/>
    <w:rsid w:val="00A320C9"/>
    <w:rsid w:val="00A328CF"/>
    <w:rsid w:val="00A3316E"/>
    <w:rsid w:val="00A33517"/>
    <w:rsid w:val="00A33665"/>
    <w:rsid w:val="00A33956"/>
    <w:rsid w:val="00A33BE3"/>
    <w:rsid w:val="00A33D6D"/>
    <w:rsid w:val="00A355B0"/>
    <w:rsid w:val="00A35762"/>
    <w:rsid w:val="00A35AFB"/>
    <w:rsid w:val="00A35CE8"/>
    <w:rsid w:val="00A35E6C"/>
    <w:rsid w:val="00A36161"/>
    <w:rsid w:val="00A364FF"/>
    <w:rsid w:val="00A36979"/>
    <w:rsid w:val="00A36FC8"/>
    <w:rsid w:val="00A37474"/>
    <w:rsid w:val="00A374DE"/>
    <w:rsid w:val="00A37EC3"/>
    <w:rsid w:val="00A40024"/>
    <w:rsid w:val="00A41169"/>
    <w:rsid w:val="00A41C88"/>
    <w:rsid w:val="00A41EB0"/>
    <w:rsid w:val="00A42176"/>
    <w:rsid w:val="00A4474A"/>
    <w:rsid w:val="00A44A26"/>
    <w:rsid w:val="00A44F3A"/>
    <w:rsid w:val="00A45782"/>
    <w:rsid w:val="00A468E8"/>
    <w:rsid w:val="00A46C2B"/>
    <w:rsid w:val="00A50057"/>
    <w:rsid w:val="00A5010B"/>
    <w:rsid w:val="00A50658"/>
    <w:rsid w:val="00A508C1"/>
    <w:rsid w:val="00A50BEF"/>
    <w:rsid w:val="00A510F5"/>
    <w:rsid w:val="00A51562"/>
    <w:rsid w:val="00A5187B"/>
    <w:rsid w:val="00A51CD5"/>
    <w:rsid w:val="00A52A77"/>
    <w:rsid w:val="00A52C28"/>
    <w:rsid w:val="00A535F2"/>
    <w:rsid w:val="00A53DEB"/>
    <w:rsid w:val="00A544C1"/>
    <w:rsid w:val="00A546CD"/>
    <w:rsid w:val="00A54793"/>
    <w:rsid w:val="00A54B21"/>
    <w:rsid w:val="00A54BFC"/>
    <w:rsid w:val="00A55944"/>
    <w:rsid w:val="00A562D0"/>
    <w:rsid w:val="00A56844"/>
    <w:rsid w:val="00A575C5"/>
    <w:rsid w:val="00A60C5A"/>
    <w:rsid w:val="00A62881"/>
    <w:rsid w:val="00A62FC1"/>
    <w:rsid w:val="00A634F3"/>
    <w:rsid w:val="00A637ED"/>
    <w:rsid w:val="00A640CA"/>
    <w:rsid w:val="00A64A9E"/>
    <w:rsid w:val="00A6527A"/>
    <w:rsid w:val="00A65345"/>
    <w:rsid w:val="00A65FB7"/>
    <w:rsid w:val="00A66122"/>
    <w:rsid w:val="00A66733"/>
    <w:rsid w:val="00A66C12"/>
    <w:rsid w:val="00A6743E"/>
    <w:rsid w:val="00A67723"/>
    <w:rsid w:val="00A702AD"/>
    <w:rsid w:val="00A70304"/>
    <w:rsid w:val="00A7037A"/>
    <w:rsid w:val="00A7050F"/>
    <w:rsid w:val="00A70A90"/>
    <w:rsid w:val="00A70A96"/>
    <w:rsid w:val="00A71594"/>
    <w:rsid w:val="00A71744"/>
    <w:rsid w:val="00A717CE"/>
    <w:rsid w:val="00A73053"/>
    <w:rsid w:val="00A739E0"/>
    <w:rsid w:val="00A73B6C"/>
    <w:rsid w:val="00A73D38"/>
    <w:rsid w:val="00A74DCB"/>
    <w:rsid w:val="00A750EA"/>
    <w:rsid w:val="00A75BAC"/>
    <w:rsid w:val="00A76B1B"/>
    <w:rsid w:val="00A770A9"/>
    <w:rsid w:val="00A7751F"/>
    <w:rsid w:val="00A77774"/>
    <w:rsid w:val="00A778B2"/>
    <w:rsid w:val="00A77DD5"/>
    <w:rsid w:val="00A77EA8"/>
    <w:rsid w:val="00A77FB6"/>
    <w:rsid w:val="00A80156"/>
    <w:rsid w:val="00A80DDE"/>
    <w:rsid w:val="00A810F2"/>
    <w:rsid w:val="00A81CA2"/>
    <w:rsid w:val="00A82092"/>
    <w:rsid w:val="00A825A4"/>
    <w:rsid w:val="00A8263A"/>
    <w:rsid w:val="00A8265B"/>
    <w:rsid w:val="00A83063"/>
    <w:rsid w:val="00A830BB"/>
    <w:rsid w:val="00A833C9"/>
    <w:rsid w:val="00A84331"/>
    <w:rsid w:val="00A843A9"/>
    <w:rsid w:val="00A847FD"/>
    <w:rsid w:val="00A84C29"/>
    <w:rsid w:val="00A85FE7"/>
    <w:rsid w:val="00A860A7"/>
    <w:rsid w:val="00A86C1C"/>
    <w:rsid w:val="00A86D9E"/>
    <w:rsid w:val="00A874EE"/>
    <w:rsid w:val="00A8751F"/>
    <w:rsid w:val="00A90FF4"/>
    <w:rsid w:val="00A91307"/>
    <w:rsid w:val="00A9188E"/>
    <w:rsid w:val="00A91A57"/>
    <w:rsid w:val="00A91D1F"/>
    <w:rsid w:val="00A9205D"/>
    <w:rsid w:val="00A93D90"/>
    <w:rsid w:val="00A93DA6"/>
    <w:rsid w:val="00A93E68"/>
    <w:rsid w:val="00A95240"/>
    <w:rsid w:val="00A95369"/>
    <w:rsid w:val="00A95CC2"/>
    <w:rsid w:val="00A95D5E"/>
    <w:rsid w:val="00A97F5A"/>
    <w:rsid w:val="00AA083C"/>
    <w:rsid w:val="00AA099C"/>
    <w:rsid w:val="00AA0A66"/>
    <w:rsid w:val="00AA0E51"/>
    <w:rsid w:val="00AA13AE"/>
    <w:rsid w:val="00AA19D8"/>
    <w:rsid w:val="00AA1CCF"/>
    <w:rsid w:val="00AA2585"/>
    <w:rsid w:val="00AA25C0"/>
    <w:rsid w:val="00AA29C4"/>
    <w:rsid w:val="00AA2E4D"/>
    <w:rsid w:val="00AA300C"/>
    <w:rsid w:val="00AA40CA"/>
    <w:rsid w:val="00AA4EFB"/>
    <w:rsid w:val="00AA4F66"/>
    <w:rsid w:val="00AA58FA"/>
    <w:rsid w:val="00AA640E"/>
    <w:rsid w:val="00AA6474"/>
    <w:rsid w:val="00AA64E9"/>
    <w:rsid w:val="00AA6E4F"/>
    <w:rsid w:val="00AA6F88"/>
    <w:rsid w:val="00AA7AAE"/>
    <w:rsid w:val="00AB0265"/>
    <w:rsid w:val="00AB062E"/>
    <w:rsid w:val="00AB06D3"/>
    <w:rsid w:val="00AB074A"/>
    <w:rsid w:val="00AB1385"/>
    <w:rsid w:val="00AB197D"/>
    <w:rsid w:val="00AB1DAD"/>
    <w:rsid w:val="00AB1FA3"/>
    <w:rsid w:val="00AB2319"/>
    <w:rsid w:val="00AB2979"/>
    <w:rsid w:val="00AB2D3B"/>
    <w:rsid w:val="00AB3029"/>
    <w:rsid w:val="00AB386C"/>
    <w:rsid w:val="00AB3D67"/>
    <w:rsid w:val="00AB4A97"/>
    <w:rsid w:val="00AB4B63"/>
    <w:rsid w:val="00AB5865"/>
    <w:rsid w:val="00AB5B5F"/>
    <w:rsid w:val="00AB5D8F"/>
    <w:rsid w:val="00AB5F83"/>
    <w:rsid w:val="00AB6892"/>
    <w:rsid w:val="00AB6A94"/>
    <w:rsid w:val="00AB7773"/>
    <w:rsid w:val="00AB783A"/>
    <w:rsid w:val="00AB7B3E"/>
    <w:rsid w:val="00AC0B4E"/>
    <w:rsid w:val="00AC0E1B"/>
    <w:rsid w:val="00AC1189"/>
    <w:rsid w:val="00AC12F1"/>
    <w:rsid w:val="00AC23FB"/>
    <w:rsid w:val="00AC3175"/>
    <w:rsid w:val="00AC345B"/>
    <w:rsid w:val="00AC3545"/>
    <w:rsid w:val="00AC36F4"/>
    <w:rsid w:val="00AC3B17"/>
    <w:rsid w:val="00AC3EC6"/>
    <w:rsid w:val="00AC58FA"/>
    <w:rsid w:val="00AC5E8D"/>
    <w:rsid w:val="00AC5FA1"/>
    <w:rsid w:val="00AC63C0"/>
    <w:rsid w:val="00AC6AA9"/>
    <w:rsid w:val="00AC6D0C"/>
    <w:rsid w:val="00AC7233"/>
    <w:rsid w:val="00AC7662"/>
    <w:rsid w:val="00AC7E4E"/>
    <w:rsid w:val="00AD142C"/>
    <w:rsid w:val="00AD2421"/>
    <w:rsid w:val="00AD2566"/>
    <w:rsid w:val="00AD27BA"/>
    <w:rsid w:val="00AD2E97"/>
    <w:rsid w:val="00AD3C7E"/>
    <w:rsid w:val="00AD3CE1"/>
    <w:rsid w:val="00AD5545"/>
    <w:rsid w:val="00AD6248"/>
    <w:rsid w:val="00AD6AEB"/>
    <w:rsid w:val="00AD70BC"/>
    <w:rsid w:val="00AD7296"/>
    <w:rsid w:val="00AD7E37"/>
    <w:rsid w:val="00AE011E"/>
    <w:rsid w:val="00AE1572"/>
    <w:rsid w:val="00AE1BE0"/>
    <w:rsid w:val="00AE1E31"/>
    <w:rsid w:val="00AE29EA"/>
    <w:rsid w:val="00AE2BEF"/>
    <w:rsid w:val="00AE32AC"/>
    <w:rsid w:val="00AE3BB8"/>
    <w:rsid w:val="00AE4696"/>
    <w:rsid w:val="00AE472F"/>
    <w:rsid w:val="00AE50F2"/>
    <w:rsid w:val="00AE54AD"/>
    <w:rsid w:val="00AE67A6"/>
    <w:rsid w:val="00AE6C7D"/>
    <w:rsid w:val="00AE6D43"/>
    <w:rsid w:val="00AE76B5"/>
    <w:rsid w:val="00AE7BAA"/>
    <w:rsid w:val="00AF0963"/>
    <w:rsid w:val="00AF097D"/>
    <w:rsid w:val="00AF1742"/>
    <w:rsid w:val="00AF1B1E"/>
    <w:rsid w:val="00AF20C1"/>
    <w:rsid w:val="00AF2AEE"/>
    <w:rsid w:val="00AF2EB6"/>
    <w:rsid w:val="00AF3186"/>
    <w:rsid w:val="00AF3F02"/>
    <w:rsid w:val="00AF4014"/>
    <w:rsid w:val="00AF4604"/>
    <w:rsid w:val="00AF48DB"/>
    <w:rsid w:val="00AF5B48"/>
    <w:rsid w:val="00AF5C03"/>
    <w:rsid w:val="00AF623C"/>
    <w:rsid w:val="00AF625D"/>
    <w:rsid w:val="00AF6CF4"/>
    <w:rsid w:val="00AF6F0D"/>
    <w:rsid w:val="00AF73D0"/>
    <w:rsid w:val="00AF7583"/>
    <w:rsid w:val="00AF7757"/>
    <w:rsid w:val="00AF795E"/>
    <w:rsid w:val="00B001E4"/>
    <w:rsid w:val="00B005F8"/>
    <w:rsid w:val="00B00E34"/>
    <w:rsid w:val="00B00FBA"/>
    <w:rsid w:val="00B015F2"/>
    <w:rsid w:val="00B01648"/>
    <w:rsid w:val="00B01803"/>
    <w:rsid w:val="00B0283A"/>
    <w:rsid w:val="00B02EA9"/>
    <w:rsid w:val="00B03C89"/>
    <w:rsid w:val="00B0418E"/>
    <w:rsid w:val="00B049A5"/>
    <w:rsid w:val="00B04B2B"/>
    <w:rsid w:val="00B04CEA"/>
    <w:rsid w:val="00B05867"/>
    <w:rsid w:val="00B05A5E"/>
    <w:rsid w:val="00B061CC"/>
    <w:rsid w:val="00B06675"/>
    <w:rsid w:val="00B0780E"/>
    <w:rsid w:val="00B07C35"/>
    <w:rsid w:val="00B10A80"/>
    <w:rsid w:val="00B10ADD"/>
    <w:rsid w:val="00B119EC"/>
    <w:rsid w:val="00B1364A"/>
    <w:rsid w:val="00B136A2"/>
    <w:rsid w:val="00B13D00"/>
    <w:rsid w:val="00B13F67"/>
    <w:rsid w:val="00B141D4"/>
    <w:rsid w:val="00B14835"/>
    <w:rsid w:val="00B14EB9"/>
    <w:rsid w:val="00B151A4"/>
    <w:rsid w:val="00B15379"/>
    <w:rsid w:val="00B16BFE"/>
    <w:rsid w:val="00B17BEC"/>
    <w:rsid w:val="00B17C38"/>
    <w:rsid w:val="00B2062C"/>
    <w:rsid w:val="00B20C15"/>
    <w:rsid w:val="00B2140A"/>
    <w:rsid w:val="00B21548"/>
    <w:rsid w:val="00B22A35"/>
    <w:rsid w:val="00B23254"/>
    <w:rsid w:val="00B23743"/>
    <w:rsid w:val="00B237CE"/>
    <w:rsid w:val="00B243BC"/>
    <w:rsid w:val="00B24E19"/>
    <w:rsid w:val="00B25747"/>
    <w:rsid w:val="00B2608F"/>
    <w:rsid w:val="00B26872"/>
    <w:rsid w:val="00B26CDA"/>
    <w:rsid w:val="00B26DB0"/>
    <w:rsid w:val="00B278B3"/>
    <w:rsid w:val="00B30233"/>
    <w:rsid w:val="00B303AE"/>
    <w:rsid w:val="00B303D2"/>
    <w:rsid w:val="00B30529"/>
    <w:rsid w:val="00B309A0"/>
    <w:rsid w:val="00B30DE3"/>
    <w:rsid w:val="00B31AC3"/>
    <w:rsid w:val="00B31B04"/>
    <w:rsid w:val="00B31CE9"/>
    <w:rsid w:val="00B32BBC"/>
    <w:rsid w:val="00B33346"/>
    <w:rsid w:val="00B3387D"/>
    <w:rsid w:val="00B345B5"/>
    <w:rsid w:val="00B345B6"/>
    <w:rsid w:val="00B361A8"/>
    <w:rsid w:val="00B36E76"/>
    <w:rsid w:val="00B37BA3"/>
    <w:rsid w:val="00B37C7D"/>
    <w:rsid w:val="00B37ED8"/>
    <w:rsid w:val="00B40300"/>
    <w:rsid w:val="00B40BB1"/>
    <w:rsid w:val="00B40DE0"/>
    <w:rsid w:val="00B411C2"/>
    <w:rsid w:val="00B422CD"/>
    <w:rsid w:val="00B42F39"/>
    <w:rsid w:val="00B43984"/>
    <w:rsid w:val="00B457A0"/>
    <w:rsid w:val="00B45F97"/>
    <w:rsid w:val="00B462B9"/>
    <w:rsid w:val="00B46560"/>
    <w:rsid w:val="00B46683"/>
    <w:rsid w:val="00B46E5A"/>
    <w:rsid w:val="00B505E6"/>
    <w:rsid w:val="00B509FA"/>
    <w:rsid w:val="00B50F43"/>
    <w:rsid w:val="00B51128"/>
    <w:rsid w:val="00B51394"/>
    <w:rsid w:val="00B51415"/>
    <w:rsid w:val="00B51705"/>
    <w:rsid w:val="00B51864"/>
    <w:rsid w:val="00B5192E"/>
    <w:rsid w:val="00B51D8C"/>
    <w:rsid w:val="00B51F93"/>
    <w:rsid w:val="00B525D3"/>
    <w:rsid w:val="00B52798"/>
    <w:rsid w:val="00B52BD0"/>
    <w:rsid w:val="00B52EF7"/>
    <w:rsid w:val="00B53123"/>
    <w:rsid w:val="00B53D88"/>
    <w:rsid w:val="00B54395"/>
    <w:rsid w:val="00B54FDA"/>
    <w:rsid w:val="00B55A0A"/>
    <w:rsid w:val="00B55DB8"/>
    <w:rsid w:val="00B564DB"/>
    <w:rsid w:val="00B5653E"/>
    <w:rsid w:val="00B56B97"/>
    <w:rsid w:val="00B57564"/>
    <w:rsid w:val="00B5774D"/>
    <w:rsid w:val="00B5788A"/>
    <w:rsid w:val="00B57D0F"/>
    <w:rsid w:val="00B6008F"/>
    <w:rsid w:val="00B60416"/>
    <w:rsid w:val="00B609A3"/>
    <w:rsid w:val="00B617C2"/>
    <w:rsid w:val="00B61FC0"/>
    <w:rsid w:val="00B62234"/>
    <w:rsid w:val="00B629BC"/>
    <w:rsid w:val="00B62B95"/>
    <w:rsid w:val="00B62BEF"/>
    <w:rsid w:val="00B62C7D"/>
    <w:rsid w:val="00B6361A"/>
    <w:rsid w:val="00B642EE"/>
    <w:rsid w:val="00B64335"/>
    <w:rsid w:val="00B64466"/>
    <w:rsid w:val="00B648A5"/>
    <w:rsid w:val="00B651B1"/>
    <w:rsid w:val="00B65580"/>
    <w:rsid w:val="00B66E08"/>
    <w:rsid w:val="00B6775F"/>
    <w:rsid w:val="00B70C4C"/>
    <w:rsid w:val="00B70F57"/>
    <w:rsid w:val="00B713B0"/>
    <w:rsid w:val="00B72751"/>
    <w:rsid w:val="00B728F3"/>
    <w:rsid w:val="00B72B41"/>
    <w:rsid w:val="00B731C3"/>
    <w:rsid w:val="00B73AE6"/>
    <w:rsid w:val="00B73E71"/>
    <w:rsid w:val="00B740E6"/>
    <w:rsid w:val="00B74534"/>
    <w:rsid w:val="00B75AC8"/>
    <w:rsid w:val="00B75AE2"/>
    <w:rsid w:val="00B76352"/>
    <w:rsid w:val="00B77183"/>
    <w:rsid w:val="00B77BBB"/>
    <w:rsid w:val="00B80440"/>
    <w:rsid w:val="00B80562"/>
    <w:rsid w:val="00B81097"/>
    <w:rsid w:val="00B81253"/>
    <w:rsid w:val="00B812BC"/>
    <w:rsid w:val="00B81795"/>
    <w:rsid w:val="00B82171"/>
    <w:rsid w:val="00B821D3"/>
    <w:rsid w:val="00B82749"/>
    <w:rsid w:val="00B831FB"/>
    <w:rsid w:val="00B8322D"/>
    <w:rsid w:val="00B83565"/>
    <w:rsid w:val="00B84F8D"/>
    <w:rsid w:val="00B85071"/>
    <w:rsid w:val="00B85296"/>
    <w:rsid w:val="00B85EE8"/>
    <w:rsid w:val="00B86214"/>
    <w:rsid w:val="00B871C2"/>
    <w:rsid w:val="00B874A1"/>
    <w:rsid w:val="00B8765C"/>
    <w:rsid w:val="00B87C2D"/>
    <w:rsid w:val="00B87E0D"/>
    <w:rsid w:val="00B87EC9"/>
    <w:rsid w:val="00B9006D"/>
    <w:rsid w:val="00B906AF"/>
    <w:rsid w:val="00B90F3B"/>
    <w:rsid w:val="00B914AF"/>
    <w:rsid w:val="00B920ED"/>
    <w:rsid w:val="00B92448"/>
    <w:rsid w:val="00B9258F"/>
    <w:rsid w:val="00B926E8"/>
    <w:rsid w:val="00B92D91"/>
    <w:rsid w:val="00B92E6C"/>
    <w:rsid w:val="00B92E79"/>
    <w:rsid w:val="00B93570"/>
    <w:rsid w:val="00B94931"/>
    <w:rsid w:val="00B94E36"/>
    <w:rsid w:val="00B950AD"/>
    <w:rsid w:val="00B953E8"/>
    <w:rsid w:val="00B962F6"/>
    <w:rsid w:val="00B96979"/>
    <w:rsid w:val="00B97023"/>
    <w:rsid w:val="00B970E4"/>
    <w:rsid w:val="00BA057B"/>
    <w:rsid w:val="00BA0C7F"/>
    <w:rsid w:val="00BA10B4"/>
    <w:rsid w:val="00BA11AF"/>
    <w:rsid w:val="00BA17A3"/>
    <w:rsid w:val="00BA21EC"/>
    <w:rsid w:val="00BA29BF"/>
    <w:rsid w:val="00BA433B"/>
    <w:rsid w:val="00BA5392"/>
    <w:rsid w:val="00BA549F"/>
    <w:rsid w:val="00BA5C70"/>
    <w:rsid w:val="00BA6220"/>
    <w:rsid w:val="00BA6C7B"/>
    <w:rsid w:val="00BA770C"/>
    <w:rsid w:val="00BB012C"/>
    <w:rsid w:val="00BB054F"/>
    <w:rsid w:val="00BB0FC3"/>
    <w:rsid w:val="00BB1DE8"/>
    <w:rsid w:val="00BB1E43"/>
    <w:rsid w:val="00BB2109"/>
    <w:rsid w:val="00BB28AC"/>
    <w:rsid w:val="00BB28ED"/>
    <w:rsid w:val="00BB29CF"/>
    <w:rsid w:val="00BB2B12"/>
    <w:rsid w:val="00BB37E0"/>
    <w:rsid w:val="00BB3AF1"/>
    <w:rsid w:val="00BB49A0"/>
    <w:rsid w:val="00BB5D28"/>
    <w:rsid w:val="00BB5FDF"/>
    <w:rsid w:val="00BB6253"/>
    <w:rsid w:val="00BB6413"/>
    <w:rsid w:val="00BB6F2A"/>
    <w:rsid w:val="00BB717D"/>
    <w:rsid w:val="00BB7449"/>
    <w:rsid w:val="00BB7468"/>
    <w:rsid w:val="00BB7630"/>
    <w:rsid w:val="00BB778C"/>
    <w:rsid w:val="00BC01E5"/>
    <w:rsid w:val="00BC04A1"/>
    <w:rsid w:val="00BC1381"/>
    <w:rsid w:val="00BC155C"/>
    <w:rsid w:val="00BC2410"/>
    <w:rsid w:val="00BC27BC"/>
    <w:rsid w:val="00BC31B9"/>
    <w:rsid w:val="00BC4312"/>
    <w:rsid w:val="00BC471C"/>
    <w:rsid w:val="00BC478C"/>
    <w:rsid w:val="00BC489D"/>
    <w:rsid w:val="00BC4CD8"/>
    <w:rsid w:val="00BC4EB4"/>
    <w:rsid w:val="00BC5099"/>
    <w:rsid w:val="00BC5CBB"/>
    <w:rsid w:val="00BC5F5D"/>
    <w:rsid w:val="00BC61A0"/>
    <w:rsid w:val="00BD0509"/>
    <w:rsid w:val="00BD0608"/>
    <w:rsid w:val="00BD0C7B"/>
    <w:rsid w:val="00BD0CA0"/>
    <w:rsid w:val="00BD0EF6"/>
    <w:rsid w:val="00BD0F7C"/>
    <w:rsid w:val="00BD1003"/>
    <w:rsid w:val="00BD1144"/>
    <w:rsid w:val="00BD1303"/>
    <w:rsid w:val="00BD1613"/>
    <w:rsid w:val="00BD186C"/>
    <w:rsid w:val="00BD19DE"/>
    <w:rsid w:val="00BD2793"/>
    <w:rsid w:val="00BD291F"/>
    <w:rsid w:val="00BD3142"/>
    <w:rsid w:val="00BD361F"/>
    <w:rsid w:val="00BD388C"/>
    <w:rsid w:val="00BD3CBE"/>
    <w:rsid w:val="00BD505C"/>
    <w:rsid w:val="00BD5AF5"/>
    <w:rsid w:val="00BD5DB0"/>
    <w:rsid w:val="00BD671E"/>
    <w:rsid w:val="00BE05B5"/>
    <w:rsid w:val="00BE0752"/>
    <w:rsid w:val="00BE1ECC"/>
    <w:rsid w:val="00BE2F2A"/>
    <w:rsid w:val="00BE39CB"/>
    <w:rsid w:val="00BE3DF6"/>
    <w:rsid w:val="00BE3F34"/>
    <w:rsid w:val="00BE4C35"/>
    <w:rsid w:val="00BE528C"/>
    <w:rsid w:val="00BE5746"/>
    <w:rsid w:val="00BE5D1E"/>
    <w:rsid w:val="00BE5D45"/>
    <w:rsid w:val="00BE5EFD"/>
    <w:rsid w:val="00BE60EE"/>
    <w:rsid w:val="00BE6210"/>
    <w:rsid w:val="00BE633F"/>
    <w:rsid w:val="00BE6389"/>
    <w:rsid w:val="00BE6993"/>
    <w:rsid w:val="00BE714E"/>
    <w:rsid w:val="00BE7427"/>
    <w:rsid w:val="00BE753D"/>
    <w:rsid w:val="00BF031A"/>
    <w:rsid w:val="00BF0606"/>
    <w:rsid w:val="00BF0AA2"/>
    <w:rsid w:val="00BF1572"/>
    <w:rsid w:val="00BF1A1A"/>
    <w:rsid w:val="00BF1BDF"/>
    <w:rsid w:val="00BF1F85"/>
    <w:rsid w:val="00BF229D"/>
    <w:rsid w:val="00BF248C"/>
    <w:rsid w:val="00BF249E"/>
    <w:rsid w:val="00BF2871"/>
    <w:rsid w:val="00BF30AB"/>
    <w:rsid w:val="00BF3CA8"/>
    <w:rsid w:val="00BF3D6D"/>
    <w:rsid w:val="00BF4178"/>
    <w:rsid w:val="00BF4C00"/>
    <w:rsid w:val="00BF53DB"/>
    <w:rsid w:val="00BF54AE"/>
    <w:rsid w:val="00BF5B35"/>
    <w:rsid w:val="00BF5D5D"/>
    <w:rsid w:val="00BF5F31"/>
    <w:rsid w:val="00BF66C6"/>
    <w:rsid w:val="00BF6788"/>
    <w:rsid w:val="00BF683A"/>
    <w:rsid w:val="00BF7234"/>
    <w:rsid w:val="00BF7F0A"/>
    <w:rsid w:val="00C0099F"/>
    <w:rsid w:val="00C011C2"/>
    <w:rsid w:val="00C0130E"/>
    <w:rsid w:val="00C01D97"/>
    <w:rsid w:val="00C01DCD"/>
    <w:rsid w:val="00C02401"/>
    <w:rsid w:val="00C026EE"/>
    <w:rsid w:val="00C02741"/>
    <w:rsid w:val="00C02875"/>
    <w:rsid w:val="00C02D24"/>
    <w:rsid w:val="00C03637"/>
    <w:rsid w:val="00C03CBA"/>
    <w:rsid w:val="00C04867"/>
    <w:rsid w:val="00C0502E"/>
    <w:rsid w:val="00C05258"/>
    <w:rsid w:val="00C0572A"/>
    <w:rsid w:val="00C06611"/>
    <w:rsid w:val="00C0747B"/>
    <w:rsid w:val="00C074FD"/>
    <w:rsid w:val="00C07D25"/>
    <w:rsid w:val="00C12013"/>
    <w:rsid w:val="00C13473"/>
    <w:rsid w:val="00C13AFD"/>
    <w:rsid w:val="00C15E33"/>
    <w:rsid w:val="00C15FB0"/>
    <w:rsid w:val="00C17301"/>
    <w:rsid w:val="00C1768C"/>
    <w:rsid w:val="00C215E5"/>
    <w:rsid w:val="00C21AA4"/>
    <w:rsid w:val="00C22721"/>
    <w:rsid w:val="00C23ADC"/>
    <w:rsid w:val="00C24BBF"/>
    <w:rsid w:val="00C24CE6"/>
    <w:rsid w:val="00C253CF"/>
    <w:rsid w:val="00C25621"/>
    <w:rsid w:val="00C25F0F"/>
    <w:rsid w:val="00C264D4"/>
    <w:rsid w:val="00C267DC"/>
    <w:rsid w:val="00C26AD4"/>
    <w:rsid w:val="00C27A8E"/>
    <w:rsid w:val="00C27FC9"/>
    <w:rsid w:val="00C322BA"/>
    <w:rsid w:val="00C32700"/>
    <w:rsid w:val="00C33293"/>
    <w:rsid w:val="00C3368F"/>
    <w:rsid w:val="00C33CA9"/>
    <w:rsid w:val="00C33FE0"/>
    <w:rsid w:val="00C34443"/>
    <w:rsid w:val="00C3473D"/>
    <w:rsid w:val="00C349F2"/>
    <w:rsid w:val="00C34FA6"/>
    <w:rsid w:val="00C35CE6"/>
    <w:rsid w:val="00C3697B"/>
    <w:rsid w:val="00C36F18"/>
    <w:rsid w:val="00C36F86"/>
    <w:rsid w:val="00C372C1"/>
    <w:rsid w:val="00C374AF"/>
    <w:rsid w:val="00C37B4D"/>
    <w:rsid w:val="00C37FD2"/>
    <w:rsid w:val="00C4048C"/>
    <w:rsid w:val="00C41197"/>
    <w:rsid w:val="00C41573"/>
    <w:rsid w:val="00C41A05"/>
    <w:rsid w:val="00C41C7B"/>
    <w:rsid w:val="00C4246A"/>
    <w:rsid w:val="00C42DF6"/>
    <w:rsid w:val="00C43034"/>
    <w:rsid w:val="00C4306F"/>
    <w:rsid w:val="00C44F29"/>
    <w:rsid w:val="00C454B3"/>
    <w:rsid w:val="00C45D49"/>
    <w:rsid w:val="00C46473"/>
    <w:rsid w:val="00C465FB"/>
    <w:rsid w:val="00C46624"/>
    <w:rsid w:val="00C46EE9"/>
    <w:rsid w:val="00C47583"/>
    <w:rsid w:val="00C47F3B"/>
    <w:rsid w:val="00C5109A"/>
    <w:rsid w:val="00C51624"/>
    <w:rsid w:val="00C5195A"/>
    <w:rsid w:val="00C51AEC"/>
    <w:rsid w:val="00C52A70"/>
    <w:rsid w:val="00C52AAA"/>
    <w:rsid w:val="00C545E4"/>
    <w:rsid w:val="00C54E6D"/>
    <w:rsid w:val="00C5517F"/>
    <w:rsid w:val="00C5572C"/>
    <w:rsid w:val="00C557BB"/>
    <w:rsid w:val="00C55B25"/>
    <w:rsid w:val="00C55CB6"/>
    <w:rsid w:val="00C55D28"/>
    <w:rsid w:val="00C560F4"/>
    <w:rsid w:val="00C56C58"/>
    <w:rsid w:val="00C56D52"/>
    <w:rsid w:val="00C57511"/>
    <w:rsid w:val="00C57E76"/>
    <w:rsid w:val="00C6012D"/>
    <w:rsid w:val="00C6185B"/>
    <w:rsid w:val="00C6264B"/>
    <w:rsid w:val="00C62DD3"/>
    <w:rsid w:val="00C633DC"/>
    <w:rsid w:val="00C63439"/>
    <w:rsid w:val="00C63DA0"/>
    <w:rsid w:val="00C6415F"/>
    <w:rsid w:val="00C647B5"/>
    <w:rsid w:val="00C648F5"/>
    <w:rsid w:val="00C65BCA"/>
    <w:rsid w:val="00C65DB7"/>
    <w:rsid w:val="00C65FA1"/>
    <w:rsid w:val="00C66182"/>
    <w:rsid w:val="00C67BC7"/>
    <w:rsid w:val="00C70068"/>
    <w:rsid w:val="00C704AA"/>
    <w:rsid w:val="00C708B5"/>
    <w:rsid w:val="00C708C3"/>
    <w:rsid w:val="00C70A80"/>
    <w:rsid w:val="00C70DEC"/>
    <w:rsid w:val="00C7115E"/>
    <w:rsid w:val="00C72AF5"/>
    <w:rsid w:val="00C7370E"/>
    <w:rsid w:val="00C74410"/>
    <w:rsid w:val="00C74E92"/>
    <w:rsid w:val="00C750E8"/>
    <w:rsid w:val="00C75443"/>
    <w:rsid w:val="00C75ACB"/>
    <w:rsid w:val="00C75D12"/>
    <w:rsid w:val="00C7721C"/>
    <w:rsid w:val="00C77B6D"/>
    <w:rsid w:val="00C77E6A"/>
    <w:rsid w:val="00C8075A"/>
    <w:rsid w:val="00C81523"/>
    <w:rsid w:val="00C81704"/>
    <w:rsid w:val="00C81D16"/>
    <w:rsid w:val="00C8323D"/>
    <w:rsid w:val="00C84715"/>
    <w:rsid w:val="00C84E9A"/>
    <w:rsid w:val="00C85010"/>
    <w:rsid w:val="00C856C3"/>
    <w:rsid w:val="00C85A77"/>
    <w:rsid w:val="00C86E2C"/>
    <w:rsid w:val="00C87C6F"/>
    <w:rsid w:val="00C87E02"/>
    <w:rsid w:val="00C906D9"/>
    <w:rsid w:val="00C92509"/>
    <w:rsid w:val="00C92819"/>
    <w:rsid w:val="00C92DFA"/>
    <w:rsid w:val="00C93513"/>
    <w:rsid w:val="00C9373C"/>
    <w:rsid w:val="00C94A57"/>
    <w:rsid w:val="00C94ADA"/>
    <w:rsid w:val="00C94EAB"/>
    <w:rsid w:val="00C95170"/>
    <w:rsid w:val="00C9528B"/>
    <w:rsid w:val="00C95571"/>
    <w:rsid w:val="00C95F50"/>
    <w:rsid w:val="00C960F9"/>
    <w:rsid w:val="00C96E4D"/>
    <w:rsid w:val="00C96EF9"/>
    <w:rsid w:val="00CA07EF"/>
    <w:rsid w:val="00CA1A55"/>
    <w:rsid w:val="00CA222B"/>
    <w:rsid w:val="00CA2B14"/>
    <w:rsid w:val="00CA2C7F"/>
    <w:rsid w:val="00CA2F17"/>
    <w:rsid w:val="00CA318A"/>
    <w:rsid w:val="00CA32CA"/>
    <w:rsid w:val="00CA3EB5"/>
    <w:rsid w:val="00CA4937"/>
    <w:rsid w:val="00CA4A0A"/>
    <w:rsid w:val="00CA4CCA"/>
    <w:rsid w:val="00CA565C"/>
    <w:rsid w:val="00CA5893"/>
    <w:rsid w:val="00CA5B1B"/>
    <w:rsid w:val="00CA5F43"/>
    <w:rsid w:val="00CA6523"/>
    <w:rsid w:val="00CA6DFB"/>
    <w:rsid w:val="00CA785D"/>
    <w:rsid w:val="00CA795B"/>
    <w:rsid w:val="00CA7E70"/>
    <w:rsid w:val="00CA7F57"/>
    <w:rsid w:val="00CB0197"/>
    <w:rsid w:val="00CB07EA"/>
    <w:rsid w:val="00CB0BAE"/>
    <w:rsid w:val="00CB12AB"/>
    <w:rsid w:val="00CB16AC"/>
    <w:rsid w:val="00CB17E3"/>
    <w:rsid w:val="00CB18B1"/>
    <w:rsid w:val="00CB18B2"/>
    <w:rsid w:val="00CB29E5"/>
    <w:rsid w:val="00CB31B1"/>
    <w:rsid w:val="00CB365E"/>
    <w:rsid w:val="00CB581B"/>
    <w:rsid w:val="00CB5BA1"/>
    <w:rsid w:val="00CB5BED"/>
    <w:rsid w:val="00CB67C6"/>
    <w:rsid w:val="00CB69DD"/>
    <w:rsid w:val="00CB7468"/>
    <w:rsid w:val="00CB7D45"/>
    <w:rsid w:val="00CC0258"/>
    <w:rsid w:val="00CC0549"/>
    <w:rsid w:val="00CC0966"/>
    <w:rsid w:val="00CC0A41"/>
    <w:rsid w:val="00CC1018"/>
    <w:rsid w:val="00CC1263"/>
    <w:rsid w:val="00CC1654"/>
    <w:rsid w:val="00CC17AB"/>
    <w:rsid w:val="00CC1FA0"/>
    <w:rsid w:val="00CC21D1"/>
    <w:rsid w:val="00CC2773"/>
    <w:rsid w:val="00CC32B5"/>
    <w:rsid w:val="00CC38DB"/>
    <w:rsid w:val="00CC592E"/>
    <w:rsid w:val="00CC5F27"/>
    <w:rsid w:val="00CC68D2"/>
    <w:rsid w:val="00CC6E16"/>
    <w:rsid w:val="00CC729B"/>
    <w:rsid w:val="00CC74D0"/>
    <w:rsid w:val="00CC7920"/>
    <w:rsid w:val="00CD0191"/>
    <w:rsid w:val="00CD1DD4"/>
    <w:rsid w:val="00CD2135"/>
    <w:rsid w:val="00CD2A02"/>
    <w:rsid w:val="00CD31F5"/>
    <w:rsid w:val="00CD34F7"/>
    <w:rsid w:val="00CD38C4"/>
    <w:rsid w:val="00CD3E27"/>
    <w:rsid w:val="00CD445F"/>
    <w:rsid w:val="00CD46E3"/>
    <w:rsid w:val="00CD676F"/>
    <w:rsid w:val="00CD6E38"/>
    <w:rsid w:val="00CD70D8"/>
    <w:rsid w:val="00CD7F0C"/>
    <w:rsid w:val="00CD7FC3"/>
    <w:rsid w:val="00CE03A8"/>
    <w:rsid w:val="00CE0547"/>
    <w:rsid w:val="00CE0732"/>
    <w:rsid w:val="00CE1421"/>
    <w:rsid w:val="00CE25AC"/>
    <w:rsid w:val="00CE36DB"/>
    <w:rsid w:val="00CE38AA"/>
    <w:rsid w:val="00CE3AC3"/>
    <w:rsid w:val="00CE4444"/>
    <w:rsid w:val="00CE5B64"/>
    <w:rsid w:val="00CE6116"/>
    <w:rsid w:val="00CE63F2"/>
    <w:rsid w:val="00CE6AC3"/>
    <w:rsid w:val="00CE6AE5"/>
    <w:rsid w:val="00CE7ADF"/>
    <w:rsid w:val="00CE7E24"/>
    <w:rsid w:val="00CF0991"/>
    <w:rsid w:val="00CF14EA"/>
    <w:rsid w:val="00CF1657"/>
    <w:rsid w:val="00CF1D86"/>
    <w:rsid w:val="00CF3892"/>
    <w:rsid w:val="00CF41BF"/>
    <w:rsid w:val="00CF4399"/>
    <w:rsid w:val="00CF457B"/>
    <w:rsid w:val="00CF47B2"/>
    <w:rsid w:val="00CF4C06"/>
    <w:rsid w:val="00CF50BA"/>
    <w:rsid w:val="00CF5730"/>
    <w:rsid w:val="00CF5B9A"/>
    <w:rsid w:val="00CF5D87"/>
    <w:rsid w:val="00CF5FAB"/>
    <w:rsid w:val="00CF616C"/>
    <w:rsid w:val="00CF6D27"/>
    <w:rsid w:val="00CF70CA"/>
    <w:rsid w:val="00CF741A"/>
    <w:rsid w:val="00CF7E36"/>
    <w:rsid w:val="00D002A8"/>
    <w:rsid w:val="00D00449"/>
    <w:rsid w:val="00D00880"/>
    <w:rsid w:val="00D01126"/>
    <w:rsid w:val="00D01862"/>
    <w:rsid w:val="00D01B2E"/>
    <w:rsid w:val="00D01C43"/>
    <w:rsid w:val="00D01CEB"/>
    <w:rsid w:val="00D0233D"/>
    <w:rsid w:val="00D027ED"/>
    <w:rsid w:val="00D02912"/>
    <w:rsid w:val="00D0311C"/>
    <w:rsid w:val="00D0314C"/>
    <w:rsid w:val="00D0338D"/>
    <w:rsid w:val="00D03871"/>
    <w:rsid w:val="00D03B83"/>
    <w:rsid w:val="00D040B3"/>
    <w:rsid w:val="00D044D4"/>
    <w:rsid w:val="00D04BD5"/>
    <w:rsid w:val="00D04C4D"/>
    <w:rsid w:val="00D065C2"/>
    <w:rsid w:val="00D06675"/>
    <w:rsid w:val="00D066A1"/>
    <w:rsid w:val="00D07486"/>
    <w:rsid w:val="00D07750"/>
    <w:rsid w:val="00D07793"/>
    <w:rsid w:val="00D07AD5"/>
    <w:rsid w:val="00D07C0A"/>
    <w:rsid w:val="00D10E6A"/>
    <w:rsid w:val="00D115B5"/>
    <w:rsid w:val="00D11685"/>
    <w:rsid w:val="00D1238A"/>
    <w:rsid w:val="00D12CB8"/>
    <w:rsid w:val="00D12D1F"/>
    <w:rsid w:val="00D1307E"/>
    <w:rsid w:val="00D13ACE"/>
    <w:rsid w:val="00D13D59"/>
    <w:rsid w:val="00D14619"/>
    <w:rsid w:val="00D14A24"/>
    <w:rsid w:val="00D14A38"/>
    <w:rsid w:val="00D14F8C"/>
    <w:rsid w:val="00D150F1"/>
    <w:rsid w:val="00D1598F"/>
    <w:rsid w:val="00D16219"/>
    <w:rsid w:val="00D165DF"/>
    <w:rsid w:val="00D16C25"/>
    <w:rsid w:val="00D178FA"/>
    <w:rsid w:val="00D200D3"/>
    <w:rsid w:val="00D20189"/>
    <w:rsid w:val="00D201E2"/>
    <w:rsid w:val="00D2040F"/>
    <w:rsid w:val="00D20AAE"/>
    <w:rsid w:val="00D20EBC"/>
    <w:rsid w:val="00D218A3"/>
    <w:rsid w:val="00D220DA"/>
    <w:rsid w:val="00D234AD"/>
    <w:rsid w:val="00D236F4"/>
    <w:rsid w:val="00D24158"/>
    <w:rsid w:val="00D24E08"/>
    <w:rsid w:val="00D25129"/>
    <w:rsid w:val="00D25912"/>
    <w:rsid w:val="00D25B01"/>
    <w:rsid w:val="00D25B94"/>
    <w:rsid w:val="00D26D33"/>
    <w:rsid w:val="00D270FC"/>
    <w:rsid w:val="00D27F80"/>
    <w:rsid w:val="00D304F5"/>
    <w:rsid w:val="00D30FEF"/>
    <w:rsid w:val="00D31491"/>
    <w:rsid w:val="00D3152E"/>
    <w:rsid w:val="00D3191A"/>
    <w:rsid w:val="00D31E6F"/>
    <w:rsid w:val="00D324B8"/>
    <w:rsid w:val="00D3314D"/>
    <w:rsid w:val="00D334A5"/>
    <w:rsid w:val="00D33535"/>
    <w:rsid w:val="00D3385F"/>
    <w:rsid w:val="00D33938"/>
    <w:rsid w:val="00D34636"/>
    <w:rsid w:val="00D358AC"/>
    <w:rsid w:val="00D35BC3"/>
    <w:rsid w:val="00D37EE3"/>
    <w:rsid w:val="00D40896"/>
    <w:rsid w:val="00D40B66"/>
    <w:rsid w:val="00D40BB5"/>
    <w:rsid w:val="00D415F1"/>
    <w:rsid w:val="00D418A4"/>
    <w:rsid w:val="00D41E1F"/>
    <w:rsid w:val="00D4271C"/>
    <w:rsid w:val="00D42CAD"/>
    <w:rsid w:val="00D44284"/>
    <w:rsid w:val="00D44862"/>
    <w:rsid w:val="00D44F12"/>
    <w:rsid w:val="00D450B9"/>
    <w:rsid w:val="00D4537B"/>
    <w:rsid w:val="00D45FF2"/>
    <w:rsid w:val="00D504AE"/>
    <w:rsid w:val="00D507A2"/>
    <w:rsid w:val="00D50B7D"/>
    <w:rsid w:val="00D51418"/>
    <w:rsid w:val="00D51CF8"/>
    <w:rsid w:val="00D52164"/>
    <w:rsid w:val="00D52298"/>
    <w:rsid w:val="00D5256A"/>
    <w:rsid w:val="00D52C9E"/>
    <w:rsid w:val="00D52CCE"/>
    <w:rsid w:val="00D53649"/>
    <w:rsid w:val="00D53E78"/>
    <w:rsid w:val="00D548DC"/>
    <w:rsid w:val="00D54B57"/>
    <w:rsid w:val="00D54EE0"/>
    <w:rsid w:val="00D5547D"/>
    <w:rsid w:val="00D5547E"/>
    <w:rsid w:val="00D55988"/>
    <w:rsid w:val="00D55C00"/>
    <w:rsid w:val="00D563FF"/>
    <w:rsid w:val="00D56936"/>
    <w:rsid w:val="00D5706F"/>
    <w:rsid w:val="00D57205"/>
    <w:rsid w:val="00D57396"/>
    <w:rsid w:val="00D57624"/>
    <w:rsid w:val="00D57A36"/>
    <w:rsid w:val="00D60041"/>
    <w:rsid w:val="00D60220"/>
    <w:rsid w:val="00D60702"/>
    <w:rsid w:val="00D60A9B"/>
    <w:rsid w:val="00D61D77"/>
    <w:rsid w:val="00D61E8E"/>
    <w:rsid w:val="00D6217C"/>
    <w:rsid w:val="00D627FE"/>
    <w:rsid w:val="00D628D9"/>
    <w:rsid w:val="00D62B45"/>
    <w:rsid w:val="00D634CB"/>
    <w:rsid w:val="00D63B22"/>
    <w:rsid w:val="00D6414B"/>
    <w:rsid w:val="00D64BFB"/>
    <w:rsid w:val="00D662F6"/>
    <w:rsid w:val="00D66746"/>
    <w:rsid w:val="00D66E7A"/>
    <w:rsid w:val="00D674FA"/>
    <w:rsid w:val="00D67D80"/>
    <w:rsid w:val="00D7067A"/>
    <w:rsid w:val="00D70FD6"/>
    <w:rsid w:val="00D712D2"/>
    <w:rsid w:val="00D7169F"/>
    <w:rsid w:val="00D71A57"/>
    <w:rsid w:val="00D73E5D"/>
    <w:rsid w:val="00D744B6"/>
    <w:rsid w:val="00D75732"/>
    <w:rsid w:val="00D764F1"/>
    <w:rsid w:val="00D76AFB"/>
    <w:rsid w:val="00D76F49"/>
    <w:rsid w:val="00D77231"/>
    <w:rsid w:val="00D77507"/>
    <w:rsid w:val="00D7777D"/>
    <w:rsid w:val="00D77F1E"/>
    <w:rsid w:val="00D80443"/>
    <w:rsid w:val="00D82069"/>
    <w:rsid w:val="00D82158"/>
    <w:rsid w:val="00D82369"/>
    <w:rsid w:val="00D82555"/>
    <w:rsid w:val="00D82984"/>
    <w:rsid w:val="00D83EE8"/>
    <w:rsid w:val="00D8405F"/>
    <w:rsid w:val="00D84273"/>
    <w:rsid w:val="00D8549B"/>
    <w:rsid w:val="00D86941"/>
    <w:rsid w:val="00D86EF7"/>
    <w:rsid w:val="00D87599"/>
    <w:rsid w:val="00D87F85"/>
    <w:rsid w:val="00D87FA2"/>
    <w:rsid w:val="00D916A2"/>
    <w:rsid w:val="00D918AA"/>
    <w:rsid w:val="00D9190A"/>
    <w:rsid w:val="00D92545"/>
    <w:rsid w:val="00D92CBC"/>
    <w:rsid w:val="00D934B3"/>
    <w:rsid w:val="00D9355B"/>
    <w:rsid w:val="00D93BA6"/>
    <w:rsid w:val="00D95140"/>
    <w:rsid w:val="00D9516C"/>
    <w:rsid w:val="00D9556D"/>
    <w:rsid w:val="00D95D5A"/>
    <w:rsid w:val="00D95E9B"/>
    <w:rsid w:val="00D96786"/>
    <w:rsid w:val="00D96BDB"/>
    <w:rsid w:val="00D97829"/>
    <w:rsid w:val="00DA25FF"/>
    <w:rsid w:val="00DA2C21"/>
    <w:rsid w:val="00DA2FA3"/>
    <w:rsid w:val="00DA37FD"/>
    <w:rsid w:val="00DA40DC"/>
    <w:rsid w:val="00DA5426"/>
    <w:rsid w:val="00DA6D99"/>
    <w:rsid w:val="00DA76CD"/>
    <w:rsid w:val="00DA7806"/>
    <w:rsid w:val="00DA7935"/>
    <w:rsid w:val="00DA7FCE"/>
    <w:rsid w:val="00DB04A9"/>
    <w:rsid w:val="00DB0A0B"/>
    <w:rsid w:val="00DB1C38"/>
    <w:rsid w:val="00DB204C"/>
    <w:rsid w:val="00DB28D0"/>
    <w:rsid w:val="00DB2984"/>
    <w:rsid w:val="00DB3585"/>
    <w:rsid w:val="00DB4380"/>
    <w:rsid w:val="00DB4C93"/>
    <w:rsid w:val="00DB5071"/>
    <w:rsid w:val="00DB5933"/>
    <w:rsid w:val="00DB5CF3"/>
    <w:rsid w:val="00DB5F33"/>
    <w:rsid w:val="00DB610B"/>
    <w:rsid w:val="00DB61C6"/>
    <w:rsid w:val="00DB6269"/>
    <w:rsid w:val="00DB65F4"/>
    <w:rsid w:val="00DB6730"/>
    <w:rsid w:val="00DB7D65"/>
    <w:rsid w:val="00DC07ED"/>
    <w:rsid w:val="00DC1035"/>
    <w:rsid w:val="00DC130A"/>
    <w:rsid w:val="00DC1463"/>
    <w:rsid w:val="00DC16EE"/>
    <w:rsid w:val="00DC1A5A"/>
    <w:rsid w:val="00DC1BE2"/>
    <w:rsid w:val="00DC2EFA"/>
    <w:rsid w:val="00DC378A"/>
    <w:rsid w:val="00DD08BE"/>
    <w:rsid w:val="00DD1D3E"/>
    <w:rsid w:val="00DD1E6E"/>
    <w:rsid w:val="00DD1EC1"/>
    <w:rsid w:val="00DD1F8A"/>
    <w:rsid w:val="00DD24CC"/>
    <w:rsid w:val="00DD270E"/>
    <w:rsid w:val="00DD375A"/>
    <w:rsid w:val="00DD4D09"/>
    <w:rsid w:val="00DD5DE2"/>
    <w:rsid w:val="00DD6DB8"/>
    <w:rsid w:val="00DE0BF5"/>
    <w:rsid w:val="00DE0FB8"/>
    <w:rsid w:val="00DE1126"/>
    <w:rsid w:val="00DE13C2"/>
    <w:rsid w:val="00DE1D16"/>
    <w:rsid w:val="00DE2026"/>
    <w:rsid w:val="00DE233A"/>
    <w:rsid w:val="00DE4C5C"/>
    <w:rsid w:val="00DE4D86"/>
    <w:rsid w:val="00DE575B"/>
    <w:rsid w:val="00DE598D"/>
    <w:rsid w:val="00DE6239"/>
    <w:rsid w:val="00DE6A01"/>
    <w:rsid w:val="00DE6BAA"/>
    <w:rsid w:val="00DE7A66"/>
    <w:rsid w:val="00DF0429"/>
    <w:rsid w:val="00DF080B"/>
    <w:rsid w:val="00DF08DC"/>
    <w:rsid w:val="00DF0B69"/>
    <w:rsid w:val="00DF0C98"/>
    <w:rsid w:val="00DF0F9C"/>
    <w:rsid w:val="00DF1B95"/>
    <w:rsid w:val="00DF1C60"/>
    <w:rsid w:val="00DF2363"/>
    <w:rsid w:val="00DF4CAC"/>
    <w:rsid w:val="00DF635C"/>
    <w:rsid w:val="00DF683A"/>
    <w:rsid w:val="00DF7F20"/>
    <w:rsid w:val="00E00AE5"/>
    <w:rsid w:val="00E015DF"/>
    <w:rsid w:val="00E01712"/>
    <w:rsid w:val="00E028D0"/>
    <w:rsid w:val="00E0298A"/>
    <w:rsid w:val="00E03EF4"/>
    <w:rsid w:val="00E03F9B"/>
    <w:rsid w:val="00E04344"/>
    <w:rsid w:val="00E04B4B"/>
    <w:rsid w:val="00E04FBD"/>
    <w:rsid w:val="00E05139"/>
    <w:rsid w:val="00E0559D"/>
    <w:rsid w:val="00E057B0"/>
    <w:rsid w:val="00E05FA6"/>
    <w:rsid w:val="00E0651A"/>
    <w:rsid w:val="00E06B5F"/>
    <w:rsid w:val="00E06D16"/>
    <w:rsid w:val="00E073E2"/>
    <w:rsid w:val="00E076BB"/>
    <w:rsid w:val="00E0797B"/>
    <w:rsid w:val="00E104CF"/>
    <w:rsid w:val="00E10645"/>
    <w:rsid w:val="00E111F8"/>
    <w:rsid w:val="00E1213D"/>
    <w:rsid w:val="00E129C5"/>
    <w:rsid w:val="00E13911"/>
    <w:rsid w:val="00E141F9"/>
    <w:rsid w:val="00E14869"/>
    <w:rsid w:val="00E14CB2"/>
    <w:rsid w:val="00E15F67"/>
    <w:rsid w:val="00E16100"/>
    <w:rsid w:val="00E167A0"/>
    <w:rsid w:val="00E16B2E"/>
    <w:rsid w:val="00E1702B"/>
    <w:rsid w:val="00E17577"/>
    <w:rsid w:val="00E177B2"/>
    <w:rsid w:val="00E2039E"/>
    <w:rsid w:val="00E20948"/>
    <w:rsid w:val="00E2203F"/>
    <w:rsid w:val="00E22D58"/>
    <w:rsid w:val="00E22E68"/>
    <w:rsid w:val="00E23B14"/>
    <w:rsid w:val="00E2445C"/>
    <w:rsid w:val="00E24BE3"/>
    <w:rsid w:val="00E26308"/>
    <w:rsid w:val="00E263EB"/>
    <w:rsid w:val="00E2642E"/>
    <w:rsid w:val="00E275B3"/>
    <w:rsid w:val="00E27B77"/>
    <w:rsid w:val="00E27CC5"/>
    <w:rsid w:val="00E30A00"/>
    <w:rsid w:val="00E30D95"/>
    <w:rsid w:val="00E30EA8"/>
    <w:rsid w:val="00E319BF"/>
    <w:rsid w:val="00E32363"/>
    <w:rsid w:val="00E3257B"/>
    <w:rsid w:val="00E326BD"/>
    <w:rsid w:val="00E336E2"/>
    <w:rsid w:val="00E33CC7"/>
    <w:rsid w:val="00E34080"/>
    <w:rsid w:val="00E350FD"/>
    <w:rsid w:val="00E353B8"/>
    <w:rsid w:val="00E35BF4"/>
    <w:rsid w:val="00E36232"/>
    <w:rsid w:val="00E3629E"/>
    <w:rsid w:val="00E367F9"/>
    <w:rsid w:val="00E37437"/>
    <w:rsid w:val="00E37CFE"/>
    <w:rsid w:val="00E41061"/>
    <w:rsid w:val="00E415C5"/>
    <w:rsid w:val="00E41B97"/>
    <w:rsid w:val="00E41F7C"/>
    <w:rsid w:val="00E422EA"/>
    <w:rsid w:val="00E42560"/>
    <w:rsid w:val="00E42A63"/>
    <w:rsid w:val="00E431DE"/>
    <w:rsid w:val="00E44D3E"/>
    <w:rsid w:val="00E45F85"/>
    <w:rsid w:val="00E462B3"/>
    <w:rsid w:val="00E46EB2"/>
    <w:rsid w:val="00E4734D"/>
    <w:rsid w:val="00E50ABB"/>
    <w:rsid w:val="00E513BD"/>
    <w:rsid w:val="00E515FF"/>
    <w:rsid w:val="00E51949"/>
    <w:rsid w:val="00E51B69"/>
    <w:rsid w:val="00E52553"/>
    <w:rsid w:val="00E527FA"/>
    <w:rsid w:val="00E52998"/>
    <w:rsid w:val="00E5355D"/>
    <w:rsid w:val="00E5370F"/>
    <w:rsid w:val="00E53994"/>
    <w:rsid w:val="00E54886"/>
    <w:rsid w:val="00E552E3"/>
    <w:rsid w:val="00E553C9"/>
    <w:rsid w:val="00E559F4"/>
    <w:rsid w:val="00E56AD0"/>
    <w:rsid w:val="00E57861"/>
    <w:rsid w:val="00E57AF2"/>
    <w:rsid w:val="00E603AC"/>
    <w:rsid w:val="00E60C8C"/>
    <w:rsid w:val="00E60D5F"/>
    <w:rsid w:val="00E6102B"/>
    <w:rsid w:val="00E61256"/>
    <w:rsid w:val="00E615B1"/>
    <w:rsid w:val="00E61B96"/>
    <w:rsid w:val="00E6300F"/>
    <w:rsid w:val="00E633C5"/>
    <w:rsid w:val="00E6385A"/>
    <w:rsid w:val="00E63A4E"/>
    <w:rsid w:val="00E64285"/>
    <w:rsid w:val="00E6456C"/>
    <w:rsid w:val="00E64836"/>
    <w:rsid w:val="00E66144"/>
    <w:rsid w:val="00E664C0"/>
    <w:rsid w:val="00E6661C"/>
    <w:rsid w:val="00E66D3C"/>
    <w:rsid w:val="00E66E3E"/>
    <w:rsid w:val="00E700A8"/>
    <w:rsid w:val="00E70764"/>
    <w:rsid w:val="00E71215"/>
    <w:rsid w:val="00E72677"/>
    <w:rsid w:val="00E7314C"/>
    <w:rsid w:val="00E735D0"/>
    <w:rsid w:val="00E74106"/>
    <w:rsid w:val="00E747AF"/>
    <w:rsid w:val="00E74964"/>
    <w:rsid w:val="00E7523D"/>
    <w:rsid w:val="00E75435"/>
    <w:rsid w:val="00E7617B"/>
    <w:rsid w:val="00E766C1"/>
    <w:rsid w:val="00E77760"/>
    <w:rsid w:val="00E779BE"/>
    <w:rsid w:val="00E77D6B"/>
    <w:rsid w:val="00E803F2"/>
    <w:rsid w:val="00E806F2"/>
    <w:rsid w:val="00E81104"/>
    <w:rsid w:val="00E81AA8"/>
    <w:rsid w:val="00E81C63"/>
    <w:rsid w:val="00E8263A"/>
    <w:rsid w:val="00E8287E"/>
    <w:rsid w:val="00E8331F"/>
    <w:rsid w:val="00E83A6A"/>
    <w:rsid w:val="00E83F73"/>
    <w:rsid w:val="00E83FEF"/>
    <w:rsid w:val="00E84189"/>
    <w:rsid w:val="00E84C8D"/>
    <w:rsid w:val="00E85542"/>
    <w:rsid w:val="00E85636"/>
    <w:rsid w:val="00E85848"/>
    <w:rsid w:val="00E85AD2"/>
    <w:rsid w:val="00E85D18"/>
    <w:rsid w:val="00E85D84"/>
    <w:rsid w:val="00E85F2F"/>
    <w:rsid w:val="00E86DE9"/>
    <w:rsid w:val="00E86E3A"/>
    <w:rsid w:val="00E86F65"/>
    <w:rsid w:val="00E87D5B"/>
    <w:rsid w:val="00E87D8B"/>
    <w:rsid w:val="00E907A8"/>
    <w:rsid w:val="00E90F4A"/>
    <w:rsid w:val="00E910DB"/>
    <w:rsid w:val="00E91503"/>
    <w:rsid w:val="00E92095"/>
    <w:rsid w:val="00E925F2"/>
    <w:rsid w:val="00E9346C"/>
    <w:rsid w:val="00E939F6"/>
    <w:rsid w:val="00E93A96"/>
    <w:rsid w:val="00E93B9B"/>
    <w:rsid w:val="00E93FB7"/>
    <w:rsid w:val="00E947AC"/>
    <w:rsid w:val="00E95288"/>
    <w:rsid w:val="00E952F2"/>
    <w:rsid w:val="00E95640"/>
    <w:rsid w:val="00E9607A"/>
    <w:rsid w:val="00E96E41"/>
    <w:rsid w:val="00E97E9A"/>
    <w:rsid w:val="00EA0A5C"/>
    <w:rsid w:val="00EA1629"/>
    <w:rsid w:val="00EA1C44"/>
    <w:rsid w:val="00EA1C76"/>
    <w:rsid w:val="00EA2584"/>
    <w:rsid w:val="00EA2717"/>
    <w:rsid w:val="00EA2A30"/>
    <w:rsid w:val="00EA2DE8"/>
    <w:rsid w:val="00EA3A70"/>
    <w:rsid w:val="00EA3B8C"/>
    <w:rsid w:val="00EA3BC6"/>
    <w:rsid w:val="00EA3D40"/>
    <w:rsid w:val="00EA3FEE"/>
    <w:rsid w:val="00EA5037"/>
    <w:rsid w:val="00EA5709"/>
    <w:rsid w:val="00EA5A21"/>
    <w:rsid w:val="00EA6A9B"/>
    <w:rsid w:val="00EA6B04"/>
    <w:rsid w:val="00EA7579"/>
    <w:rsid w:val="00EA76A1"/>
    <w:rsid w:val="00EA7AD9"/>
    <w:rsid w:val="00EA7C21"/>
    <w:rsid w:val="00EB01F6"/>
    <w:rsid w:val="00EB0B9B"/>
    <w:rsid w:val="00EB102C"/>
    <w:rsid w:val="00EB13DE"/>
    <w:rsid w:val="00EB1749"/>
    <w:rsid w:val="00EB2CEB"/>
    <w:rsid w:val="00EB32A9"/>
    <w:rsid w:val="00EB34A4"/>
    <w:rsid w:val="00EB414D"/>
    <w:rsid w:val="00EB5C5E"/>
    <w:rsid w:val="00EB5C7F"/>
    <w:rsid w:val="00EB7545"/>
    <w:rsid w:val="00EB761C"/>
    <w:rsid w:val="00EB7C70"/>
    <w:rsid w:val="00EC015F"/>
    <w:rsid w:val="00EC0D87"/>
    <w:rsid w:val="00EC17B3"/>
    <w:rsid w:val="00EC2020"/>
    <w:rsid w:val="00EC2527"/>
    <w:rsid w:val="00EC3F75"/>
    <w:rsid w:val="00EC4C0F"/>
    <w:rsid w:val="00EC5691"/>
    <w:rsid w:val="00EC5837"/>
    <w:rsid w:val="00EC59CA"/>
    <w:rsid w:val="00EC5E47"/>
    <w:rsid w:val="00EC68BC"/>
    <w:rsid w:val="00EC6B60"/>
    <w:rsid w:val="00EC7271"/>
    <w:rsid w:val="00EC784E"/>
    <w:rsid w:val="00EC7B9A"/>
    <w:rsid w:val="00EC7DAC"/>
    <w:rsid w:val="00ED0022"/>
    <w:rsid w:val="00ED0170"/>
    <w:rsid w:val="00ED064D"/>
    <w:rsid w:val="00ED06A5"/>
    <w:rsid w:val="00ED08A3"/>
    <w:rsid w:val="00ED092A"/>
    <w:rsid w:val="00ED0EA4"/>
    <w:rsid w:val="00ED1863"/>
    <w:rsid w:val="00ED1B5E"/>
    <w:rsid w:val="00ED2BE2"/>
    <w:rsid w:val="00ED2D42"/>
    <w:rsid w:val="00ED2F50"/>
    <w:rsid w:val="00ED3095"/>
    <w:rsid w:val="00ED338A"/>
    <w:rsid w:val="00ED36D9"/>
    <w:rsid w:val="00ED4716"/>
    <w:rsid w:val="00ED4975"/>
    <w:rsid w:val="00ED4ABA"/>
    <w:rsid w:val="00ED56A3"/>
    <w:rsid w:val="00ED5C4B"/>
    <w:rsid w:val="00ED6347"/>
    <w:rsid w:val="00ED6DB0"/>
    <w:rsid w:val="00ED7B86"/>
    <w:rsid w:val="00EE077F"/>
    <w:rsid w:val="00EE0849"/>
    <w:rsid w:val="00EE08C2"/>
    <w:rsid w:val="00EE1218"/>
    <w:rsid w:val="00EE1858"/>
    <w:rsid w:val="00EE1EE4"/>
    <w:rsid w:val="00EE226F"/>
    <w:rsid w:val="00EE40C7"/>
    <w:rsid w:val="00EE4199"/>
    <w:rsid w:val="00EE44E9"/>
    <w:rsid w:val="00EE45BD"/>
    <w:rsid w:val="00EE467B"/>
    <w:rsid w:val="00EE4787"/>
    <w:rsid w:val="00EE4EB2"/>
    <w:rsid w:val="00EE4F2D"/>
    <w:rsid w:val="00EE5131"/>
    <w:rsid w:val="00EE5213"/>
    <w:rsid w:val="00EE660D"/>
    <w:rsid w:val="00EE795C"/>
    <w:rsid w:val="00EF06F7"/>
    <w:rsid w:val="00EF15B9"/>
    <w:rsid w:val="00EF1BF0"/>
    <w:rsid w:val="00EF20DF"/>
    <w:rsid w:val="00EF22FA"/>
    <w:rsid w:val="00EF36F6"/>
    <w:rsid w:val="00EF3E66"/>
    <w:rsid w:val="00EF4180"/>
    <w:rsid w:val="00EF4542"/>
    <w:rsid w:val="00EF480D"/>
    <w:rsid w:val="00EF4C37"/>
    <w:rsid w:val="00EF5D6A"/>
    <w:rsid w:val="00EF60A1"/>
    <w:rsid w:val="00EF6ADC"/>
    <w:rsid w:val="00EF6DDB"/>
    <w:rsid w:val="00F00C17"/>
    <w:rsid w:val="00F00CE8"/>
    <w:rsid w:val="00F01B6B"/>
    <w:rsid w:val="00F01D43"/>
    <w:rsid w:val="00F02157"/>
    <w:rsid w:val="00F022B5"/>
    <w:rsid w:val="00F024C0"/>
    <w:rsid w:val="00F039B2"/>
    <w:rsid w:val="00F03F60"/>
    <w:rsid w:val="00F0405A"/>
    <w:rsid w:val="00F041DA"/>
    <w:rsid w:val="00F048AF"/>
    <w:rsid w:val="00F053C2"/>
    <w:rsid w:val="00F055E5"/>
    <w:rsid w:val="00F05DED"/>
    <w:rsid w:val="00F06773"/>
    <w:rsid w:val="00F0691C"/>
    <w:rsid w:val="00F076A4"/>
    <w:rsid w:val="00F078F1"/>
    <w:rsid w:val="00F104F9"/>
    <w:rsid w:val="00F114A2"/>
    <w:rsid w:val="00F119A2"/>
    <w:rsid w:val="00F11BAA"/>
    <w:rsid w:val="00F12B8C"/>
    <w:rsid w:val="00F1324F"/>
    <w:rsid w:val="00F137AA"/>
    <w:rsid w:val="00F139C1"/>
    <w:rsid w:val="00F139D7"/>
    <w:rsid w:val="00F1480C"/>
    <w:rsid w:val="00F14F80"/>
    <w:rsid w:val="00F1531E"/>
    <w:rsid w:val="00F1646D"/>
    <w:rsid w:val="00F16724"/>
    <w:rsid w:val="00F16AE7"/>
    <w:rsid w:val="00F173F9"/>
    <w:rsid w:val="00F17885"/>
    <w:rsid w:val="00F17C36"/>
    <w:rsid w:val="00F17EF2"/>
    <w:rsid w:val="00F2042A"/>
    <w:rsid w:val="00F211E9"/>
    <w:rsid w:val="00F21223"/>
    <w:rsid w:val="00F21DA4"/>
    <w:rsid w:val="00F22A50"/>
    <w:rsid w:val="00F22B60"/>
    <w:rsid w:val="00F22F6B"/>
    <w:rsid w:val="00F23D9B"/>
    <w:rsid w:val="00F24738"/>
    <w:rsid w:val="00F24AD4"/>
    <w:rsid w:val="00F251D0"/>
    <w:rsid w:val="00F252CB"/>
    <w:rsid w:val="00F2545A"/>
    <w:rsid w:val="00F26259"/>
    <w:rsid w:val="00F26532"/>
    <w:rsid w:val="00F26962"/>
    <w:rsid w:val="00F26A2B"/>
    <w:rsid w:val="00F26C7C"/>
    <w:rsid w:val="00F27982"/>
    <w:rsid w:val="00F304AE"/>
    <w:rsid w:val="00F30ED7"/>
    <w:rsid w:val="00F3133D"/>
    <w:rsid w:val="00F31F9A"/>
    <w:rsid w:val="00F32971"/>
    <w:rsid w:val="00F32D2A"/>
    <w:rsid w:val="00F32EFD"/>
    <w:rsid w:val="00F33CCB"/>
    <w:rsid w:val="00F349D4"/>
    <w:rsid w:val="00F34CDE"/>
    <w:rsid w:val="00F34DA3"/>
    <w:rsid w:val="00F35E8B"/>
    <w:rsid w:val="00F3652B"/>
    <w:rsid w:val="00F36642"/>
    <w:rsid w:val="00F36A1A"/>
    <w:rsid w:val="00F37539"/>
    <w:rsid w:val="00F37BA3"/>
    <w:rsid w:val="00F37BC8"/>
    <w:rsid w:val="00F37FA9"/>
    <w:rsid w:val="00F4065D"/>
    <w:rsid w:val="00F407B2"/>
    <w:rsid w:val="00F40A25"/>
    <w:rsid w:val="00F40DF6"/>
    <w:rsid w:val="00F41075"/>
    <w:rsid w:val="00F41951"/>
    <w:rsid w:val="00F424D3"/>
    <w:rsid w:val="00F42508"/>
    <w:rsid w:val="00F42960"/>
    <w:rsid w:val="00F43183"/>
    <w:rsid w:val="00F43466"/>
    <w:rsid w:val="00F44932"/>
    <w:rsid w:val="00F44D84"/>
    <w:rsid w:val="00F44DB3"/>
    <w:rsid w:val="00F44E73"/>
    <w:rsid w:val="00F4512B"/>
    <w:rsid w:val="00F4513C"/>
    <w:rsid w:val="00F455D4"/>
    <w:rsid w:val="00F45783"/>
    <w:rsid w:val="00F47540"/>
    <w:rsid w:val="00F47970"/>
    <w:rsid w:val="00F47B58"/>
    <w:rsid w:val="00F50477"/>
    <w:rsid w:val="00F50907"/>
    <w:rsid w:val="00F510F2"/>
    <w:rsid w:val="00F5140F"/>
    <w:rsid w:val="00F51E06"/>
    <w:rsid w:val="00F524C0"/>
    <w:rsid w:val="00F52A2F"/>
    <w:rsid w:val="00F52E3B"/>
    <w:rsid w:val="00F531DD"/>
    <w:rsid w:val="00F535EB"/>
    <w:rsid w:val="00F53761"/>
    <w:rsid w:val="00F53807"/>
    <w:rsid w:val="00F544DE"/>
    <w:rsid w:val="00F54B43"/>
    <w:rsid w:val="00F554E1"/>
    <w:rsid w:val="00F57402"/>
    <w:rsid w:val="00F57927"/>
    <w:rsid w:val="00F60307"/>
    <w:rsid w:val="00F60EDB"/>
    <w:rsid w:val="00F6197D"/>
    <w:rsid w:val="00F61E4E"/>
    <w:rsid w:val="00F623D4"/>
    <w:rsid w:val="00F6294B"/>
    <w:rsid w:val="00F62BBB"/>
    <w:rsid w:val="00F63660"/>
    <w:rsid w:val="00F63C26"/>
    <w:rsid w:val="00F64801"/>
    <w:rsid w:val="00F64873"/>
    <w:rsid w:val="00F6491D"/>
    <w:rsid w:val="00F65190"/>
    <w:rsid w:val="00F65410"/>
    <w:rsid w:val="00F65808"/>
    <w:rsid w:val="00F669FC"/>
    <w:rsid w:val="00F67028"/>
    <w:rsid w:val="00F6709E"/>
    <w:rsid w:val="00F67BA4"/>
    <w:rsid w:val="00F67F63"/>
    <w:rsid w:val="00F70742"/>
    <w:rsid w:val="00F707B6"/>
    <w:rsid w:val="00F708DA"/>
    <w:rsid w:val="00F7105E"/>
    <w:rsid w:val="00F71160"/>
    <w:rsid w:val="00F711CF"/>
    <w:rsid w:val="00F712AE"/>
    <w:rsid w:val="00F72130"/>
    <w:rsid w:val="00F7218E"/>
    <w:rsid w:val="00F72780"/>
    <w:rsid w:val="00F729BA"/>
    <w:rsid w:val="00F739C3"/>
    <w:rsid w:val="00F73BB5"/>
    <w:rsid w:val="00F7421C"/>
    <w:rsid w:val="00F746D3"/>
    <w:rsid w:val="00F7498A"/>
    <w:rsid w:val="00F74E78"/>
    <w:rsid w:val="00F75032"/>
    <w:rsid w:val="00F7520C"/>
    <w:rsid w:val="00F75924"/>
    <w:rsid w:val="00F75AC3"/>
    <w:rsid w:val="00F763FE"/>
    <w:rsid w:val="00F769A9"/>
    <w:rsid w:val="00F775A4"/>
    <w:rsid w:val="00F77A4B"/>
    <w:rsid w:val="00F80D15"/>
    <w:rsid w:val="00F82891"/>
    <w:rsid w:val="00F82A58"/>
    <w:rsid w:val="00F831C1"/>
    <w:rsid w:val="00F83D89"/>
    <w:rsid w:val="00F84C88"/>
    <w:rsid w:val="00F85265"/>
    <w:rsid w:val="00F85823"/>
    <w:rsid w:val="00F86667"/>
    <w:rsid w:val="00F867FD"/>
    <w:rsid w:val="00F87167"/>
    <w:rsid w:val="00F8746C"/>
    <w:rsid w:val="00F87ADB"/>
    <w:rsid w:val="00F87B6D"/>
    <w:rsid w:val="00F87CA3"/>
    <w:rsid w:val="00F87EE0"/>
    <w:rsid w:val="00F87F5C"/>
    <w:rsid w:val="00F9013E"/>
    <w:rsid w:val="00F91DEE"/>
    <w:rsid w:val="00F92375"/>
    <w:rsid w:val="00F92499"/>
    <w:rsid w:val="00F924AE"/>
    <w:rsid w:val="00F924B4"/>
    <w:rsid w:val="00F9255D"/>
    <w:rsid w:val="00F92CAE"/>
    <w:rsid w:val="00F9359B"/>
    <w:rsid w:val="00F93AF2"/>
    <w:rsid w:val="00F9403F"/>
    <w:rsid w:val="00F944BA"/>
    <w:rsid w:val="00F94B4D"/>
    <w:rsid w:val="00F94DB9"/>
    <w:rsid w:val="00F94F9E"/>
    <w:rsid w:val="00F950AD"/>
    <w:rsid w:val="00F95F97"/>
    <w:rsid w:val="00F95FE1"/>
    <w:rsid w:val="00F96026"/>
    <w:rsid w:val="00F9628D"/>
    <w:rsid w:val="00F97BBC"/>
    <w:rsid w:val="00F97BCD"/>
    <w:rsid w:val="00FA065E"/>
    <w:rsid w:val="00FA073A"/>
    <w:rsid w:val="00FA0979"/>
    <w:rsid w:val="00FA0E0C"/>
    <w:rsid w:val="00FA1E23"/>
    <w:rsid w:val="00FA2DC7"/>
    <w:rsid w:val="00FA2E0C"/>
    <w:rsid w:val="00FA539D"/>
    <w:rsid w:val="00FA550B"/>
    <w:rsid w:val="00FA5D3F"/>
    <w:rsid w:val="00FB0342"/>
    <w:rsid w:val="00FB0FB3"/>
    <w:rsid w:val="00FB11EF"/>
    <w:rsid w:val="00FB15D9"/>
    <w:rsid w:val="00FB2046"/>
    <w:rsid w:val="00FB2AE1"/>
    <w:rsid w:val="00FB30C0"/>
    <w:rsid w:val="00FB362B"/>
    <w:rsid w:val="00FB3855"/>
    <w:rsid w:val="00FB3981"/>
    <w:rsid w:val="00FB3D20"/>
    <w:rsid w:val="00FB4DA1"/>
    <w:rsid w:val="00FB504C"/>
    <w:rsid w:val="00FB6721"/>
    <w:rsid w:val="00FB74E5"/>
    <w:rsid w:val="00FB792E"/>
    <w:rsid w:val="00FB7E6F"/>
    <w:rsid w:val="00FC04C9"/>
    <w:rsid w:val="00FC0710"/>
    <w:rsid w:val="00FC0B2C"/>
    <w:rsid w:val="00FC0B5D"/>
    <w:rsid w:val="00FC26E3"/>
    <w:rsid w:val="00FC2A7A"/>
    <w:rsid w:val="00FC3181"/>
    <w:rsid w:val="00FC3B3F"/>
    <w:rsid w:val="00FC4530"/>
    <w:rsid w:val="00FC4B02"/>
    <w:rsid w:val="00FC5F07"/>
    <w:rsid w:val="00FC7194"/>
    <w:rsid w:val="00FC75E2"/>
    <w:rsid w:val="00FC7A3A"/>
    <w:rsid w:val="00FC7B26"/>
    <w:rsid w:val="00FC7F08"/>
    <w:rsid w:val="00FD02A4"/>
    <w:rsid w:val="00FD069E"/>
    <w:rsid w:val="00FD26CD"/>
    <w:rsid w:val="00FD27AD"/>
    <w:rsid w:val="00FD301F"/>
    <w:rsid w:val="00FD4266"/>
    <w:rsid w:val="00FD4D8B"/>
    <w:rsid w:val="00FD5EA4"/>
    <w:rsid w:val="00FD6871"/>
    <w:rsid w:val="00FE020A"/>
    <w:rsid w:val="00FE0659"/>
    <w:rsid w:val="00FE0B82"/>
    <w:rsid w:val="00FE0DCD"/>
    <w:rsid w:val="00FE114D"/>
    <w:rsid w:val="00FE1920"/>
    <w:rsid w:val="00FE1A58"/>
    <w:rsid w:val="00FE263F"/>
    <w:rsid w:val="00FE2719"/>
    <w:rsid w:val="00FE2C26"/>
    <w:rsid w:val="00FE4044"/>
    <w:rsid w:val="00FE429A"/>
    <w:rsid w:val="00FE47CC"/>
    <w:rsid w:val="00FE514B"/>
    <w:rsid w:val="00FE52DE"/>
    <w:rsid w:val="00FE53F4"/>
    <w:rsid w:val="00FE5981"/>
    <w:rsid w:val="00FE5FAC"/>
    <w:rsid w:val="00FE6041"/>
    <w:rsid w:val="00FE635A"/>
    <w:rsid w:val="00FE69CE"/>
    <w:rsid w:val="00FE727B"/>
    <w:rsid w:val="00FE7BE3"/>
    <w:rsid w:val="00FF02AE"/>
    <w:rsid w:val="00FF0490"/>
    <w:rsid w:val="00FF0661"/>
    <w:rsid w:val="00FF0704"/>
    <w:rsid w:val="00FF0A15"/>
    <w:rsid w:val="00FF0F90"/>
    <w:rsid w:val="00FF1040"/>
    <w:rsid w:val="00FF1AA0"/>
    <w:rsid w:val="00FF26C6"/>
    <w:rsid w:val="00FF30A2"/>
    <w:rsid w:val="00FF3E9B"/>
    <w:rsid w:val="00FF3E9D"/>
    <w:rsid w:val="00FF4A14"/>
    <w:rsid w:val="00FF4C77"/>
    <w:rsid w:val="00FF592A"/>
    <w:rsid w:val="00FF5CF4"/>
    <w:rsid w:val="00FF5DDE"/>
    <w:rsid w:val="00FF6F3D"/>
    <w:rsid w:val="00FF7142"/>
    <w:rsid w:val="00FF719A"/>
    <w:rsid w:val="00FF79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296" fillcolor="white">
      <v:fill color="white"/>
      <v:stroke weight="1.5pt"/>
      <v:textbox inset="0,.7pt,0,.7pt"/>
    </o:shapedefaults>
    <o:shapelayout v:ext="edit">
      <o:idmap v:ext="edit" data="2,3,4,5,6,7"/>
      <o:rules v:ext="edit">
        <o:r id="V:Rule45" type="connector" idref="#_x0000_s7233"/>
        <o:r id="V:Rule46" type="connector" idref="#_x0000_s7239"/>
        <o:r id="V:Rule47" type="connector" idref="#_x0000_s6059"/>
        <o:r id="V:Rule48" type="connector" idref="#_x0000_s6292"/>
        <o:r id="V:Rule49" type="connector" idref="#_x0000_s7202"/>
        <o:r id="V:Rule50" type="connector" idref="#_x0000_s7160"/>
        <o:r id="V:Rule51" type="connector" idref="#_x0000_s7212"/>
        <o:r id="V:Rule52" type="connector" idref="#_x0000_s7192"/>
        <o:r id="V:Rule53" type="connector" idref="#_x0000_s6430"/>
        <o:r id="V:Rule54" type="connector" idref="#_x0000_s7243"/>
        <o:r id="V:Rule55" type="connector" idref="#_x0000_s6271"/>
        <o:r id="V:Rule56" type="connector" idref="#_x0000_s6282"/>
        <o:r id="V:Rule57" type="connector" idref="#_x0000_s6412"/>
        <o:r id="V:Rule58" type="connector" idref="#_x0000_s6099"/>
        <o:r id="V:Rule59" type="connector" idref="#_x0000_s7175"/>
        <o:r id="V:Rule60" type="connector" idref="#_x0000_s6133"/>
        <o:r id="V:Rule61" type="connector" idref="#_x0000_s6299"/>
        <o:r id="V:Rule62" type="connector" idref="#_x0000_s7232"/>
        <o:r id="V:Rule63" type="connector" idref="#_x0000_s7288"/>
        <o:r id="V:Rule64" type="connector" idref="#_x0000_s6285"/>
        <o:r id="V:Rule65" type="connector" idref="#_x0000_s6283"/>
        <o:r id="V:Rule66" type="connector" idref="#_x0000_s7289"/>
        <o:r id="V:Rule67" type="connector" idref="#_x0000_s6303"/>
        <o:r id="V:Rule68" type="connector" idref="#_x0000_s7183"/>
        <o:r id="V:Rule69" type="connector" idref="#_x0000_s6127"/>
        <o:r id="V:Rule70" type="connector" idref="#_x0000_s7199"/>
        <o:r id="V:Rule71" type="connector" idref="#_x0000_s6100"/>
        <o:r id="V:Rule72" type="connector" idref="#_x0000_s7198"/>
        <o:r id="V:Rule73" type="connector" idref="#_x0000_s7206"/>
        <o:r id="V:Rule74" type="connector" idref="#_x0000_s6114"/>
        <o:r id="V:Rule75" type="connector" idref="#_x0000_s6115"/>
        <o:r id="V:Rule76" type="connector" idref="#_x0000_s6113"/>
        <o:r id="V:Rule77" type="connector" idref="#_x0000_s7237"/>
        <o:r id="V:Rule78" type="connector" idref="#_x0000_s7219"/>
        <o:r id="V:Rule79" type="connector" idref="#_x0000_s6432"/>
        <o:r id="V:Rule80" type="connector" idref="#_x0000_s6270"/>
        <o:r id="V:Rule81" type="connector" idref="#_x0000_s7185"/>
        <o:r id="V:Rule82" type="connector" idref="#_x0000_s6300"/>
        <o:r id="V:Rule83" type="connector" idref="#_x0000_s7224"/>
        <o:r id="V:Rule84" type="connector" idref="#_x0000_s7201"/>
        <o:r id="V:Rule85" type="connector" idref="#_x0000_s7182"/>
        <o:r id="V:Rule86" type="connector" idref="#_x0000_s6310"/>
        <o:r id="V:Rule87" type="connector" idref="#_x0000_s6269"/>
        <o:r id="V:Rule88" type="connector" idref="#_x0000_s7290"/>
      </o:rules>
    </o:shapelayout>
  </w:shapeDefaults>
  <w:decimalSymbol w:val="."/>
  <w:listSeparator w:val=","/>
  <w14:docId w14:val="41348634"/>
  <w15:chartTrackingRefBased/>
  <w15:docId w15:val="{2DA91FDC-7BE7-4602-97DD-98090CAE0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F40FE"/>
    <w:pPr>
      <w:widowControl w:val="0"/>
      <w:jc w:val="both"/>
    </w:pPr>
    <w:rPr>
      <w:rFonts w:ascii="Times New Roman" w:hAnsi="Times New Roman"/>
      <w:kern w:val="2"/>
      <w:sz w:val="21"/>
    </w:rPr>
  </w:style>
  <w:style w:type="paragraph" w:styleId="1">
    <w:name w:val="heading 1"/>
    <w:aliases w:val="章,章1,章2,章3,章4,章5,章6,章7,章8,章11,章21,章31,章41,章51,章61,章71,章81,章9,章12,章22,章32,章42,章52,章62,章72,章82,章10,章13,章23,章33,章43,章53,章63,章73,章83,章14,章24,章34,章44,章54,章64,章74,章84,章15,章25,章35,章45,章55,章65,章75,章85,章16,章26,章36,章46,章56,章66,章76,章86,章17,章27,章37,章47"/>
    <w:basedOn w:val="a1"/>
    <w:next w:val="a1"/>
    <w:link w:val="11"/>
    <w:autoRedefine/>
    <w:qFormat/>
    <w:rsid w:val="00050E8E"/>
    <w:pPr>
      <w:keepNext/>
      <w:numPr>
        <w:numId w:val="98"/>
      </w:numPr>
      <w:tabs>
        <w:tab w:val="left" w:pos="454"/>
      </w:tabs>
      <w:outlineLvl w:val="0"/>
    </w:pPr>
    <w:rPr>
      <w:b/>
      <w:color w:val="000000"/>
      <w:kern w:val="36"/>
      <w:sz w:val="26"/>
      <w:lang w:val="en-GB" w:eastAsia="x-none"/>
    </w:rPr>
  </w:style>
  <w:style w:type="paragraph" w:styleId="2">
    <w:name w:val="heading 2"/>
    <w:aliases w:val="節,節1,節2,節3,節4,節5,節6,節7,節8,節9,節11,節21,節31,節41,節51,節61,節71,節81,節10,節12,節22,節32,節42,節52,節62,節72,節82,節91,節111,節211,節311,節411,節511,節611,節711,節811,節13,節23,節33,節43,節53,節63,節73,節83,節92,節112,節212,節312,節412,節512,節612,節712,節812,節101,節121,節221,節321,節421"/>
    <w:basedOn w:val="1"/>
    <w:next w:val="a1"/>
    <w:link w:val="20"/>
    <w:qFormat/>
    <w:rsid w:val="00050E8E"/>
    <w:pPr>
      <w:numPr>
        <w:ilvl w:val="1"/>
      </w:numPr>
      <w:jc w:val="left"/>
      <w:outlineLvl w:val="1"/>
    </w:pPr>
    <w:rPr>
      <w:b w:val="0"/>
      <w:sz w:val="24"/>
    </w:rPr>
  </w:style>
  <w:style w:type="paragraph" w:styleId="3">
    <w:name w:val="heading 3"/>
    <w:aliases w:val="項,項1,項2,項3,項4,項5,項6,項7,項8,項9,項11,項21,項31,項41,項51,項61,項71,項81,項10,項12,項22,項32,項42,項52,項62,項72,項82,項91,項111,項211,項311,項411,項511,項611,項711,項811,項13,項23,項33,項43,項53,項63,項73,項83,項92,項112,項212,項312,項412,項512,項612,項712,項812,項101,項121,項221,項321,項421"/>
    <w:basedOn w:val="2"/>
    <w:next w:val="a1"/>
    <w:link w:val="30"/>
    <w:qFormat/>
    <w:rsid w:val="00050E8E"/>
    <w:pPr>
      <w:numPr>
        <w:ilvl w:val="2"/>
      </w:numPr>
      <w:tabs>
        <w:tab w:val="clear" w:pos="454"/>
        <w:tab w:val="left" w:pos="680"/>
      </w:tabs>
      <w:outlineLvl w:val="2"/>
    </w:pPr>
  </w:style>
  <w:style w:type="paragraph" w:styleId="4">
    <w:name w:val="heading 4"/>
    <w:aliases w:val="(1),(1)1,(1)2,(1)3,(1)4,(1)5,(1)6,(1)7,(1)8,(1)9,(1)11,(1)21,(1)31,(1)41,(1)51,(1)61,(1)71,(1)81,(1)10,(1)12,(1)22,(1)32,(1)42,(1)52,(1)62,(1)72,(1)82,(1)91,(1)111,(1)211,(1)311,(1)411,(1)511,(1)611,(1)711,(1)811,(1)13,(1)23,(1)33,(1)43,(1)53"/>
    <w:basedOn w:val="3"/>
    <w:next w:val="a1"/>
    <w:link w:val="40"/>
    <w:qFormat/>
    <w:rsid w:val="00050E8E"/>
    <w:pPr>
      <w:numPr>
        <w:ilvl w:val="3"/>
      </w:numPr>
      <w:tabs>
        <w:tab w:val="left" w:pos="851"/>
      </w:tabs>
      <w:outlineLvl w:val="3"/>
    </w:pPr>
  </w:style>
  <w:style w:type="paragraph" w:styleId="5">
    <w:name w:val="heading 5"/>
    <w:aliases w:val="(a),(a)1,(a)2,(a)3,(a)4,(a)5,(a)6,(a)7,(a)8,(a)9,(a)10,(a)11,(a)21,(a)31,(a)41,(a)51,(a)61,(a)71,(a)81,(a)91,(a)101,(a)12,(a)22,(a)32,(a)42,(a)52,(a)62,(a)72,(a)82,(a)92,(a)102,(a)13,(a)23,(a)33,(a)43,(a)53,(a)63,(a)73,(a)83,(a)93,(a)103,(a)14"/>
    <w:basedOn w:val="4"/>
    <w:next w:val="a2"/>
    <w:link w:val="50"/>
    <w:qFormat/>
    <w:rsid w:val="00050E8E"/>
    <w:pPr>
      <w:keepLines/>
      <w:numPr>
        <w:ilvl w:val="4"/>
      </w:numPr>
      <w:adjustRightInd w:val="0"/>
      <w:spacing w:line="240" w:lineRule="atLeast"/>
      <w:textAlignment w:val="bottom"/>
      <w:outlineLvl w:val="4"/>
    </w:pPr>
    <w:rPr>
      <w:rFonts w:eastAsia="ＭＳ ゴシック"/>
      <w:color w:val="auto"/>
      <w:kern w:val="24"/>
      <w:sz w:val="20"/>
      <w:lang w:val="x-none"/>
    </w:rPr>
  </w:style>
  <w:style w:type="paragraph" w:styleId="6">
    <w:name w:val="heading 6"/>
    <w:aliases w:val="●"/>
    <w:basedOn w:val="5"/>
    <w:next w:val="a2"/>
    <w:link w:val="60"/>
    <w:qFormat/>
    <w:rsid w:val="00737B45"/>
    <w:pPr>
      <w:numPr>
        <w:ilvl w:val="5"/>
      </w:numPr>
      <w:outlineLvl w:val="5"/>
    </w:pPr>
    <w:rPr>
      <w:rFonts w:ascii="Arial" w:hAnsi="Arial"/>
    </w:rPr>
  </w:style>
  <w:style w:type="paragraph" w:styleId="7">
    <w:name w:val="heading 7"/>
    <w:aliases w:val="・"/>
    <w:basedOn w:val="1"/>
    <w:next w:val="a2"/>
    <w:link w:val="70"/>
    <w:qFormat/>
    <w:rsid w:val="00737B45"/>
    <w:pPr>
      <w:numPr>
        <w:numId w:val="0"/>
      </w:numPr>
      <w:outlineLvl w:val="6"/>
    </w:pPr>
    <w:rPr>
      <w:rFonts w:ascii="Century" w:hAnsi="Century"/>
      <w:color w:val="auto"/>
      <w:kern w:val="2"/>
      <w:lang w:val="x-none"/>
    </w:rPr>
  </w:style>
  <w:style w:type="paragraph" w:styleId="8">
    <w:name w:val="heading 8"/>
    <w:aliases w:val="一般"/>
    <w:basedOn w:val="7"/>
    <w:next w:val="a2"/>
    <w:link w:val="80"/>
    <w:qFormat/>
    <w:rsid w:val="00737B45"/>
    <w:pPr>
      <w:numPr>
        <w:ilvl w:val="7"/>
        <w:numId w:val="2"/>
      </w:numPr>
      <w:outlineLvl w:val="7"/>
    </w:pPr>
  </w:style>
  <w:style w:type="paragraph" w:styleId="9">
    <w:name w:val="heading 9"/>
    <w:aliases w:val="表（強調取消し）"/>
    <w:basedOn w:val="8"/>
    <w:next w:val="a2"/>
    <w:link w:val="90"/>
    <w:qFormat/>
    <w:rsid w:val="00737B45"/>
    <w:pPr>
      <w:numPr>
        <w:ilvl w:val="8"/>
      </w:numPr>
      <w:outlineLvl w:val="8"/>
    </w:p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aliases w:val="章 (文字),章1 (文字),章2 (文字),章3 (文字),章4 (文字),章5 (文字),章6 (文字),章7 (文字),章8 (文字),章11 (文字),章21 (文字),章31 (文字),章41 (文字),章51 (文字),章61 (文字),章71 (文字),章81 (文字),章9 (文字),章12 (文字),章22 (文字),章32 (文字),章42 (文字),章52 (文字),章62 (文字),章72 (文字),章82 (文字),章10 (文字),章13 (文字)"/>
    <w:link w:val="1"/>
    <w:rsid w:val="00050E8E"/>
    <w:rPr>
      <w:rFonts w:ascii="Times New Roman" w:hAnsi="Times New Roman"/>
      <w:b/>
      <w:color w:val="000000"/>
      <w:kern w:val="36"/>
      <w:sz w:val="26"/>
      <w:lang w:val="en-GB" w:eastAsia="x-none" w:bidi="ar-SA"/>
    </w:rPr>
  </w:style>
  <w:style w:type="character" w:customStyle="1" w:styleId="20">
    <w:name w:val="見出し 2 (文字)"/>
    <w:aliases w:val="節 (文字),節1 (文字),節2 (文字),節3 (文字),節4 (文字),節5 (文字),節6 (文字),節7 (文字),節8 (文字),節9 (文字),節11 (文字),節21 (文字),節31 (文字),節41 (文字),節51 (文字),節61 (文字),節71 (文字),節81 (文字),節10 (文字),節12 (文字),節22 (文字),節32 (文字),節42 (文字),節52 (文字),節62 (文字),節72 (文字),節82 (文字),節91 (文字)"/>
    <w:link w:val="2"/>
    <w:rsid w:val="00050E8E"/>
    <w:rPr>
      <w:rFonts w:ascii="Times New Roman" w:hAnsi="Times New Roman"/>
      <w:color w:val="000000"/>
      <w:kern w:val="36"/>
      <w:sz w:val="24"/>
      <w:lang w:val="en-GB" w:eastAsia="x-none" w:bidi="ar-SA"/>
    </w:rPr>
  </w:style>
  <w:style w:type="character" w:customStyle="1" w:styleId="30">
    <w:name w:val="見出し 3 (文字)"/>
    <w:aliases w:val="項 (文字),項1 (文字),項2 (文字),項3 (文字),項4 (文字),項5 (文字),項6 (文字),項7 (文字),項8 (文字),項9 (文字),項11 (文字),項21 (文字),項31 (文字),項41 (文字),項51 (文字),項61 (文字),項71 (文字),項81 (文字),項10 (文字),項12 (文字),項22 (文字),項32 (文字),項42 (文字),項52 (文字),項62 (文字),項72 (文字),項82 (文字),項91 (文字)"/>
    <w:link w:val="3"/>
    <w:rsid w:val="00050E8E"/>
    <w:rPr>
      <w:rFonts w:ascii="Times New Roman" w:hAnsi="Times New Roman"/>
      <w:color w:val="000000"/>
      <w:kern w:val="36"/>
      <w:sz w:val="24"/>
      <w:lang w:val="en-GB" w:eastAsia="x-none"/>
    </w:rPr>
  </w:style>
  <w:style w:type="character" w:customStyle="1" w:styleId="40">
    <w:name w:val="見出し 4 (文字)"/>
    <w:aliases w:val="(1) (文字),(1)1 (文字),(1)2 (文字),(1)3 (文字),(1)4 (文字),(1)5 (文字),(1)6 (文字),(1)7 (文字),(1)8 (文字),(1)9 (文字),(1)11 (文字),(1)21 (文字),(1)31 (文字),(1)41 (文字),(1)51 (文字),(1)61 (文字),(1)71 (文字),(1)81 (文字),(1)10 (文字),(1)12 (文字),(1)22 (文字),(1)32 (文字),(1)42 (文字)"/>
    <w:link w:val="4"/>
    <w:rsid w:val="00050E8E"/>
    <w:rPr>
      <w:rFonts w:ascii="Times New Roman" w:hAnsi="Times New Roman"/>
      <w:color w:val="000000"/>
      <w:kern w:val="36"/>
      <w:sz w:val="24"/>
      <w:lang w:val="en-GB" w:eastAsia="x-none"/>
    </w:rPr>
  </w:style>
  <w:style w:type="paragraph" w:styleId="a2">
    <w:name w:val="Normal Indent"/>
    <w:basedOn w:val="a1"/>
    <w:unhideWhenUsed/>
    <w:rsid w:val="00737B45"/>
    <w:pPr>
      <w:ind w:leftChars="400" w:left="840"/>
    </w:pPr>
  </w:style>
  <w:style w:type="character" w:customStyle="1" w:styleId="50">
    <w:name w:val="見出し 5 (文字)"/>
    <w:aliases w:val="(a) (文字),(a)1 (文字),(a)2 (文字),(a)3 (文字),(a)4 (文字),(a)5 (文字),(a)6 (文字),(a)7 (文字),(a)8 (文字),(a)9 (文字),(a)10 (文字),(a)11 (文字),(a)21 (文字),(a)31 (文字),(a)41 (文字),(a)51 (文字),(a)61 (文字),(a)71 (文字),(a)81 (文字),(a)91 (文字),(a)101 (文字),(a)12 (文字),(a)22 (文字)"/>
    <w:link w:val="5"/>
    <w:rsid w:val="00050E8E"/>
    <w:rPr>
      <w:rFonts w:ascii="Times New Roman" w:eastAsia="ＭＳ ゴシック" w:hAnsi="Times New Roman"/>
      <w:kern w:val="24"/>
      <w:lang w:val="x-none" w:eastAsia="x-none" w:bidi="ar-SA"/>
    </w:rPr>
  </w:style>
  <w:style w:type="character" w:customStyle="1" w:styleId="60">
    <w:name w:val="見出し 6 (文字)"/>
    <w:aliases w:val="● (文字)"/>
    <w:link w:val="6"/>
    <w:rsid w:val="00737B45"/>
    <w:rPr>
      <w:rFonts w:ascii="Arial" w:eastAsia="ＭＳ ゴシック" w:hAnsi="Arial"/>
      <w:kern w:val="24"/>
    </w:rPr>
  </w:style>
  <w:style w:type="character" w:customStyle="1" w:styleId="70">
    <w:name w:val="見出し 7 (文字)"/>
    <w:aliases w:val="・ (文字)"/>
    <w:link w:val="7"/>
    <w:rsid w:val="00737B45"/>
    <w:rPr>
      <w:b/>
      <w:kern w:val="2"/>
      <w:sz w:val="26"/>
    </w:rPr>
  </w:style>
  <w:style w:type="character" w:customStyle="1" w:styleId="80">
    <w:name w:val="見出し 8 (文字)"/>
    <w:aliases w:val="一般 (文字)"/>
    <w:link w:val="8"/>
    <w:rsid w:val="00737B45"/>
    <w:rPr>
      <w:b/>
      <w:kern w:val="2"/>
      <w:sz w:val="26"/>
    </w:rPr>
  </w:style>
  <w:style w:type="character" w:customStyle="1" w:styleId="90">
    <w:name w:val="見出し 9 (文字)"/>
    <w:aliases w:val="表（強調取消し） (文字)"/>
    <w:link w:val="9"/>
    <w:rsid w:val="00737B45"/>
    <w:rPr>
      <w:b/>
      <w:kern w:val="2"/>
      <w:sz w:val="26"/>
    </w:rPr>
  </w:style>
  <w:style w:type="paragraph" w:styleId="a6">
    <w:name w:val="caption"/>
    <w:aliases w:val="図表番号 Char,図表番号 Char1 Char,図表番号 Char Char Char,図表番号 Char1 Char Char Char,図表番号 Char Char Char Char Char,図表番号 Char1 Char Char Char Char Char,図表番号 Char Char Char Char Char Char Char,図表番号 Char1 Char Char Char Char Char Char Char,図番号"/>
    <w:basedOn w:val="a1"/>
    <w:next w:val="a1"/>
    <w:link w:val="a7"/>
    <w:autoRedefine/>
    <w:qFormat/>
    <w:rsid w:val="00A90FF4"/>
    <w:pPr>
      <w:keepNext/>
      <w:keepLines/>
      <w:widowControl/>
      <w:tabs>
        <w:tab w:val="left" w:pos="1701"/>
      </w:tabs>
      <w:spacing w:before="120" w:line="240" w:lineRule="exact"/>
      <w:ind w:leftChars="100" w:left="100" w:rightChars="100" w:right="210"/>
      <w:jc w:val="center"/>
    </w:pPr>
    <w:rPr>
      <w:rFonts w:ascii="Arial" w:hAnsi="Arial"/>
      <w:b/>
      <w:kern w:val="0"/>
      <w:sz w:val="20"/>
      <w:lang w:val="x-none" w:eastAsia="x-none"/>
    </w:rPr>
  </w:style>
  <w:style w:type="paragraph" w:customStyle="1" w:styleId="body">
    <w:name w:val="body"/>
    <w:basedOn w:val="a1"/>
    <w:link w:val="body0"/>
    <w:qFormat/>
    <w:rsid w:val="007F221B"/>
    <w:pPr>
      <w:ind w:firstLineChars="100" w:firstLine="100"/>
    </w:pPr>
    <w:rPr>
      <w:lang w:val="x-none" w:eastAsia="x-none"/>
    </w:rPr>
  </w:style>
  <w:style w:type="character" w:customStyle="1" w:styleId="body0">
    <w:name w:val="body (文字)"/>
    <w:link w:val="body"/>
    <w:rsid w:val="007F221B"/>
    <w:rPr>
      <w:rFonts w:ascii="Times New Roman" w:hAnsi="Times New Roman"/>
      <w:kern w:val="2"/>
      <w:sz w:val="21"/>
      <w:lang w:val="x-none" w:eastAsia="x-none" w:bidi="ar-SA"/>
    </w:rPr>
  </w:style>
  <w:style w:type="paragraph" w:styleId="a8">
    <w:name w:val="Document Map"/>
    <w:basedOn w:val="a1"/>
    <w:link w:val="a9"/>
    <w:uiPriority w:val="99"/>
    <w:semiHidden/>
    <w:unhideWhenUsed/>
    <w:rsid w:val="00FE4044"/>
    <w:rPr>
      <w:rFonts w:ascii="MS UI Gothic" w:eastAsia="MS UI Gothic" w:hAnsi="Century"/>
      <w:sz w:val="18"/>
      <w:szCs w:val="18"/>
      <w:lang w:val="x-none" w:eastAsia="x-none"/>
    </w:rPr>
  </w:style>
  <w:style w:type="character" w:customStyle="1" w:styleId="a9">
    <w:name w:val="見出しマップ (文字)"/>
    <w:link w:val="a8"/>
    <w:uiPriority w:val="99"/>
    <w:semiHidden/>
    <w:rsid w:val="00FE4044"/>
    <w:rPr>
      <w:rFonts w:ascii="MS UI Gothic" w:eastAsia="MS UI Gothic"/>
      <w:kern w:val="2"/>
      <w:sz w:val="18"/>
      <w:szCs w:val="18"/>
    </w:rPr>
  </w:style>
  <w:style w:type="paragraph" w:customStyle="1" w:styleId="default">
    <w:name w:val="default"/>
    <w:basedOn w:val="a1"/>
    <w:link w:val="default0"/>
    <w:qFormat/>
    <w:rsid w:val="00024AB0"/>
    <w:rPr>
      <w:lang w:val="x-none" w:eastAsia="x-none"/>
    </w:rPr>
  </w:style>
  <w:style w:type="paragraph" w:styleId="21">
    <w:name w:val="toc 2"/>
    <w:basedOn w:val="a1"/>
    <w:next w:val="a1"/>
    <w:autoRedefine/>
    <w:uiPriority w:val="39"/>
    <w:unhideWhenUsed/>
    <w:rsid w:val="00F92499"/>
    <w:pPr>
      <w:tabs>
        <w:tab w:val="right" w:leader="dot" w:pos="9344"/>
      </w:tabs>
      <w:ind w:leftChars="100" w:left="210"/>
    </w:pPr>
  </w:style>
  <w:style w:type="paragraph" w:styleId="12">
    <w:name w:val="toc 1"/>
    <w:basedOn w:val="a1"/>
    <w:next w:val="a1"/>
    <w:autoRedefine/>
    <w:uiPriority w:val="39"/>
    <w:unhideWhenUsed/>
    <w:rsid w:val="0005075D"/>
    <w:pPr>
      <w:tabs>
        <w:tab w:val="right" w:leader="dot" w:pos="9344"/>
      </w:tabs>
    </w:pPr>
  </w:style>
  <w:style w:type="character" w:styleId="aa">
    <w:name w:val="Hyperlink"/>
    <w:uiPriority w:val="99"/>
    <w:unhideWhenUsed/>
    <w:rsid w:val="00F87B6D"/>
    <w:rPr>
      <w:color w:val="0000FF"/>
      <w:u w:val="single"/>
    </w:rPr>
  </w:style>
  <w:style w:type="paragraph" w:styleId="ab">
    <w:name w:val="Body Text First Indent"/>
    <w:basedOn w:val="ac"/>
    <w:link w:val="ad"/>
    <w:semiHidden/>
    <w:rsid w:val="003428C9"/>
    <w:pPr>
      <w:ind w:firstLineChars="100" w:firstLine="210"/>
    </w:pPr>
  </w:style>
  <w:style w:type="paragraph" w:styleId="ae">
    <w:name w:val="footer"/>
    <w:basedOn w:val="a1"/>
    <w:link w:val="af"/>
    <w:unhideWhenUsed/>
    <w:rsid w:val="006066D5"/>
    <w:pPr>
      <w:tabs>
        <w:tab w:val="center" w:pos="4252"/>
        <w:tab w:val="right" w:pos="8504"/>
      </w:tabs>
      <w:snapToGrid w:val="0"/>
    </w:pPr>
    <w:rPr>
      <w:rFonts w:ascii="Century" w:hAnsi="Century"/>
      <w:lang w:val="x-none" w:eastAsia="x-none"/>
    </w:rPr>
  </w:style>
  <w:style w:type="paragraph" w:styleId="af0">
    <w:name w:val="Balloon Text"/>
    <w:basedOn w:val="a1"/>
    <w:link w:val="af1"/>
    <w:uiPriority w:val="99"/>
    <w:unhideWhenUsed/>
    <w:rsid w:val="003C57C9"/>
    <w:rPr>
      <w:rFonts w:ascii="Arial" w:eastAsia="ＭＳ ゴシック" w:hAnsi="Arial"/>
      <w:sz w:val="18"/>
      <w:szCs w:val="18"/>
      <w:lang w:val="x-none" w:eastAsia="x-none"/>
    </w:rPr>
  </w:style>
  <w:style w:type="character" w:customStyle="1" w:styleId="af1">
    <w:name w:val="吹き出し (文字)"/>
    <w:link w:val="af0"/>
    <w:uiPriority w:val="99"/>
    <w:semiHidden/>
    <w:rsid w:val="003C57C9"/>
    <w:rPr>
      <w:rFonts w:ascii="Arial" w:eastAsia="ＭＳ ゴシック" w:hAnsi="Arial" w:cs="Times New Roman"/>
      <w:kern w:val="2"/>
      <w:sz w:val="18"/>
      <w:szCs w:val="18"/>
    </w:rPr>
  </w:style>
  <w:style w:type="paragraph" w:styleId="31">
    <w:name w:val="Body Text 3"/>
    <w:basedOn w:val="a1"/>
    <w:link w:val="32"/>
    <w:semiHidden/>
    <w:rsid w:val="00961EE1"/>
    <w:rPr>
      <w:rFonts w:ascii="Century" w:hAnsi="Century"/>
      <w:sz w:val="18"/>
      <w:lang w:val="x-none" w:eastAsia="x-none"/>
    </w:rPr>
  </w:style>
  <w:style w:type="character" w:customStyle="1" w:styleId="32">
    <w:name w:val="本文 3 (文字)"/>
    <w:link w:val="31"/>
    <w:semiHidden/>
    <w:rsid w:val="00961EE1"/>
    <w:rPr>
      <w:kern w:val="2"/>
      <w:sz w:val="18"/>
    </w:rPr>
  </w:style>
  <w:style w:type="paragraph" w:styleId="af2">
    <w:name w:val="Date"/>
    <w:basedOn w:val="a1"/>
    <w:next w:val="a1"/>
    <w:link w:val="af3"/>
    <w:semiHidden/>
    <w:rsid w:val="00E61256"/>
    <w:rPr>
      <w:rFonts w:ascii="Century" w:hAnsi="Century"/>
      <w:lang w:val="x-none" w:eastAsia="x-none"/>
    </w:rPr>
  </w:style>
  <w:style w:type="character" w:customStyle="1" w:styleId="af3">
    <w:name w:val="日付 (文字)"/>
    <w:link w:val="af2"/>
    <w:semiHidden/>
    <w:rsid w:val="00E61256"/>
    <w:rPr>
      <w:kern w:val="2"/>
      <w:sz w:val="21"/>
    </w:rPr>
  </w:style>
  <w:style w:type="paragraph" w:styleId="33">
    <w:name w:val="toc 3"/>
    <w:basedOn w:val="a1"/>
    <w:next w:val="a1"/>
    <w:autoRedefine/>
    <w:uiPriority w:val="39"/>
    <w:unhideWhenUsed/>
    <w:rsid w:val="00840492"/>
    <w:pPr>
      <w:tabs>
        <w:tab w:val="right" w:leader="dot" w:pos="9344"/>
      </w:tabs>
      <w:ind w:leftChars="200" w:left="420"/>
    </w:pPr>
  </w:style>
  <w:style w:type="paragraph" w:customStyle="1" w:styleId="Af4">
    <w:name w:val="A"/>
    <w:basedOn w:val="1"/>
    <w:link w:val="Af5"/>
    <w:qFormat/>
    <w:rsid w:val="000C5558"/>
    <w:pPr>
      <w:numPr>
        <w:numId w:val="0"/>
      </w:numPr>
    </w:pPr>
  </w:style>
  <w:style w:type="paragraph" w:styleId="22">
    <w:name w:val="Body Text 2"/>
    <w:basedOn w:val="a1"/>
    <w:link w:val="23"/>
    <w:semiHidden/>
    <w:rsid w:val="00D12D1F"/>
    <w:rPr>
      <w:rFonts w:ascii="Century" w:hAnsi="Century"/>
      <w:b/>
      <w:sz w:val="18"/>
      <w:lang w:val="x-none" w:eastAsia="x-none"/>
    </w:rPr>
  </w:style>
  <w:style w:type="character" w:customStyle="1" w:styleId="23">
    <w:name w:val="本文 2 (文字)"/>
    <w:link w:val="22"/>
    <w:semiHidden/>
    <w:rsid w:val="00D12D1F"/>
    <w:rPr>
      <w:b/>
      <w:kern w:val="2"/>
      <w:sz w:val="18"/>
    </w:rPr>
  </w:style>
  <w:style w:type="paragraph" w:styleId="af6">
    <w:name w:val="TOC Heading"/>
    <w:basedOn w:val="1"/>
    <w:next w:val="a1"/>
    <w:uiPriority w:val="39"/>
    <w:semiHidden/>
    <w:unhideWhenUsed/>
    <w:qFormat/>
    <w:rsid w:val="002A5DBE"/>
    <w:pPr>
      <w:keepLines/>
      <w:widowControl/>
      <w:numPr>
        <w:numId w:val="0"/>
      </w:numPr>
      <w:tabs>
        <w:tab w:val="clear" w:pos="454"/>
      </w:tabs>
      <w:spacing w:before="480" w:line="276" w:lineRule="auto"/>
      <w:jc w:val="left"/>
      <w:outlineLvl w:val="9"/>
    </w:pPr>
    <w:rPr>
      <w:rFonts w:ascii="Arial" w:eastAsia="ＭＳ ゴシック" w:hAnsi="Arial"/>
      <w:bCs/>
      <w:color w:val="365F91"/>
      <w:kern w:val="0"/>
      <w:sz w:val="28"/>
      <w:szCs w:val="28"/>
      <w:lang w:val="en-US"/>
    </w:rPr>
  </w:style>
  <w:style w:type="paragraph" w:styleId="41">
    <w:name w:val="toc 4"/>
    <w:basedOn w:val="a1"/>
    <w:next w:val="a1"/>
    <w:autoRedefine/>
    <w:uiPriority w:val="39"/>
    <w:unhideWhenUsed/>
    <w:rsid w:val="00CB67C6"/>
    <w:pPr>
      <w:tabs>
        <w:tab w:val="right" w:leader="dot" w:pos="9344"/>
      </w:tabs>
      <w:ind w:leftChars="300" w:left="630"/>
    </w:pPr>
  </w:style>
  <w:style w:type="paragraph" w:styleId="51">
    <w:name w:val="toc 5"/>
    <w:basedOn w:val="a1"/>
    <w:next w:val="a1"/>
    <w:autoRedefine/>
    <w:uiPriority w:val="39"/>
    <w:unhideWhenUsed/>
    <w:rsid w:val="00AF795E"/>
    <w:pPr>
      <w:ind w:leftChars="400" w:left="840"/>
    </w:pPr>
  </w:style>
  <w:style w:type="paragraph" w:styleId="13">
    <w:name w:val="index 1"/>
    <w:basedOn w:val="a1"/>
    <w:next w:val="a1"/>
    <w:autoRedefine/>
    <w:semiHidden/>
    <w:rsid w:val="00032993"/>
    <w:pPr>
      <w:ind w:left="210" w:hanging="210"/>
      <w:jc w:val="left"/>
    </w:pPr>
    <w:rPr>
      <w:sz w:val="20"/>
    </w:rPr>
  </w:style>
  <w:style w:type="paragraph" w:styleId="af7">
    <w:name w:val="header"/>
    <w:basedOn w:val="a1"/>
    <w:link w:val="af8"/>
    <w:unhideWhenUsed/>
    <w:rsid w:val="00596BEB"/>
    <w:pPr>
      <w:tabs>
        <w:tab w:val="center" w:pos="4252"/>
        <w:tab w:val="right" w:pos="8504"/>
      </w:tabs>
      <w:snapToGrid w:val="0"/>
    </w:pPr>
    <w:rPr>
      <w:rFonts w:ascii="Century" w:hAnsi="Century"/>
      <w:lang w:val="x-none" w:eastAsia="x-none"/>
    </w:rPr>
  </w:style>
  <w:style w:type="character" w:customStyle="1" w:styleId="af8">
    <w:name w:val="ヘッダー (文字)"/>
    <w:link w:val="af7"/>
    <w:rsid w:val="00596BEB"/>
    <w:rPr>
      <w:kern w:val="2"/>
      <w:sz w:val="21"/>
    </w:rPr>
  </w:style>
  <w:style w:type="character" w:customStyle="1" w:styleId="af">
    <w:name w:val="フッター (文字)"/>
    <w:link w:val="ae"/>
    <w:rsid w:val="006066D5"/>
    <w:rPr>
      <w:kern w:val="2"/>
      <w:sz w:val="21"/>
    </w:rPr>
  </w:style>
  <w:style w:type="paragraph" w:styleId="24">
    <w:name w:val="Body Text Indent 2"/>
    <w:basedOn w:val="a1"/>
    <w:link w:val="25"/>
    <w:uiPriority w:val="99"/>
    <w:semiHidden/>
    <w:unhideWhenUsed/>
    <w:rsid w:val="003F05A5"/>
    <w:pPr>
      <w:spacing w:line="480" w:lineRule="auto"/>
      <w:ind w:leftChars="400" w:left="851"/>
    </w:pPr>
    <w:rPr>
      <w:rFonts w:ascii="Century" w:hAnsi="Century"/>
      <w:lang w:val="x-none" w:eastAsia="x-none"/>
    </w:rPr>
  </w:style>
  <w:style w:type="numbering" w:customStyle="1" w:styleId="10">
    <w:name w:val="スタイル1"/>
    <w:uiPriority w:val="99"/>
    <w:rsid w:val="00990185"/>
    <w:pPr>
      <w:numPr>
        <w:numId w:val="5"/>
      </w:numPr>
    </w:pPr>
  </w:style>
  <w:style w:type="paragraph" w:styleId="ac">
    <w:name w:val="Body Text"/>
    <w:basedOn w:val="a1"/>
    <w:link w:val="af9"/>
    <w:uiPriority w:val="99"/>
    <w:semiHidden/>
    <w:unhideWhenUsed/>
    <w:rsid w:val="00B812BC"/>
    <w:rPr>
      <w:rFonts w:ascii="Century" w:hAnsi="Century"/>
      <w:lang w:val="x-none" w:eastAsia="x-none"/>
    </w:rPr>
  </w:style>
  <w:style w:type="character" w:customStyle="1" w:styleId="af9">
    <w:name w:val="本文 (文字)"/>
    <w:link w:val="ac"/>
    <w:uiPriority w:val="99"/>
    <w:semiHidden/>
    <w:rsid w:val="00B812BC"/>
    <w:rPr>
      <w:kern w:val="2"/>
      <w:sz w:val="21"/>
    </w:rPr>
  </w:style>
  <w:style w:type="paragraph" w:styleId="61">
    <w:name w:val="toc 6"/>
    <w:basedOn w:val="a1"/>
    <w:next w:val="a1"/>
    <w:autoRedefine/>
    <w:uiPriority w:val="39"/>
    <w:unhideWhenUsed/>
    <w:rsid w:val="003B06A6"/>
    <w:pPr>
      <w:ind w:leftChars="500" w:left="1050"/>
    </w:pPr>
    <w:rPr>
      <w:rFonts w:ascii="Century" w:hAnsi="Century"/>
      <w:szCs w:val="22"/>
    </w:rPr>
  </w:style>
  <w:style w:type="paragraph" w:styleId="71">
    <w:name w:val="toc 7"/>
    <w:basedOn w:val="a1"/>
    <w:next w:val="a1"/>
    <w:autoRedefine/>
    <w:uiPriority w:val="39"/>
    <w:unhideWhenUsed/>
    <w:rsid w:val="003B06A6"/>
    <w:pPr>
      <w:ind w:leftChars="600" w:left="1260"/>
    </w:pPr>
    <w:rPr>
      <w:rFonts w:ascii="Century" w:hAnsi="Century"/>
      <w:szCs w:val="22"/>
    </w:rPr>
  </w:style>
  <w:style w:type="paragraph" w:styleId="81">
    <w:name w:val="toc 8"/>
    <w:basedOn w:val="a1"/>
    <w:next w:val="a1"/>
    <w:autoRedefine/>
    <w:uiPriority w:val="39"/>
    <w:unhideWhenUsed/>
    <w:rsid w:val="003B06A6"/>
    <w:pPr>
      <w:ind w:leftChars="700" w:left="1470"/>
    </w:pPr>
    <w:rPr>
      <w:rFonts w:ascii="Century" w:hAnsi="Century"/>
      <w:szCs w:val="22"/>
    </w:rPr>
  </w:style>
  <w:style w:type="paragraph" w:styleId="91">
    <w:name w:val="toc 9"/>
    <w:basedOn w:val="a1"/>
    <w:next w:val="a1"/>
    <w:autoRedefine/>
    <w:uiPriority w:val="39"/>
    <w:unhideWhenUsed/>
    <w:rsid w:val="003B06A6"/>
    <w:pPr>
      <w:ind w:leftChars="800" w:left="1680"/>
    </w:pPr>
    <w:rPr>
      <w:rFonts w:ascii="Century" w:hAnsi="Century"/>
      <w:szCs w:val="22"/>
    </w:rPr>
  </w:style>
  <w:style w:type="character" w:customStyle="1" w:styleId="25">
    <w:name w:val="本文インデント 2 (文字)"/>
    <w:link w:val="24"/>
    <w:uiPriority w:val="99"/>
    <w:semiHidden/>
    <w:rsid w:val="003F05A5"/>
    <w:rPr>
      <w:kern w:val="2"/>
      <w:sz w:val="21"/>
    </w:rPr>
  </w:style>
  <w:style w:type="paragraph" w:customStyle="1" w:styleId="A-1">
    <w:name w:val="A-1"/>
    <w:basedOn w:val="2"/>
    <w:link w:val="A-10"/>
    <w:qFormat/>
    <w:rsid w:val="000C5558"/>
    <w:pPr>
      <w:numPr>
        <w:numId w:val="9"/>
      </w:numPr>
    </w:pPr>
  </w:style>
  <w:style w:type="character" w:customStyle="1" w:styleId="Af5">
    <w:name w:val="A (文字)"/>
    <w:link w:val="Af4"/>
    <w:rsid w:val="000C5558"/>
    <w:rPr>
      <w:rFonts w:ascii="Times New Roman" w:hAnsi="Times New Roman"/>
      <w:b/>
      <w:color w:val="000000"/>
      <w:kern w:val="36"/>
      <w:sz w:val="26"/>
      <w:lang w:val="en-GB" w:eastAsia="x-none" w:bidi="ar-SA"/>
    </w:rPr>
  </w:style>
  <w:style w:type="character" w:customStyle="1" w:styleId="default0">
    <w:name w:val="default (文字)"/>
    <w:link w:val="default"/>
    <w:rsid w:val="00024AB0"/>
    <w:rPr>
      <w:rFonts w:ascii="Times New Roman" w:hAnsi="Times New Roman"/>
      <w:kern w:val="2"/>
      <w:sz w:val="21"/>
      <w:lang w:val="x-none" w:eastAsia="x-none" w:bidi="ar-SA"/>
    </w:rPr>
  </w:style>
  <w:style w:type="paragraph" w:customStyle="1" w:styleId="A-1-1">
    <w:name w:val="A-1-1"/>
    <w:basedOn w:val="3"/>
    <w:link w:val="A-1-10"/>
    <w:qFormat/>
    <w:rsid w:val="00025C50"/>
    <w:pPr>
      <w:numPr>
        <w:numId w:val="9"/>
      </w:numPr>
    </w:pPr>
  </w:style>
  <w:style w:type="character" w:customStyle="1" w:styleId="A-10">
    <w:name w:val="A-1 (文字)"/>
    <w:link w:val="A-1"/>
    <w:rsid w:val="000C5558"/>
    <w:rPr>
      <w:rFonts w:ascii="Times New Roman" w:hAnsi="Times New Roman"/>
      <w:color w:val="000000"/>
      <w:kern w:val="36"/>
      <w:sz w:val="24"/>
      <w:lang w:val="en-GB" w:eastAsia="x-none" w:bidi="ar-SA"/>
    </w:rPr>
  </w:style>
  <w:style w:type="paragraph" w:customStyle="1" w:styleId="afa">
    <w:name w:val="標準マニュアル"/>
    <w:basedOn w:val="a1"/>
    <w:rsid w:val="004B3506"/>
    <w:pPr>
      <w:adjustRightInd w:val="0"/>
      <w:textAlignment w:val="baseline"/>
    </w:pPr>
    <w:rPr>
      <w:rFonts w:ascii="Courier New" w:eastAsia="ＭＳ Ｐ明朝"/>
      <w:kern w:val="0"/>
      <w:sz w:val="18"/>
    </w:rPr>
  </w:style>
  <w:style w:type="paragraph" w:customStyle="1" w:styleId="A-1-1-1">
    <w:name w:val="A-1-1-1"/>
    <w:basedOn w:val="A-1-1"/>
    <w:link w:val="A-1-1-10"/>
    <w:qFormat/>
    <w:rsid w:val="00D84273"/>
    <w:pPr>
      <w:numPr>
        <w:ilvl w:val="3"/>
      </w:numPr>
    </w:pPr>
  </w:style>
  <w:style w:type="character" w:customStyle="1" w:styleId="A-1-10">
    <w:name w:val="A-1-1 (文字)"/>
    <w:link w:val="A-1-1"/>
    <w:rsid w:val="00025C50"/>
    <w:rPr>
      <w:rFonts w:ascii="Times New Roman" w:hAnsi="Times New Roman"/>
      <w:color w:val="000000"/>
      <w:kern w:val="36"/>
      <w:sz w:val="24"/>
      <w:lang w:val="en-GB" w:eastAsia="x-none"/>
    </w:rPr>
  </w:style>
  <w:style w:type="paragraph" w:customStyle="1" w:styleId="A-1-1-1-1">
    <w:name w:val="A-1-1-1-1"/>
    <w:basedOn w:val="A-1-1-1"/>
    <w:link w:val="A-1-1-1-10"/>
    <w:qFormat/>
    <w:rsid w:val="00D5706F"/>
    <w:pPr>
      <w:numPr>
        <w:ilvl w:val="4"/>
      </w:numPr>
      <w:ind w:leftChars="100" w:left="100" w:rightChars="100" w:right="100"/>
    </w:pPr>
  </w:style>
  <w:style w:type="character" w:customStyle="1" w:styleId="A-1-1-10">
    <w:name w:val="A-1-1-1 (文字)"/>
    <w:link w:val="A-1-1-1"/>
    <w:rsid w:val="00D84273"/>
    <w:rPr>
      <w:rFonts w:ascii="Times New Roman" w:hAnsi="Times New Roman"/>
      <w:color w:val="000000"/>
      <w:kern w:val="36"/>
      <w:sz w:val="24"/>
      <w:lang w:val="en-GB" w:eastAsia="x-none"/>
    </w:rPr>
  </w:style>
  <w:style w:type="character" w:customStyle="1" w:styleId="ad">
    <w:name w:val="本文字下げ (文字)"/>
    <w:link w:val="ab"/>
    <w:semiHidden/>
    <w:rsid w:val="003428C9"/>
    <w:rPr>
      <w:kern w:val="2"/>
      <w:sz w:val="21"/>
    </w:rPr>
  </w:style>
  <w:style w:type="paragraph" w:styleId="afb">
    <w:name w:val="Body Text Indent"/>
    <w:basedOn w:val="a1"/>
    <w:link w:val="afc"/>
    <w:uiPriority w:val="99"/>
    <w:semiHidden/>
    <w:unhideWhenUsed/>
    <w:rsid w:val="000D2123"/>
    <w:pPr>
      <w:ind w:leftChars="400" w:left="851"/>
    </w:pPr>
    <w:rPr>
      <w:rFonts w:ascii="Century" w:hAnsi="Century"/>
      <w:lang w:val="x-none" w:eastAsia="x-none"/>
    </w:rPr>
  </w:style>
  <w:style w:type="paragraph" w:customStyle="1" w:styleId="B-1">
    <w:name w:val="B-1"/>
    <w:basedOn w:val="2"/>
    <w:link w:val="B-10"/>
    <w:qFormat/>
    <w:rsid w:val="00C6185B"/>
    <w:pPr>
      <w:numPr>
        <w:numId w:val="10"/>
      </w:numPr>
      <w:tabs>
        <w:tab w:val="clear" w:pos="454"/>
        <w:tab w:val="left" w:pos="851"/>
      </w:tabs>
    </w:pPr>
  </w:style>
  <w:style w:type="character" w:customStyle="1" w:styleId="afc">
    <w:name w:val="本文インデント (文字)"/>
    <w:link w:val="afb"/>
    <w:uiPriority w:val="99"/>
    <w:semiHidden/>
    <w:rsid w:val="000D2123"/>
    <w:rPr>
      <w:kern w:val="2"/>
      <w:sz w:val="21"/>
    </w:rPr>
  </w:style>
  <w:style w:type="paragraph" w:customStyle="1" w:styleId="C-1">
    <w:name w:val="C-1"/>
    <w:basedOn w:val="2"/>
    <w:link w:val="C-10"/>
    <w:qFormat/>
    <w:rsid w:val="00B509FA"/>
    <w:pPr>
      <w:numPr>
        <w:numId w:val="11"/>
      </w:numPr>
    </w:pPr>
  </w:style>
  <w:style w:type="paragraph" w:styleId="a0">
    <w:name w:val="List Bullet"/>
    <w:basedOn w:val="a1"/>
    <w:uiPriority w:val="99"/>
    <w:semiHidden/>
    <w:unhideWhenUsed/>
    <w:rsid w:val="0058508E"/>
    <w:pPr>
      <w:numPr>
        <w:numId w:val="7"/>
      </w:numPr>
      <w:contextualSpacing/>
    </w:pPr>
  </w:style>
  <w:style w:type="paragraph" w:styleId="34">
    <w:name w:val="Body Text Indent 3"/>
    <w:basedOn w:val="a1"/>
    <w:link w:val="35"/>
    <w:uiPriority w:val="99"/>
    <w:semiHidden/>
    <w:unhideWhenUsed/>
    <w:rsid w:val="003F05A5"/>
    <w:pPr>
      <w:ind w:leftChars="400" w:left="851"/>
    </w:pPr>
    <w:rPr>
      <w:rFonts w:ascii="Century" w:hAnsi="Century"/>
      <w:sz w:val="16"/>
      <w:szCs w:val="16"/>
      <w:lang w:val="x-none" w:eastAsia="x-none"/>
    </w:rPr>
  </w:style>
  <w:style w:type="character" w:customStyle="1" w:styleId="35">
    <w:name w:val="本文インデント 3 (文字)"/>
    <w:link w:val="34"/>
    <w:uiPriority w:val="99"/>
    <w:semiHidden/>
    <w:rsid w:val="003F05A5"/>
    <w:rPr>
      <w:kern w:val="2"/>
      <w:sz w:val="16"/>
      <w:szCs w:val="16"/>
    </w:rPr>
  </w:style>
  <w:style w:type="paragraph" w:styleId="afd">
    <w:name w:val="List Paragraph"/>
    <w:basedOn w:val="a1"/>
    <w:uiPriority w:val="34"/>
    <w:qFormat/>
    <w:rsid w:val="0076644F"/>
    <w:pPr>
      <w:ind w:leftChars="400" w:left="840"/>
    </w:pPr>
  </w:style>
  <w:style w:type="table" w:customStyle="1" w:styleId="table">
    <w:name w:val="table"/>
    <w:basedOn w:val="afe"/>
    <w:uiPriority w:val="99"/>
    <w:rsid w:val="00737617"/>
    <w:pPr>
      <w:spacing w:line="0" w:lineRule="atLeast"/>
    </w:pPr>
    <w:tblPr>
      <w:tblInd w:w="306" w:type="dxa"/>
    </w:tbl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pct20" w:color="auto" w:fill="auto"/>
      </w:tcPr>
    </w:tblStylePr>
  </w:style>
  <w:style w:type="character" w:customStyle="1" w:styleId="A-1-1-1-10">
    <w:name w:val="A-1-1-1-1 (文字)"/>
    <w:link w:val="A-1-1-1-1"/>
    <w:rsid w:val="00D5706F"/>
    <w:rPr>
      <w:rFonts w:ascii="Times New Roman" w:hAnsi="Times New Roman"/>
      <w:color w:val="000000"/>
      <w:kern w:val="36"/>
      <w:sz w:val="24"/>
      <w:lang w:val="en-GB" w:eastAsia="x-none"/>
    </w:rPr>
  </w:style>
  <w:style w:type="table" w:styleId="afe">
    <w:name w:val="Table Grid"/>
    <w:basedOn w:val="a4"/>
    <w:uiPriority w:val="59"/>
    <w:rsid w:val="001872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10">
    <w:name w:val="B-1 (文字)"/>
    <w:link w:val="B-1"/>
    <w:rsid w:val="00C6185B"/>
    <w:rPr>
      <w:rFonts w:ascii="Times New Roman" w:hAnsi="Times New Roman"/>
      <w:color w:val="000000"/>
      <w:kern w:val="36"/>
      <w:sz w:val="24"/>
      <w:lang w:val="en-GB" w:eastAsia="x-none" w:bidi="ar-SA"/>
    </w:rPr>
  </w:style>
  <w:style w:type="paragraph" w:customStyle="1" w:styleId="a">
    <w:name w:val="ディレクトリ"/>
    <w:basedOn w:val="default"/>
    <w:link w:val="aff"/>
    <w:qFormat/>
    <w:rsid w:val="00694E9A"/>
    <w:pPr>
      <w:numPr>
        <w:numId w:val="13"/>
      </w:numPr>
      <w:tabs>
        <w:tab w:val="left" w:pos="567"/>
      </w:tabs>
    </w:pPr>
    <w:rPr>
      <w:rFonts w:ascii="ＭＳ 明朝" w:hAnsi="ＭＳ 明朝"/>
      <w:lang w:val="de-DE"/>
    </w:rPr>
  </w:style>
  <w:style w:type="character" w:customStyle="1" w:styleId="C-10">
    <w:name w:val="C-1 (文字)"/>
    <w:link w:val="C-1"/>
    <w:rsid w:val="00B509FA"/>
    <w:rPr>
      <w:rFonts w:ascii="Times New Roman" w:hAnsi="Times New Roman"/>
      <w:color w:val="000000"/>
      <w:kern w:val="36"/>
      <w:sz w:val="24"/>
      <w:lang w:val="en-GB" w:eastAsia="x-none" w:bidi="ar-SA"/>
    </w:rPr>
  </w:style>
  <w:style w:type="paragraph" w:customStyle="1" w:styleId="aff0">
    <w:name w:val="センター"/>
    <w:basedOn w:val="a1"/>
    <w:rsid w:val="009B2BDA"/>
    <w:pPr>
      <w:adjustRightInd w:val="0"/>
      <w:spacing w:line="240" w:lineRule="atLeast"/>
      <w:jc w:val="center"/>
      <w:textAlignment w:val="bottom"/>
    </w:pPr>
    <w:rPr>
      <w:rFonts w:ascii="Century" w:hAnsi="Century"/>
      <w:kern w:val="0"/>
      <w:sz w:val="20"/>
    </w:rPr>
  </w:style>
  <w:style w:type="character" w:customStyle="1" w:styleId="aff">
    <w:name w:val="ディレクトリ (文字)"/>
    <w:link w:val="a"/>
    <w:rsid w:val="00694E9A"/>
    <w:rPr>
      <w:rFonts w:ascii="ＭＳ 明朝" w:hAnsi="ＭＳ 明朝"/>
      <w:kern w:val="2"/>
      <w:sz w:val="21"/>
      <w:lang w:val="de-DE"/>
    </w:rPr>
  </w:style>
  <w:style w:type="paragraph" w:customStyle="1" w:styleId="XML">
    <w:name w:val="XML"/>
    <w:rsid w:val="00D0233D"/>
    <w:pPr>
      <w:autoSpaceDE w:val="0"/>
      <w:autoSpaceDN w:val="0"/>
      <w:adjustRightInd w:val="0"/>
      <w:snapToGrid w:val="0"/>
    </w:pPr>
    <w:rPr>
      <w:rFonts w:ascii="ＭＳ Ｐゴシック" w:eastAsia="ＭＳ Ｐゴシック" w:hAnsi="Times New Roman"/>
      <w:noProof/>
      <w:color w:val="000000"/>
      <w:sz w:val="18"/>
    </w:rPr>
  </w:style>
  <w:style w:type="paragraph" w:customStyle="1" w:styleId="aff1">
    <w:name w:val="#文末"/>
    <w:basedOn w:val="a1"/>
    <w:rsid w:val="00917A31"/>
    <w:pPr>
      <w:autoSpaceDE w:val="0"/>
      <w:autoSpaceDN w:val="0"/>
      <w:adjustRightInd w:val="0"/>
      <w:spacing w:line="240" w:lineRule="atLeast"/>
      <w:jc w:val="left"/>
      <w:textAlignment w:val="baseline"/>
    </w:pPr>
    <w:rPr>
      <w:rFonts w:eastAsia="Mincho"/>
      <w:kern w:val="0"/>
      <w:sz w:val="20"/>
    </w:rPr>
  </w:style>
  <w:style w:type="paragraph" w:customStyle="1" w:styleId="14">
    <w:name w:val="吹き出し1"/>
    <w:basedOn w:val="a1"/>
    <w:semiHidden/>
    <w:rsid w:val="00AA4F66"/>
    <w:rPr>
      <w:rFonts w:ascii="Tahoma" w:hAnsi="Tahoma"/>
      <w:sz w:val="16"/>
    </w:rPr>
  </w:style>
  <w:style w:type="paragraph" w:customStyle="1" w:styleId="xl26">
    <w:name w:val="xl26"/>
    <w:basedOn w:val="a1"/>
    <w:rsid w:val="00AA4F66"/>
    <w:pPr>
      <w:widowControl/>
      <w:pBdr>
        <w:bottom w:val="single" w:sz="4" w:space="0" w:color="auto"/>
        <w:right w:val="single" w:sz="12" w:space="0" w:color="auto"/>
      </w:pBdr>
      <w:spacing w:before="100" w:beforeAutospacing="1" w:after="100" w:afterAutospacing="1"/>
      <w:textAlignment w:val="top"/>
    </w:pPr>
    <w:rPr>
      <w:rFonts w:hint="eastAsia"/>
      <w:kern w:val="0"/>
      <w:sz w:val="18"/>
      <w:szCs w:val="18"/>
    </w:rPr>
  </w:style>
  <w:style w:type="table" w:customStyle="1" w:styleId="15">
    <w:name w:val="表 (格子)1"/>
    <w:basedOn w:val="a4"/>
    <w:next w:val="afe"/>
    <w:uiPriority w:val="59"/>
    <w:rsid w:val="00C46624"/>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7">
    <w:name w:val="図表番号 (文字)"/>
    <w:aliases w:val="図表番号 Char (文字),図表番号 Char1 Char (文字),図表番号 Char Char Char (文字),図表番号 Char1 Char Char Char (文字),図表番号 Char Char Char Char Char (文字),図表番号 Char1 Char Char Char Char Char (文字),図表番号 Char Char Char Char Char Char Char (文字),図番号 (文字)"/>
    <w:link w:val="a6"/>
    <w:rsid w:val="00A90FF4"/>
    <w:rPr>
      <w:rFonts w:ascii="Arial" w:hAnsi="Arial"/>
      <w:b/>
      <w:lang w:val="x-none" w:eastAsia="x-none"/>
    </w:rPr>
  </w:style>
  <w:style w:type="paragraph" w:styleId="aff2">
    <w:name w:val="table of figures"/>
    <w:basedOn w:val="a1"/>
    <w:next w:val="a1"/>
    <w:uiPriority w:val="99"/>
    <w:semiHidden/>
    <w:unhideWhenUsed/>
    <w:rsid w:val="003A05CD"/>
    <w:pPr>
      <w:ind w:leftChars="200" w:left="200" w:hangingChars="200" w:hanging="200"/>
    </w:pPr>
  </w:style>
  <w:style w:type="paragraph" w:customStyle="1" w:styleId="FS">
    <w:name w:val="FS本文"/>
    <w:basedOn w:val="ac"/>
    <w:link w:val="FS0"/>
    <w:qFormat/>
    <w:rsid w:val="008D426C"/>
    <w:pPr>
      <w:autoSpaceDE w:val="0"/>
      <w:autoSpaceDN w:val="0"/>
      <w:adjustRightInd w:val="0"/>
      <w:ind w:firstLineChars="100" w:firstLine="200"/>
      <w:jc w:val="left"/>
    </w:pPr>
    <w:rPr>
      <w:rFonts w:ascii="Times New Roman" w:eastAsia="ＭＳ Ｐゴシック" w:hAnsi="Times New Roman"/>
      <w:kern w:val="0"/>
      <w:sz w:val="20"/>
      <w:szCs w:val="18"/>
    </w:rPr>
  </w:style>
  <w:style w:type="character" w:customStyle="1" w:styleId="FS0">
    <w:name w:val="FS本文 (文字)"/>
    <w:link w:val="FS"/>
    <w:rsid w:val="008D426C"/>
    <w:rPr>
      <w:rFonts w:ascii="Times New Roman" w:eastAsia="ＭＳ Ｐゴシック" w:hAnsi="Times New Roman"/>
      <w:szCs w:val="18"/>
      <w:lang w:val="x-none" w:eastAsia="x-none" w:bidi="ar-SA"/>
    </w:rPr>
  </w:style>
  <w:style w:type="character" w:styleId="aff3">
    <w:name w:val="annotation reference"/>
    <w:uiPriority w:val="99"/>
    <w:semiHidden/>
    <w:unhideWhenUsed/>
    <w:rsid w:val="007D2D73"/>
    <w:rPr>
      <w:sz w:val="18"/>
      <w:szCs w:val="18"/>
    </w:rPr>
  </w:style>
  <w:style w:type="paragraph" w:styleId="aff4">
    <w:name w:val="annotation text"/>
    <w:basedOn w:val="a1"/>
    <w:link w:val="aff5"/>
    <w:uiPriority w:val="99"/>
    <w:unhideWhenUsed/>
    <w:rsid w:val="007D2D73"/>
    <w:pPr>
      <w:jc w:val="left"/>
    </w:pPr>
    <w:rPr>
      <w:rFonts w:ascii="ＭＳ 明朝" w:hAnsi="ＭＳ 明朝"/>
      <w:lang w:val="x-none" w:eastAsia="x-none"/>
    </w:rPr>
  </w:style>
  <w:style w:type="character" w:customStyle="1" w:styleId="aff5">
    <w:name w:val="コメント文字列 (文字)"/>
    <w:link w:val="aff4"/>
    <w:uiPriority w:val="99"/>
    <w:rsid w:val="007D2D73"/>
    <w:rPr>
      <w:rFonts w:ascii="ＭＳ 明朝" w:hAnsi="ＭＳ 明朝"/>
      <w:kern w:val="2"/>
      <w:sz w:val="21"/>
      <w:lang w:bidi="ar-SA"/>
    </w:rPr>
  </w:style>
  <w:style w:type="paragraph" w:styleId="aff6">
    <w:name w:val="annotation subject"/>
    <w:basedOn w:val="aff4"/>
    <w:next w:val="aff4"/>
    <w:link w:val="aff7"/>
    <w:uiPriority w:val="99"/>
    <w:semiHidden/>
    <w:unhideWhenUsed/>
    <w:rsid w:val="007D2D73"/>
    <w:rPr>
      <w:b/>
      <w:bCs/>
    </w:rPr>
  </w:style>
  <w:style w:type="character" w:customStyle="1" w:styleId="aff7">
    <w:name w:val="コメント内容 (文字)"/>
    <w:link w:val="aff6"/>
    <w:uiPriority w:val="99"/>
    <w:semiHidden/>
    <w:rsid w:val="007D2D73"/>
    <w:rPr>
      <w:rFonts w:ascii="ＭＳ 明朝" w:hAnsi="ＭＳ 明朝"/>
      <w:b/>
      <w:bCs/>
      <w:kern w:val="2"/>
      <w:sz w:val="21"/>
      <w:lang w:bidi="ar-SA"/>
    </w:rPr>
  </w:style>
  <w:style w:type="paragraph" w:styleId="aff8">
    <w:name w:val="Revision"/>
    <w:hidden/>
    <w:uiPriority w:val="99"/>
    <w:semiHidden/>
    <w:rsid w:val="00CB365E"/>
    <w:rPr>
      <w:rFonts w:ascii="Times New Roman" w:hAnsi="Times New Roman"/>
      <w:kern w:val="2"/>
      <w:sz w:val="21"/>
    </w:rPr>
  </w:style>
  <w:style w:type="character" w:styleId="aff9">
    <w:name w:val="Unresolved Mention"/>
    <w:uiPriority w:val="99"/>
    <w:semiHidden/>
    <w:unhideWhenUsed/>
    <w:rsid w:val="00F36A1A"/>
    <w:rPr>
      <w:color w:val="605E5C"/>
      <w:shd w:val="clear" w:color="auto" w:fill="E1DFDD"/>
    </w:rPr>
  </w:style>
  <w:style w:type="character" w:customStyle="1" w:styleId="tlid-translation">
    <w:name w:val="tlid-translation"/>
    <w:rsid w:val="007A3C19"/>
  </w:style>
  <w:style w:type="character" w:styleId="affa">
    <w:name w:val="FollowedHyperlink"/>
    <w:uiPriority w:val="99"/>
    <w:semiHidden/>
    <w:unhideWhenUsed/>
    <w:rsid w:val="009F08A4"/>
    <w:rPr>
      <w:color w:val="954F72"/>
      <w:u w:val="single"/>
    </w:rPr>
  </w:style>
  <w:style w:type="character" w:customStyle="1" w:styleId="ui-provider">
    <w:name w:val="ui-provider"/>
    <w:basedOn w:val="a3"/>
    <w:rsid w:val="00031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637286">
      <w:bodyDiv w:val="1"/>
      <w:marLeft w:val="0"/>
      <w:marRight w:val="0"/>
      <w:marTop w:val="0"/>
      <w:marBottom w:val="0"/>
      <w:divBdr>
        <w:top w:val="none" w:sz="0" w:space="0" w:color="auto"/>
        <w:left w:val="none" w:sz="0" w:space="0" w:color="auto"/>
        <w:bottom w:val="none" w:sz="0" w:space="0" w:color="auto"/>
        <w:right w:val="none" w:sz="0" w:space="0" w:color="auto"/>
      </w:divBdr>
    </w:div>
    <w:div w:id="239680554">
      <w:bodyDiv w:val="1"/>
      <w:marLeft w:val="0"/>
      <w:marRight w:val="0"/>
      <w:marTop w:val="0"/>
      <w:marBottom w:val="0"/>
      <w:divBdr>
        <w:top w:val="none" w:sz="0" w:space="0" w:color="auto"/>
        <w:left w:val="none" w:sz="0" w:space="0" w:color="auto"/>
        <w:bottom w:val="none" w:sz="0" w:space="0" w:color="auto"/>
        <w:right w:val="none" w:sz="0" w:space="0" w:color="auto"/>
      </w:divBdr>
    </w:div>
    <w:div w:id="376585544">
      <w:bodyDiv w:val="1"/>
      <w:marLeft w:val="0"/>
      <w:marRight w:val="0"/>
      <w:marTop w:val="0"/>
      <w:marBottom w:val="0"/>
      <w:divBdr>
        <w:top w:val="none" w:sz="0" w:space="0" w:color="auto"/>
        <w:left w:val="none" w:sz="0" w:space="0" w:color="auto"/>
        <w:bottom w:val="none" w:sz="0" w:space="0" w:color="auto"/>
        <w:right w:val="none" w:sz="0" w:space="0" w:color="auto"/>
      </w:divBdr>
    </w:div>
    <w:div w:id="381902653">
      <w:bodyDiv w:val="1"/>
      <w:marLeft w:val="0"/>
      <w:marRight w:val="0"/>
      <w:marTop w:val="0"/>
      <w:marBottom w:val="0"/>
      <w:divBdr>
        <w:top w:val="none" w:sz="0" w:space="0" w:color="auto"/>
        <w:left w:val="none" w:sz="0" w:space="0" w:color="auto"/>
        <w:bottom w:val="none" w:sz="0" w:space="0" w:color="auto"/>
        <w:right w:val="none" w:sz="0" w:space="0" w:color="auto"/>
      </w:divBdr>
      <w:divsChild>
        <w:div w:id="90594198">
          <w:marLeft w:val="0"/>
          <w:marRight w:val="0"/>
          <w:marTop w:val="0"/>
          <w:marBottom w:val="0"/>
          <w:divBdr>
            <w:top w:val="none" w:sz="0" w:space="0" w:color="auto"/>
            <w:left w:val="none" w:sz="0" w:space="0" w:color="auto"/>
            <w:bottom w:val="none" w:sz="0" w:space="0" w:color="auto"/>
            <w:right w:val="none" w:sz="0" w:space="0" w:color="auto"/>
          </w:divBdr>
          <w:divsChild>
            <w:div w:id="953293809">
              <w:marLeft w:val="0"/>
              <w:marRight w:val="0"/>
              <w:marTop w:val="0"/>
              <w:marBottom w:val="0"/>
              <w:divBdr>
                <w:top w:val="none" w:sz="0" w:space="0" w:color="auto"/>
                <w:left w:val="none" w:sz="0" w:space="0" w:color="auto"/>
                <w:bottom w:val="none" w:sz="0" w:space="0" w:color="auto"/>
                <w:right w:val="none" w:sz="0" w:space="0" w:color="auto"/>
              </w:divBdr>
              <w:divsChild>
                <w:div w:id="1287542264">
                  <w:marLeft w:val="0"/>
                  <w:marRight w:val="0"/>
                  <w:marTop w:val="0"/>
                  <w:marBottom w:val="0"/>
                  <w:divBdr>
                    <w:top w:val="none" w:sz="0" w:space="0" w:color="auto"/>
                    <w:left w:val="none" w:sz="0" w:space="0" w:color="auto"/>
                    <w:bottom w:val="none" w:sz="0" w:space="0" w:color="auto"/>
                    <w:right w:val="none" w:sz="0" w:space="0" w:color="auto"/>
                  </w:divBdr>
                  <w:divsChild>
                    <w:div w:id="619456840">
                      <w:marLeft w:val="0"/>
                      <w:marRight w:val="0"/>
                      <w:marTop w:val="0"/>
                      <w:marBottom w:val="0"/>
                      <w:divBdr>
                        <w:top w:val="none" w:sz="0" w:space="0" w:color="auto"/>
                        <w:left w:val="none" w:sz="0" w:space="0" w:color="auto"/>
                        <w:bottom w:val="none" w:sz="0" w:space="0" w:color="auto"/>
                        <w:right w:val="none" w:sz="0" w:space="0" w:color="auto"/>
                      </w:divBdr>
                      <w:divsChild>
                        <w:div w:id="1005672962">
                          <w:marLeft w:val="0"/>
                          <w:marRight w:val="0"/>
                          <w:marTop w:val="0"/>
                          <w:marBottom w:val="0"/>
                          <w:divBdr>
                            <w:top w:val="none" w:sz="0" w:space="0" w:color="auto"/>
                            <w:left w:val="none" w:sz="0" w:space="0" w:color="auto"/>
                            <w:bottom w:val="none" w:sz="0" w:space="0" w:color="auto"/>
                            <w:right w:val="none" w:sz="0" w:space="0" w:color="auto"/>
                          </w:divBdr>
                          <w:divsChild>
                            <w:div w:id="1602446111">
                              <w:marLeft w:val="0"/>
                              <w:marRight w:val="300"/>
                              <w:marTop w:val="180"/>
                              <w:marBottom w:val="0"/>
                              <w:divBdr>
                                <w:top w:val="none" w:sz="0" w:space="0" w:color="auto"/>
                                <w:left w:val="none" w:sz="0" w:space="0" w:color="auto"/>
                                <w:bottom w:val="none" w:sz="0" w:space="0" w:color="auto"/>
                                <w:right w:val="none" w:sz="0" w:space="0" w:color="auto"/>
                              </w:divBdr>
                              <w:divsChild>
                                <w:div w:id="202624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92653">
                          <w:marLeft w:val="0"/>
                          <w:marRight w:val="0"/>
                          <w:marTop w:val="0"/>
                          <w:marBottom w:val="0"/>
                          <w:divBdr>
                            <w:top w:val="none" w:sz="0" w:space="0" w:color="auto"/>
                            <w:left w:val="none" w:sz="0" w:space="0" w:color="auto"/>
                            <w:bottom w:val="none" w:sz="0" w:space="0" w:color="auto"/>
                            <w:right w:val="none" w:sz="0" w:space="0" w:color="auto"/>
                          </w:divBdr>
                          <w:divsChild>
                            <w:div w:id="36996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930092">
          <w:marLeft w:val="0"/>
          <w:marRight w:val="0"/>
          <w:marTop w:val="0"/>
          <w:marBottom w:val="0"/>
          <w:divBdr>
            <w:top w:val="none" w:sz="0" w:space="0" w:color="auto"/>
            <w:left w:val="none" w:sz="0" w:space="0" w:color="auto"/>
            <w:bottom w:val="none" w:sz="0" w:space="0" w:color="auto"/>
            <w:right w:val="none" w:sz="0" w:space="0" w:color="auto"/>
          </w:divBdr>
          <w:divsChild>
            <w:div w:id="870847358">
              <w:marLeft w:val="0"/>
              <w:marRight w:val="0"/>
              <w:marTop w:val="0"/>
              <w:marBottom w:val="0"/>
              <w:divBdr>
                <w:top w:val="none" w:sz="0" w:space="0" w:color="auto"/>
                <w:left w:val="none" w:sz="0" w:space="0" w:color="auto"/>
                <w:bottom w:val="none" w:sz="0" w:space="0" w:color="auto"/>
                <w:right w:val="none" w:sz="0" w:space="0" w:color="auto"/>
              </w:divBdr>
              <w:divsChild>
                <w:div w:id="582766819">
                  <w:marLeft w:val="0"/>
                  <w:marRight w:val="0"/>
                  <w:marTop w:val="0"/>
                  <w:marBottom w:val="0"/>
                  <w:divBdr>
                    <w:top w:val="none" w:sz="0" w:space="0" w:color="auto"/>
                    <w:left w:val="none" w:sz="0" w:space="0" w:color="auto"/>
                    <w:bottom w:val="none" w:sz="0" w:space="0" w:color="auto"/>
                    <w:right w:val="none" w:sz="0" w:space="0" w:color="auto"/>
                  </w:divBdr>
                  <w:divsChild>
                    <w:div w:id="186601725">
                      <w:marLeft w:val="0"/>
                      <w:marRight w:val="0"/>
                      <w:marTop w:val="0"/>
                      <w:marBottom w:val="0"/>
                      <w:divBdr>
                        <w:top w:val="none" w:sz="0" w:space="0" w:color="auto"/>
                        <w:left w:val="none" w:sz="0" w:space="0" w:color="auto"/>
                        <w:bottom w:val="none" w:sz="0" w:space="0" w:color="auto"/>
                        <w:right w:val="none" w:sz="0" w:space="0" w:color="auto"/>
                      </w:divBdr>
                      <w:divsChild>
                        <w:div w:id="99464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1868160">
      <w:bodyDiv w:val="1"/>
      <w:marLeft w:val="0"/>
      <w:marRight w:val="0"/>
      <w:marTop w:val="0"/>
      <w:marBottom w:val="0"/>
      <w:divBdr>
        <w:top w:val="none" w:sz="0" w:space="0" w:color="auto"/>
        <w:left w:val="none" w:sz="0" w:space="0" w:color="auto"/>
        <w:bottom w:val="none" w:sz="0" w:space="0" w:color="auto"/>
        <w:right w:val="none" w:sz="0" w:space="0" w:color="auto"/>
      </w:divBdr>
    </w:div>
    <w:div w:id="624309622">
      <w:bodyDiv w:val="1"/>
      <w:marLeft w:val="0"/>
      <w:marRight w:val="0"/>
      <w:marTop w:val="0"/>
      <w:marBottom w:val="0"/>
      <w:divBdr>
        <w:top w:val="none" w:sz="0" w:space="0" w:color="auto"/>
        <w:left w:val="none" w:sz="0" w:space="0" w:color="auto"/>
        <w:bottom w:val="none" w:sz="0" w:space="0" w:color="auto"/>
        <w:right w:val="none" w:sz="0" w:space="0" w:color="auto"/>
      </w:divBdr>
      <w:divsChild>
        <w:div w:id="280693056">
          <w:marLeft w:val="0"/>
          <w:marRight w:val="0"/>
          <w:marTop w:val="0"/>
          <w:marBottom w:val="0"/>
          <w:divBdr>
            <w:top w:val="single" w:sz="2" w:space="0" w:color="auto"/>
            <w:left w:val="single" w:sz="2" w:space="0" w:color="auto"/>
            <w:bottom w:val="single" w:sz="2" w:space="0" w:color="auto"/>
            <w:right w:val="single" w:sz="2" w:space="0" w:color="auto"/>
          </w:divBdr>
          <w:divsChild>
            <w:div w:id="887174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43462673">
      <w:bodyDiv w:val="1"/>
      <w:marLeft w:val="0"/>
      <w:marRight w:val="0"/>
      <w:marTop w:val="0"/>
      <w:marBottom w:val="0"/>
      <w:divBdr>
        <w:top w:val="none" w:sz="0" w:space="0" w:color="auto"/>
        <w:left w:val="none" w:sz="0" w:space="0" w:color="auto"/>
        <w:bottom w:val="none" w:sz="0" w:space="0" w:color="auto"/>
        <w:right w:val="none" w:sz="0" w:space="0" w:color="auto"/>
      </w:divBdr>
      <w:divsChild>
        <w:div w:id="764766616">
          <w:marLeft w:val="0"/>
          <w:marRight w:val="0"/>
          <w:marTop w:val="0"/>
          <w:marBottom w:val="0"/>
          <w:divBdr>
            <w:top w:val="none" w:sz="0" w:space="0" w:color="auto"/>
            <w:left w:val="none" w:sz="0" w:space="0" w:color="auto"/>
            <w:bottom w:val="none" w:sz="0" w:space="0" w:color="auto"/>
            <w:right w:val="none" w:sz="0" w:space="0" w:color="auto"/>
          </w:divBdr>
        </w:div>
      </w:divsChild>
    </w:div>
    <w:div w:id="655380763">
      <w:bodyDiv w:val="1"/>
      <w:marLeft w:val="0"/>
      <w:marRight w:val="0"/>
      <w:marTop w:val="0"/>
      <w:marBottom w:val="0"/>
      <w:divBdr>
        <w:top w:val="none" w:sz="0" w:space="0" w:color="auto"/>
        <w:left w:val="none" w:sz="0" w:space="0" w:color="auto"/>
        <w:bottom w:val="none" w:sz="0" w:space="0" w:color="auto"/>
        <w:right w:val="none" w:sz="0" w:space="0" w:color="auto"/>
      </w:divBdr>
      <w:divsChild>
        <w:div w:id="383800750">
          <w:marLeft w:val="0"/>
          <w:marRight w:val="0"/>
          <w:marTop w:val="0"/>
          <w:marBottom w:val="0"/>
          <w:divBdr>
            <w:top w:val="none" w:sz="0" w:space="0" w:color="auto"/>
            <w:left w:val="none" w:sz="0" w:space="0" w:color="auto"/>
            <w:bottom w:val="none" w:sz="0" w:space="0" w:color="auto"/>
            <w:right w:val="none" w:sz="0" w:space="0" w:color="auto"/>
          </w:divBdr>
        </w:div>
      </w:divsChild>
    </w:div>
    <w:div w:id="667631546">
      <w:bodyDiv w:val="1"/>
      <w:marLeft w:val="0"/>
      <w:marRight w:val="0"/>
      <w:marTop w:val="0"/>
      <w:marBottom w:val="0"/>
      <w:divBdr>
        <w:top w:val="none" w:sz="0" w:space="0" w:color="auto"/>
        <w:left w:val="none" w:sz="0" w:space="0" w:color="auto"/>
        <w:bottom w:val="none" w:sz="0" w:space="0" w:color="auto"/>
        <w:right w:val="none" w:sz="0" w:space="0" w:color="auto"/>
      </w:divBdr>
    </w:div>
    <w:div w:id="673798150">
      <w:bodyDiv w:val="1"/>
      <w:marLeft w:val="0"/>
      <w:marRight w:val="0"/>
      <w:marTop w:val="0"/>
      <w:marBottom w:val="0"/>
      <w:divBdr>
        <w:top w:val="none" w:sz="0" w:space="0" w:color="auto"/>
        <w:left w:val="none" w:sz="0" w:space="0" w:color="auto"/>
        <w:bottom w:val="none" w:sz="0" w:space="0" w:color="auto"/>
        <w:right w:val="none" w:sz="0" w:space="0" w:color="auto"/>
      </w:divBdr>
    </w:div>
    <w:div w:id="683628135">
      <w:bodyDiv w:val="1"/>
      <w:marLeft w:val="0"/>
      <w:marRight w:val="0"/>
      <w:marTop w:val="0"/>
      <w:marBottom w:val="0"/>
      <w:divBdr>
        <w:top w:val="none" w:sz="0" w:space="0" w:color="auto"/>
        <w:left w:val="none" w:sz="0" w:space="0" w:color="auto"/>
        <w:bottom w:val="none" w:sz="0" w:space="0" w:color="auto"/>
        <w:right w:val="none" w:sz="0" w:space="0" w:color="auto"/>
      </w:divBdr>
      <w:divsChild>
        <w:div w:id="2102021974">
          <w:marLeft w:val="0"/>
          <w:marRight w:val="0"/>
          <w:marTop w:val="0"/>
          <w:marBottom w:val="0"/>
          <w:divBdr>
            <w:top w:val="none" w:sz="0" w:space="0" w:color="auto"/>
            <w:left w:val="none" w:sz="0" w:space="0" w:color="auto"/>
            <w:bottom w:val="none" w:sz="0" w:space="0" w:color="auto"/>
            <w:right w:val="none" w:sz="0" w:space="0" w:color="auto"/>
          </w:divBdr>
        </w:div>
      </w:divsChild>
    </w:div>
    <w:div w:id="695276182">
      <w:bodyDiv w:val="1"/>
      <w:marLeft w:val="0"/>
      <w:marRight w:val="0"/>
      <w:marTop w:val="0"/>
      <w:marBottom w:val="0"/>
      <w:divBdr>
        <w:top w:val="none" w:sz="0" w:space="0" w:color="auto"/>
        <w:left w:val="none" w:sz="0" w:space="0" w:color="auto"/>
        <w:bottom w:val="none" w:sz="0" w:space="0" w:color="auto"/>
        <w:right w:val="none" w:sz="0" w:space="0" w:color="auto"/>
      </w:divBdr>
      <w:divsChild>
        <w:div w:id="1653211553">
          <w:marLeft w:val="0"/>
          <w:marRight w:val="0"/>
          <w:marTop w:val="0"/>
          <w:marBottom w:val="0"/>
          <w:divBdr>
            <w:top w:val="single" w:sz="2" w:space="0" w:color="auto"/>
            <w:left w:val="single" w:sz="2" w:space="0" w:color="auto"/>
            <w:bottom w:val="single" w:sz="2" w:space="0" w:color="auto"/>
            <w:right w:val="single" w:sz="2" w:space="0" w:color="auto"/>
          </w:divBdr>
          <w:divsChild>
            <w:div w:id="77988408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34009913">
      <w:bodyDiv w:val="1"/>
      <w:marLeft w:val="0"/>
      <w:marRight w:val="0"/>
      <w:marTop w:val="0"/>
      <w:marBottom w:val="0"/>
      <w:divBdr>
        <w:top w:val="none" w:sz="0" w:space="0" w:color="auto"/>
        <w:left w:val="none" w:sz="0" w:space="0" w:color="auto"/>
        <w:bottom w:val="none" w:sz="0" w:space="0" w:color="auto"/>
        <w:right w:val="none" w:sz="0" w:space="0" w:color="auto"/>
      </w:divBdr>
    </w:div>
    <w:div w:id="793600895">
      <w:bodyDiv w:val="1"/>
      <w:marLeft w:val="0"/>
      <w:marRight w:val="0"/>
      <w:marTop w:val="0"/>
      <w:marBottom w:val="0"/>
      <w:divBdr>
        <w:top w:val="none" w:sz="0" w:space="0" w:color="auto"/>
        <w:left w:val="none" w:sz="0" w:space="0" w:color="auto"/>
        <w:bottom w:val="none" w:sz="0" w:space="0" w:color="auto"/>
        <w:right w:val="none" w:sz="0" w:space="0" w:color="auto"/>
      </w:divBdr>
    </w:div>
    <w:div w:id="864832803">
      <w:bodyDiv w:val="1"/>
      <w:marLeft w:val="0"/>
      <w:marRight w:val="0"/>
      <w:marTop w:val="0"/>
      <w:marBottom w:val="0"/>
      <w:divBdr>
        <w:top w:val="none" w:sz="0" w:space="0" w:color="auto"/>
        <w:left w:val="none" w:sz="0" w:space="0" w:color="auto"/>
        <w:bottom w:val="none" w:sz="0" w:space="0" w:color="auto"/>
        <w:right w:val="none" w:sz="0" w:space="0" w:color="auto"/>
      </w:divBdr>
    </w:div>
    <w:div w:id="868492114">
      <w:bodyDiv w:val="1"/>
      <w:marLeft w:val="0"/>
      <w:marRight w:val="0"/>
      <w:marTop w:val="0"/>
      <w:marBottom w:val="0"/>
      <w:divBdr>
        <w:top w:val="none" w:sz="0" w:space="0" w:color="auto"/>
        <w:left w:val="none" w:sz="0" w:space="0" w:color="auto"/>
        <w:bottom w:val="none" w:sz="0" w:space="0" w:color="auto"/>
        <w:right w:val="none" w:sz="0" w:space="0" w:color="auto"/>
      </w:divBdr>
      <w:divsChild>
        <w:div w:id="2083722086">
          <w:marLeft w:val="0"/>
          <w:marRight w:val="0"/>
          <w:marTop w:val="0"/>
          <w:marBottom w:val="0"/>
          <w:divBdr>
            <w:top w:val="none" w:sz="0" w:space="0" w:color="auto"/>
            <w:left w:val="none" w:sz="0" w:space="0" w:color="auto"/>
            <w:bottom w:val="none" w:sz="0" w:space="0" w:color="auto"/>
            <w:right w:val="none" w:sz="0" w:space="0" w:color="auto"/>
          </w:divBdr>
          <w:divsChild>
            <w:div w:id="1950699916">
              <w:marLeft w:val="0"/>
              <w:marRight w:val="0"/>
              <w:marTop w:val="0"/>
              <w:marBottom w:val="0"/>
              <w:divBdr>
                <w:top w:val="none" w:sz="0" w:space="0" w:color="auto"/>
                <w:left w:val="none" w:sz="0" w:space="0" w:color="auto"/>
                <w:bottom w:val="none" w:sz="0" w:space="0" w:color="auto"/>
                <w:right w:val="none" w:sz="0" w:space="0" w:color="auto"/>
              </w:divBdr>
              <w:divsChild>
                <w:div w:id="1600330183">
                  <w:marLeft w:val="0"/>
                  <w:marRight w:val="0"/>
                  <w:marTop w:val="0"/>
                  <w:marBottom w:val="0"/>
                  <w:divBdr>
                    <w:top w:val="none" w:sz="0" w:space="0" w:color="auto"/>
                    <w:left w:val="none" w:sz="0" w:space="0" w:color="auto"/>
                    <w:bottom w:val="none" w:sz="0" w:space="0" w:color="auto"/>
                    <w:right w:val="none" w:sz="0" w:space="0" w:color="auto"/>
                  </w:divBdr>
                  <w:divsChild>
                    <w:div w:id="1984659117">
                      <w:marLeft w:val="0"/>
                      <w:marRight w:val="0"/>
                      <w:marTop w:val="0"/>
                      <w:marBottom w:val="0"/>
                      <w:divBdr>
                        <w:top w:val="none" w:sz="0" w:space="0" w:color="auto"/>
                        <w:left w:val="none" w:sz="0" w:space="0" w:color="auto"/>
                        <w:bottom w:val="none" w:sz="0" w:space="0" w:color="auto"/>
                        <w:right w:val="none" w:sz="0" w:space="0" w:color="auto"/>
                      </w:divBdr>
                      <w:divsChild>
                        <w:div w:id="1309751440">
                          <w:marLeft w:val="0"/>
                          <w:marRight w:val="0"/>
                          <w:marTop w:val="0"/>
                          <w:marBottom w:val="0"/>
                          <w:divBdr>
                            <w:top w:val="none" w:sz="0" w:space="0" w:color="auto"/>
                            <w:left w:val="none" w:sz="0" w:space="0" w:color="auto"/>
                            <w:bottom w:val="none" w:sz="0" w:space="0" w:color="auto"/>
                            <w:right w:val="none" w:sz="0" w:space="0" w:color="auto"/>
                          </w:divBdr>
                          <w:divsChild>
                            <w:div w:id="1871526361">
                              <w:marLeft w:val="0"/>
                              <w:marRight w:val="0"/>
                              <w:marTop w:val="0"/>
                              <w:marBottom w:val="0"/>
                              <w:divBdr>
                                <w:top w:val="none" w:sz="0" w:space="0" w:color="auto"/>
                                <w:left w:val="none" w:sz="0" w:space="0" w:color="auto"/>
                                <w:bottom w:val="none" w:sz="0" w:space="0" w:color="auto"/>
                                <w:right w:val="none" w:sz="0" w:space="0" w:color="auto"/>
                              </w:divBdr>
                              <w:divsChild>
                                <w:div w:id="1929801068">
                                  <w:marLeft w:val="0"/>
                                  <w:marRight w:val="0"/>
                                  <w:marTop w:val="0"/>
                                  <w:marBottom w:val="0"/>
                                  <w:divBdr>
                                    <w:top w:val="none" w:sz="0" w:space="0" w:color="auto"/>
                                    <w:left w:val="none" w:sz="0" w:space="0" w:color="auto"/>
                                    <w:bottom w:val="none" w:sz="0" w:space="0" w:color="auto"/>
                                    <w:right w:val="none" w:sz="0" w:space="0" w:color="auto"/>
                                  </w:divBdr>
                                  <w:divsChild>
                                    <w:div w:id="1678380686">
                                      <w:marLeft w:val="0"/>
                                      <w:marRight w:val="0"/>
                                      <w:marTop w:val="0"/>
                                      <w:marBottom w:val="0"/>
                                      <w:divBdr>
                                        <w:top w:val="none" w:sz="0" w:space="0" w:color="auto"/>
                                        <w:left w:val="none" w:sz="0" w:space="0" w:color="auto"/>
                                        <w:bottom w:val="none" w:sz="0" w:space="0" w:color="auto"/>
                                        <w:right w:val="none" w:sz="0" w:space="0" w:color="auto"/>
                                      </w:divBdr>
                                      <w:divsChild>
                                        <w:div w:id="1583418441">
                                          <w:marLeft w:val="0"/>
                                          <w:marRight w:val="0"/>
                                          <w:marTop w:val="0"/>
                                          <w:marBottom w:val="0"/>
                                          <w:divBdr>
                                            <w:top w:val="none" w:sz="0" w:space="0" w:color="auto"/>
                                            <w:left w:val="none" w:sz="0" w:space="0" w:color="auto"/>
                                            <w:bottom w:val="none" w:sz="0" w:space="0" w:color="auto"/>
                                            <w:right w:val="none" w:sz="0" w:space="0" w:color="auto"/>
                                          </w:divBdr>
                                          <w:divsChild>
                                            <w:div w:id="92944781">
                                              <w:marLeft w:val="0"/>
                                              <w:marRight w:val="0"/>
                                              <w:marTop w:val="0"/>
                                              <w:marBottom w:val="495"/>
                                              <w:divBdr>
                                                <w:top w:val="none" w:sz="0" w:space="0" w:color="auto"/>
                                                <w:left w:val="none" w:sz="0" w:space="0" w:color="auto"/>
                                                <w:bottom w:val="none" w:sz="0" w:space="0" w:color="auto"/>
                                                <w:right w:val="none" w:sz="0" w:space="0" w:color="auto"/>
                                              </w:divBdr>
                                              <w:divsChild>
                                                <w:div w:id="9525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0947828">
      <w:bodyDiv w:val="1"/>
      <w:marLeft w:val="0"/>
      <w:marRight w:val="0"/>
      <w:marTop w:val="0"/>
      <w:marBottom w:val="0"/>
      <w:divBdr>
        <w:top w:val="none" w:sz="0" w:space="0" w:color="auto"/>
        <w:left w:val="none" w:sz="0" w:space="0" w:color="auto"/>
        <w:bottom w:val="none" w:sz="0" w:space="0" w:color="auto"/>
        <w:right w:val="none" w:sz="0" w:space="0" w:color="auto"/>
      </w:divBdr>
    </w:div>
    <w:div w:id="933438133">
      <w:bodyDiv w:val="1"/>
      <w:marLeft w:val="0"/>
      <w:marRight w:val="0"/>
      <w:marTop w:val="0"/>
      <w:marBottom w:val="0"/>
      <w:divBdr>
        <w:top w:val="none" w:sz="0" w:space="0" w:color="auto"/>
        <w:left w:val="none" w:sz="0" w:space="0" w:color="auto"/>
        <w:bottom w:val="none" w:sz="0" w:space="0" w:color="auto"/>
        <w:right w:val="none" w:sz="0" w:space="0" w:color="auto"/>
      </w:divBdr>
      <w:divsChild>
        <w:div w:id="1378703888">
          <w:marLeft w:val="0"/>
          <w:marRight w:val="0"/>
          <w:marTop w:val="0"/>
          <w:marBottom w:val="0"/>
          <w:divBdr>
            <w:top w:val="none" w:sz="0" w:space="0" w:color="auto"/>
            <w:left w:val="none" w:sz="0" w:space="0" w:color="auto"/>
            <w:bottom w:val="none" w:sz="0" w:space="0" w:color="auto"/>
            <w:right w:val="none" w:sz="0" w:space="0" w:color="auto"/>
          </w:divBdr>
        </w:div>
      </w:divsChild>
    </w:div>
    <w:div w:id="941105490">
      <w:bodyDiv w:val="1"/>
      <w:marLeft w:val="0"/>
      <w:marRight w:val="0"/>
      <w:marTop w:val="0"/>
      <w:marBottom w:val="0"/>
      <w:divBdr>
        <w:top w:val="none" w:sz="0" w:space="0" w:color="auto"/>
        <w:left w:val="none" w:sz="0" w:space="0" w:color="auto"/>
        <w:bottom w:val="none" w:sz="0" w:space="0" w:color="auto"/>
        <w:right w:val="none" w:sz="0" w:space="0" w:color="auto"/>
      </w:divBdr>
      <w:divsChild>
        <w:div w:id="891380868">
          <w:marLeft w:val="0"/>
          <w:marRight w:val="0"/>
          <w:marTop w:val="0"/>
          <w:marBottom w:val="0"/>
          <w:divBdr>
            <w:top w:val="none" w:sz="0" w:space="0" w:color="auto"/>
            <w:left w:val="none" w:sz="0" w:space="0" w:color="auto"/>
            <w:bottom w:val="none" w:sz="0" w:space="0" w:color="auto"/>
            <w:right w:val="none" w:sz="0" w:space="0" w:color="auto"/>
          </w:divBdr>
        </w:div>
      </w:divsChild>
    </w:div>
    <w:div w:id="1138181824">
      <w:bodyDiv w:val="1"/>
      <w:marLeft w:val="0"/>
      <w:marRight w:val="0"/>
      <w:marTop w:val="0"/>
      <w:marBottom w:val="0"/>
      <w:divBdr>
        <w:top w:val="none" w:sz="0" w:space="0" w:color="auto"/>
        <w:left w:val="none" w:sz="0" w:space="0" w:color="auto"/>
        <w:bottom w:val="none" w:sz="0" w:space="0" w:color="auto"/>
        <w:right w:val="none" w:sz="0" w:space="0" w:color="auto"/>
      </w:divBdr>
      <w:divsChild>
        <w:div w:id="1775007090">
          <w:marLeft w:val="0"/>
          <w:marRight w:val="0"/>
          <w:marTop w:val="0"/>
          <w:marBottom w:val="0"/>
          <w:divBdr>
            <w:top w:val="none" w:sz="0" w:space="0" w:color="auto"/>
            <w:left w:val="none" w:sz="0" w:space="0" w:color="auto"/>
            <w:bottom w:val="none" w:sz="0" w:space="0" w:color="auto"/>
            <w:right w:val="none" w:sz="0" w:space="0" w:color="auto"/>
          </w:divBdr>
        </w:div>
      </w:divsChild>
    </w:div>
    <w:div w:id="1189173645">
      <w:bodyDiv w:val="1"/>
      <w:marLeft w:val="0"/>
      <w:marRight w:val="0"/>
      <w:marTop w:val="0"/>
      <w:marBottom w:val="0"/>
      <w:divBdr>
        <w:top w:val="none" w:sz="0" w:space="0" w:color="auto"/>
        <w:left w:val="none" w:sz="0" w:space="0" w:color="auto"/>
        <w:bottom w:val="none" w:sz="0" w:space="0" w:color="auto"/>
        <w:right w:val="none" w:sz="0" w:space="0" w:color="auto"/>
      </w:divBdr>
      <w:divsChild>
        <w:div w:id="1422752368">
          <w:marLeft w:val="0"/>
          <w:marRight w:val="0"/>
          <w:marTop w:val="0"/>
          <w:marBottom w:val="0"/>
          <w:divBdr>
            <w:top w:val="none" w:sz="0" w:space="0" w:color="auto"/>
            <w:left w:val="none" w:sz="0" w:space="0" w:color="auto"/>
            <w:bottom w:val="none" w:sz="0" w:space="0" w:color="auto"/>
            <w:right w:val="none" w:sz="0" w:space="0" w:color="auto"/>
          </w:divBdr>
        </w:div>
      </w:divsChild>
    </w:div>
    <w:div w:id="1258756171">
      <w:bodyDiv w:val="1"/>
      <w:marLeft w:val="0"/>
      <w:marRight w:val="0"/>
      <w:marTop w:val="0"/>
      <w:marBottom w:val="0"/>
      <w:divBdr>
        <w:top w:val="none" w:sz="0" w:space="0" w:color="auto"/>
        <w:left w:val="none" w:sz="0" w:space="0" w:color="auto"/>
        <w:bottom w:val="none" w:sz="0" w:space="0" w:color="auto"/>
        <w:right w:val="none" w:sz="0" w:space="0" w:color="auto"/>
      </w:divBdr>
      <w:divsChild>
        <w:div w:id="73862597">
          <w:marLeft w:val="0"/>
          <w:marRight w:val="0"/>
          <w:marTop w:val="0"/>
          <w:marBottom w:val="0"/>
          <w:divBdr>
            <w:top w:val="none" w:sz="0" w:space="0" w:color="auto"/>
            <w:left w:val="none" w:sz="0" w:space="0" w:color="auto"/>
            <w:bottom w:val="none" w:sz="0" w:space="0" w:color="auto"/>
            <w:right w:val="none" w:sz="0" w:space="0" w:color="auto"/>
          </w:divBdr>
        </w:div>
      </w:divsChild>
    </w:div>
    <w:div w:id="1289050897">
      <w:bodyDiv w:val="1"/>
      <w:marLeft w:val="0"/>
      <w:marRight w:val="0"/>
      <w:marTop w:val="0"/>
      <w:marBottom w:val="0"/>
      <w:divBdr>
        <w:top w:val="none" w:sz="0" w:space="0" w:color="auto"/>
        <w:left w:val="none" w:sz="0" w:space="0" w:color="auto"/>
        <w:bottom w:val="none" w:sz="0" w:space="0" w:color="auto"/>
        <w:right w:val="none" w:sz="0" w:space="0" w:color="auto"/>
      </w:divBdr>
      <w:divsChild>
        <w:div w:id="1421677585">
          <w:marLeft w:val="0"/>
          <w:marRight w:val="0"/>
          <w:marTop w:val="0"/>
          <w:marBottom w:val="0"/>
          <w:divBdr>
            <w:top w:val="none" w:sz="0" w:space="0" w:color="auto"/>
            <w:left w:val="none" w:sz="0" w:space="0" w:color="auto"/>
            <w:bottom w:val="none" w:sz="0" w:space="0" w:color="auto"/>
            <w:right w:val="none" w:sz="0" w:space="0" w:color="auto"/>
          </w:divBdr>
        </w:div>
      </w:divsChild>
    </w:div>
    <w:div w:id="1419911127">
      <w:bodyDiv w:val="1"/>
      <w:marLeft w:val="0"/>
      <w:marRight w:val="0"/>
      <w:marTop w:val="0"/>
      <w:marBottom w:val="0"/>
      <w:divBdr>
        <w:top w:val="none" w:sz="0" w:space="0" w:color="auto"/>
        <w:left w:val="none" w:sz="0" w:space="0" w:color="auto"/>
        <w:bottom w:val="none" w:sz="0" w:space="0" w:color="auto"/>
        <w:right w:val="none" w:sz="0" w:space="0" w:color="auto"/>
      </w:divBdr>
      <w:divsChild>
        <w:div w:id="240605412">
          <w:marLeft w:val="0"/>
          <w:marRight w:val="0"/>
          <w:marTop w:val="0"/>
          <w:marBottom w:val="0"/>
          <w:divBdr>
            <w:top w:val="none" w:sz="0" w:space="0" w:color="auto"/>
            <w:left w:val="none" w:sz="0" w:space="0" w:color="auto"/>
            <w:bottom w:val="none" w:sz="0" w:space="0" w:color="auto"/>
            <w:right w:val="none" w:sz="0" w:space="0" w:color="auto"/>
          </w:divBdr>
        </w:div>
      </w:divsChild>
    </w:div>
    <w:div w:id="1452631187">
      <w:bodyDiv w:val="1"/>
      <w:marLeft w:val="0"/>
      <w:marRight w:val="0"/>
      <w:marTop w:val="0"/>
      <w:marBottom w:val="0"/>
      <w:divBdr>
        <w:top w:val="none" w:sz="0" w:space="0" w:color="auto"/>
        <w:left w:val="none" w:sz="0" w:space="0" w:color="auto"/>
        <w:bottom w:val="none" w:sz="0" w:space="0" w:color="auto"/>
        <w:right w:val="none" w:sz="0" w:space="0" w:color="auto"/>
      </w:divBdr>
      <w:divsChild>
        <w:div w:id="1725565147">
          <w:marLeft w:val="0"/>
          <w:marRight w:val="0"/>
          <w:marTop w:val="0"/>
          <w:marBottom w:val="0"/>
          <w:divBdr>
            <w:top w:val="none" w:sz="0" w:space="0" w:color="auto"/>
            <w:left w:val="none" w:sz="0" w:space="0" w:color="auto"/>
            <w:bottom w:val="none" w:sz="0" w:space="0" w:color="auto"/>
            <w:right w:val="none" w:sz="0" w:space="0" w:color="auto"/>
          </w:divBdr>
          <w:divsChild>
            <w:div w:id="236063904">
              <w:marLeft w:val="0"/>
              <w:marRight w:val="0"/>
              <w:marTop w:val="0"/>
              <w:marBottom w:val="0"/>
              <w:divBdr>
                <w:top w:val="none" w:sz="0" w:space="0" w:color="auto"/>
                <w:left w:val="none" w:sz="0" w:space="0" w:color="auto"/>
                <w:bottom w:val="none" w:sz="0" w:space="0" w:color="auto"/>
                <w:right w:val="none" w:sz="0" w:space="0" w:color="auto"/>
              </w:divBdr>
              <w:divsChild>
                <w:div w:id="1785923321">
                  <w:marLeft w:val="0"/>
                  <w:marRight w:val="0"/>
                  <w:marTop w:val="0"/>
                  <w:marBottom w:val="0"/>
                  <w:divBdr>
                    <w:top w:val="none" w:sz="0" w:space="0" w:color="auto"/>
                    <w:left w:val="none" w:sz="0" w:space="0" w:color="auto"/>
                    <w:bottom w:val="none" w:sz="0" w:space="0" w:color="auto"/>
                    <w:right w:val="none" w:sz="0" w:space="0" w:color="auto"/>
                  </w:divBdr>
                  <w:divsChild>
                    <w:div w:id="747651132">
                      <w:marLeft w:val="0"/>
                      <w:marRight w:val="0"/>
                      <w:marTop w:val="0"/>
                      <w:marBottom w:val="0"/>
                      <w:divBdr>
                        <w:top w:val="none" w:sz="0" w:space="0" w:color="auto"/>
                        <w:left w:val="none" w:sz="0" w:space="0" w:color="auto"/>
                        <w:bottom w:val="none" w:sz="0" w:space="0" w:color="auto"/>
                        <w:right w:val="none" w:sz="0" w:space="0" w:color="auto"/>
                      </w:divBdr>
                      <w:divsChild>
                        <w:div w:id="610287301">
                          <w:marLeft w:val="0"/>
                          <w:marRight w:val="0"/>
                          <w:marTop w:val="0"/>
                          <w:marBottom w:val="0"/>
                          <w:divBdr>
                            <w:top w:val="none" w:sz="0" w:space="0" w:color="auto"/>
                            <w:left w:val="none" w:sz="0" w:space="0" w:color="auto"/>
                            <w:bottom w:val="none" w:sz="0" w:space="0" w:color="auto"/>
                            <w:right w:val="none" w:sz="0" w:space="0" w:color="auto"/>
                          </w:divBdr>
                          <w:divsChild>
                            <w:div w:id="1056705978">
                              <w:marLeft w:val="0"/>
                              <w:marRight w:val="0"/>
                              <w:marTop w:val="0"/>
                              <w:marBottom w:val="0"/>
                              <w:divBdr>
                                <w:top w:val="none" w:sz="0" w:space="0" w:color="auto"/>
                                <w:left w:val="none" w:sz="0" w:space="0" w:color="auto"/>
                                <w:bottom w:val="none" w:sz="0" w:space="0" w:color="auto"/>
                                <w:right w:val="none" w:sz="0" w:space="0" w:color="auto"/>
                              </w:divBdr>
                              <w:divsChild>
                                <w:div w:id="331374522">
                                  <w:marLeft w:val="0"/>
                                  <w:marRight w:val="0"/>
                                  <w:marTop w:val="0"/>
                                  <w:marBottom w:val="0"/>
                                  <w:divBdr>
                                    <w:top w:val="none" w:sz="0" w:space="0" w:color="auto"/>
                                    <w:left w:val="none" w:sz="0" w:space="0" w:color="auto"/>
                                    <w:bottom w:val="none" w:sz="0" w:space="0" w:color="auto"/>
                                    <w:right w:val="none" w:sz="0" w:space="0" w:color="auto"/>
                                  </w:divBdr>
                                  <w:divsChild>
                                    <w:div w:id="332613115">
                                      <w:marLeft w:val="0"/>
                                      <w:marRight w:val="60"/>
                                      <w:marTop w:val="0"/>
                                      <w:marBottom w:val="0"/>
                                      <w:divBdr>
                                        <w:top w:val="none" w:sz="0" w:space="0" w:color="auto"/>
                                        <w:left w:val="none" w:sz="0" w:space="0" w:color="auto"/>
                                        <w:bottom w:val="none" w:sz="0" w:space="0" w:color="auto"/>
                                        <w:right w:val="none" w:sz="0" w:space="0" w:color="auto"/>
                                      </w:divBdr>
                                      <w:divsChild>
                                        <w:div w:id="135491986">
                                          <w:marLeft w:val="0"/>
                                          <w:marRight w:val="0"/>
                                          <w:marTop w:val="0"/>
                                          <w:marBottom w:val="0"/>
                                          <w:divBdr>
                                            <w:top w:val="none" w:sz="0" w:space="0" w:color="auto"/>
                                            <w:left w:val="none" w:sz="0" w:space="0" w:color="auto"/>
                                            <w:bottom w:val="none" w:sz="0" w:space="0" w:color="auto"/>
                                            <w:right w:val="none" w:sz="0" w:space="0" w:color="auto"/>
                                          </w:divBdr>
                                        </w:div>
                                        <w:div w:id="539052620">
                                          <w:marLeft w:val="0"/>
                                          <w:marRight w:val="0"/>
                                          <w:marTop w:val="0"/>
                                          <w:marBottom w:val="0"/>
                                          <w:divBdr>
                                            <w:top w:val="none" w:sz="0" w:space="0" w:color="auto"/>
                                            <w:left w:val="none" w:sz="0" w:space="0" w:color="auto"/>
                                            <w:bottom w:val="none" w:sz="0" w:space="0" w:color="auto"/>
                                            <w:right w:val="none" w:sz="0" w:space="0" w:color="auto"/>
                                          </w:divBdr>
                                        </w:div>
                                        <w:div w:id="760687432">
                                          <w:marLeft w:val="0"/>
                                          <w:marRight w:val="0"/>
                                          <w:marTop w:val="180"/>
                                          <w:marBottom w:val="0"/>
                                          <w:divBdr>
                                            <w:top w:val="none" w:sz="0" w:space="0" w:color="auto"/>
                                            <w:left w:val="none" w:sz="0" w:space="0" w:color="auto"/>
                                            <w:bottom w:val="none" w:sz="0" w:space="0" w:color="auto"/>
                                            <w:right w:val="none" w:sz="0" w:space="0" w:color="auto"/>
                                          </w:divBdr>
                                        </w:div>
                                        <w:div w:id="1332373989">
                                          <w:marLeft w:val="0"/>
                                          <w:marRight w:val="0"/>
                                          <w:marTop w:val="0"/>
                                          <w:marBottom w:val="0"/>
                                          <w:divBdr>
                                            <w:top w:val="single" w:sz="6" w:space="12" w:color="999999"/>
                                            <w:left w:val="single" w:sz="6" w:space="12" w:color="999999"/>
                                            <w:bottom w:val="single" w:sz="6" w:space="12" w:color="999999"/>
                                            <w:right w:val="single" w:sz="6" w:space="12" w:color="999999"/>
                                          </w:divBdr>
                                          <w:divsChild>
                                            <w:div w:id="15971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458519">
                                      <w:marLeft w:val="0"/>
                                      <w:marRight w:val="0"/>
                                      <w:marTop w:val="240"/>
                                      <w:marBottom w:val="0"/>
                                      <w:divBdr>
                                        <w:top w:val="none" w:sz="0" w:space="0" w:color="auto"/>
                                        <w:left w:val="none" w:sz="0" w:space="0" w:color="auto"/>
                                        <w:bottom w:val="none" w:sz="0" w:space="0" w:color="auto"/>
                                        <w:right w:val="none" w:sz="0" w:space="0" w:color="auto"/>
                                      </w:divBdr>
                                    </w:div>
                                  </w:divsChild>
                                </w:div>
                                <w:div w:id="1709331226">
                                  <w:marLeft w:val="0"/>
                                  <w:marRight w:val="0"/>
                                  <w:marTop w:val="0"/>
                                  <w:marBottom w:val="0"/>
                                  <w:divBdr>
                                    <w:top w:val="none" w:sz="0" w:space="0" w:color="auto"/>
                                    <w:left w:val="none" w:sz="0" w:space="0" w:color="auto"/>
                                    <w:bottom w:val="none" w:sz="0" w:space="0" w:color="auto"/>
                                    <w:right w:val="none" w:sz="0" w:space="0" w:color="auto"/>
                                  </w:divBdr>
                                  <w:divsChild>
                                    <w:div w:id="2106336731">
                                      <w:marLeft w:val="60"/>
                                      <w:marRight w:val="0"/>
                                      <w:marTop w:val="0"/>
                                      <w:marBottom w:val="0"/>
                                      <w:divBdr>
                                        <w:top w:val="none" w:sz="0" w:space="0" w:color="auto"/>
                                        <w:left w:val="none" w:sz="0" w:space="0" w:color="auto"/>
                                        <w:bottom w:val="none" w:sz="0" w:space="0" w:color="auto"/>
                                        <w:right w:val="none" w:sz="0" w:space="0" w:color="auto"/>
                                      </w:divBdr>
                                      <w:divsChild>
                                        <w:div w:id="2063169374">
                                          <w:marLeft w:val="0"/>
                                          <w:marRight w:val="0"/>
                                          <w:marTop w:val="0"/>
                                          <w:marBottom w:val="0"/>
                                          <w:divBdr>
                                            <w:top w:val="none" w:sz="0" w:space="0" w:color="auto"/>
                                            <w:left w:val="none" w:sz="0" w:space="0" w:color="auto"/>
                                            <w:bottom w:val="none" w:sz="0" w:space="0" w:color="auto"/>
                                            <w:right w:val="none" w:sz="0" w:space="0" w:color="auto"/>
                                          </w:divBdr>
                                          <w:divsChild>
                                            <w:div w:id="1876042320">
                                              <w:marLeft w:val="0"/>
                                              <w:marRight w:val="0"/>
                                              <w:marTop w:val="0"/>
                                              <w:marBottom w:val="120"/>
                                              <w:divBdr>
                                                <w:top w:val="single" w:sz="6" w:space="0" w:color="F5F5F5"/>
                                                <w:left w:val="single" w:sz="6" w:space="0" w:color="F5F5F5"/>
                                                <w:bottom w:val="single" w:sz="6" w:space="0" w:color="F5F5F5"/>
                                                <w:right w:val="single" w:sz="6" w:space="0" w:color="F5F5F5"/>
                                              </w:divBdr>
                                              <w:divsChild>
                                                <w:div w:id="1425224500">
                                                  <w:marLeft w:val="0"/>
                                                  <w:marRight w:val="0"/>
                                                  <w:marTop w:val="0"/>
                                                  <w:marBottom w:val="0"/>
                                                  <w:divBdr>
                                                    <w:top w:val="none" w:sz="0" w:space="0" w:color="auto"/>
                                                    <w:left w:val="none" w:sz="0" w:space="0" w:color="auto"/>
                                                    <w:bottom w:val="none" w:sz="0" w:space="0" w:color="auto"/>
                                                    <w:right w:val="none" w:sz="0" w:space="0" w:color="auto"/>
                                                  </w:divBdr>
                                                  <w:divsChild>
                                                    <w:div w:id="290592595">
                                                      <w:marLeft w:val="0"/>
                                                      <w:marRight w:val="0"/>
                                                      <w:marTop w:val="0"/>
                                                      <w:marBottom w:val="0"/>
                                                      <w:divBdr>
                                                        <w:top w:val="none" w:sz="0" w:space="0" w:color="auto"/>
                                                        <w:left w:val="none" w:sz="0" w:space="0" w:color="auto"/>
                                                        <w:bottom w:val="none" w:sz="0" w:space="0" w:color="auto"/>
                                                        <w:right w:val="none" w:sz="0" w:space="0" w:color="auto"/>
                                                      </w:divBdr>
                                                      <w:divsChild>
                                                        <w:div w:id="1803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4820943">
      <w:bodyDiv w:val="1"/>
      <w:marLeft w:val="0"/>
      <w:marRight w:val="0"/>
      <w:marTop w:val="0"/>
      <w:marBottom w:val="0"/>
      <w:divBdr>
        <w:top w:val="none" w:sz="0" w:space="0" w:color="auto"/>
        <w:left w:val="none" w:sz="0" w:space="0" w:color="auto"/>
        <w:bottom w:val="none" w:sz="0" w:space="0" w:color="auto"/>
        <w:right w:val="none" w:sz="0" w:space="0" w:color="auto"/>
      </w:divBdr>
      <w:divsChild>
        <w:div w:id="966860908">
          <w:marLeft w:val="0"/>
          <w:marRight w:val="0"/>
          <w:marTop w:val="0"/>
          <w:marBottom w:val="0"/>
          <w:divBdr>
            <w:top w:val="none" w:sz="0" w:space="0" w:color="auto"/>
            <w:left w:val="none" w:sz="0" w:space="0" w:color="auto"/>
            <w:bottom w:val="none" w:sz="0" w:space="0" w:color="auto"/>
            <w:right w:val="none" w:sz="0" w:space="0" w:color="auto"/>
          </w:divBdr>
        </w:div>
      </w:divsChild>
    </w:div>
    <w:div w:id="1654597501">
      <w:bodyDiv w:val="1"/>
      <w:marLeft w:val="0"/>
      <w:marRight w:val="0"/>
      <w:marTop w:val="0"/>
      <w:marBottom w:val="0"/>
      <w:divBdr>
        <w:top w:val="none" w:sz="0" w:space="0" w:color="auto"/>
        <w:left w:val="none" w:sz="0" w:space="0" w:color="auto"/>
        <w:bottom w:val="none" w:sz="0" w:space="0" w:color="auto"/>
        <w:right w:val="none" w:sz="0" w:space="0" w:color="auto"/>
      </w:divBdr>
    </w:div>
    <w:div w:id="1677345819">
      <w:bodyDiv w:val="1"/>
      <w:marLeft w:val="0"/>
      <w:marRight w:val="0"/>
      <w:marTop w:val="0"/>
      <w:marBottom w:val="0"/>
      <w:divBdr>
        <w:top w:val="none" w:sz="0" w:space="0" w:color="auto"/>
        <w:left w:val="none" w:sz="0" w:space="0" w:color="auto"/>
        <w:bottom w:val="none" w:sz="0" w:space="0" w:color="auto"/>
        <w:right w:val="none" w:sz="0" w:space="0" w:color="auto"/>
      </w:divBdr>
    </w:div>
    <w:div w:id="1749767596">
      <w:bodyDiv w:val="1"/>
      <w:marLeft w:val="0"/>
      <w:marRight w:val="0"/>
      <w:marTop w:val="0"/>
      <w:marBottom w:val="0"/>
      <w:divBdr>
        <w:top w:val="none" w:sz="0" w:space="0" w:color="auto"/>
        <w:left w:val="none" w:sz="0" w:space="0" w:color="auto"/>
        <w:bottom w:val="none" w:sz="0" w:space="0" w:color="auto"/>
        <w:right w:val="none" w:sz="0" w:space="0" w:color="auto"/>
      </w:divBdr>
    </w:div>
    <w:div w:id="1774134032">
      <w:bodyDiv w:val="1"/>
      <w:marLeft w:val="0"/>
      <w:marRight w:val="0"/>
      <w:marTop w:val="0"/>
      <w:marBottom w:val="0"/>
      <w:divBdr>
        <w:top w:val="none" w:sz="0" w:space="0" w:color="auto"/>
        <w:left w:val="none" w:sz="0" w:space="0" w:color="auto"/>
        <w:bottom w:val="none" w:sz="0" w:space="0" w:color="auto"/>
        <w:right w:val="none" w:sz="0" w:space="0" w:color="auto"/>
      </w:divBdr>
      <w:divsChild>
        <w:div w:id="1141114516">
          <w:marLeft w:val="0"/>
          <w:marRight w:val="0"/>
          <w:marTop w:val="0"/>
          <w:marBottom w:val="0"/>
          <w:divBdr>
            <w:top w:val="none" w:sz="0" w:space="0" w:color="auto"/>
            <w:left w:val="none" w:sz="0" w:space="0" w:color="auto"/>
            <w:bottom w:val="none" w:sz="0" w:space="0" w:color="auto"/>
            <w:right w:val="none" w:sz="0" w:space="0" w:color="auto"/>
          </w:divBdr>
        </w:div>
      </w:divsChild>
    </w:div>
    <w:div w:id="1776831061">
      <w:bodyDiv w:val="1"/>
      <w:marLeft w:val="0"/>
      <w:marRight w:val="0"/>
      <w:marTop w:val="0"/>
      <w:marBottom w:val="0"/>
      <w:divBdr>
        <w:top w:val="none" w:sz="0" w:space="0" w:color="auto"/>
        <w:left w:val="none" w:sz="0" w:space="0" w:color="auto"/>
        <w:bottom w:val="none" w:sz="0" w:space="0" w:color="auto"/>
        <w:right w:val="none" w:sz="0" w:space="0" w:color="auto"/>
      </w:divBdr>
      <w:divsChild>
        <w:div w:id="1438713736">
          <w:marLeft w:val="0"/>
          <w:marRight w:val="0"/>
          <w:marTop w:val="0"/>
          <w:marBottom w:val="0"/>
          <w:divBdr>
            <w:top w:val="none" w:sz="0" w:space="0" w:color="auto"/>
            <w:left w:val="none" w:sz="0" w:space="0" w:color="auto"/>
            <w:bottom w:val="none" w:sz="0" w:space="0" w:color="auto"/>
            <w:right w:val="none" w:sz="0" w:space="0" w:color="auto"/>
          </w:divBdr>
        </w:div>
      </w:divsChild>
    </w:div>
    <w:div w:id="1834032642">
      <w:bodyDiv w:val="1"/>
      <w:marLeft w:val="0"/>
      <w:marRight w:val="0"/>
      <w:marTop w:val="0"/>
      <w:marBottom w:val="0"/>
      <w:divBdr>
        <w:top w:val="none" w:sz="0" w:space="0" w:color="auto"/>
        <w:left w:val="none" w:sz="0" w:space="0" w:color="auto"/>
        <w:bottom w:val="none" w:sz="0" w:space="0" w:color="auto"/>
        <w:right w:val="none" w:sz="0" w:space="0" w:color="auto"/>
      </w:divBdr>
      <w:divsChild>
        <w:div w:id="1082137952">
          <w:marLeft w:val="0"/>
          <w:marRight w:val="0"/>
          <w:marTop w:val="0"/>
          <w:marBottom w:val="0"/>
          <w:divBdr>
            <w:top w:val="none" w:sz="0" w:space="0" w:color="auto"/>
            <w:left w:val="none" w:sz="0" w:space="0" w:color="auto"/>
            <w:bottom w:val="none" w:sz="0" w:space="0" w:color="auto"/>
            <w:right w:val="none" w:sz="0" w:space="0" w:color="auto"/>
          </w:divBdr>
        </w:div>
      </w:divsChild>
    </w:div>
    <w:div w:id="1929578026">
      <w:bodyDiv w:val="1"/>
      <w:marLeft w:val="0"/>
      <w:marRight w:val="0"/>
      <w:marTop w:val="0"/>
      <w:marBottom w:val="0"/>
      <w:divBdr>
        <w:top w:val="none" w:sz="0" w:space="0" w:color="auto"/>
        <w:left w:val="none" w:sz="0" w:space="0" w:color="auto"/>
        <w:bottom w:val="none" w:sz="0" w:space="0" w:color="auto"/>
        <w:right w:val="none" w:sz="0" w:space="0" w:color="auto"/>
      </w:divBdr>
    </w:div>
    <w:div w:id="1954707836">
      <w:bodyDiv w:val="1"/>
      <w:marLeft w:val="0"/>
      <w:marRight w:val="0"/>
      <w:marTop w:val="0"/>
      <w:marBottom w:val="0"/>
      <w:divBdr>
        <w:top w:val="none" w:sz="0" w:space="0" w:color="auto"/>
        <w:left w:val="none" w:sz="0" w:space="0" w:color="auto"/>
        <w:bottom w:val="none" w:sz="0" w:space="0" w:color="auto"/>
        <w:right w:val="none" w:sz="0" w:space="0" w:color="auto"/>
      </w:divBdr>
    </w:div>
    <w:div w:id="1955090125">
      <w:bodyDiv w:val="1"/>
      <w:marLeft w:val="0"/>
      <w:marRight w:val="0"/>
      <w:marTop w:val="0"/>
      <w:marBottom w:val="0"/>
      <w:divBdr>
        <w:top w:val="none" w:sz="0" w:space="0" w:color="auto"/>
        <w:left w:val="none" w:sz="0" w:space="0" w:color="auto"/>
        <w:bottom w:val="none" w:sz="0" w:space="0" w:color="auto"/>
        <w:right w:val="none" w:sz="0" w:space="0" w:color="auto"/>
      </w:divBdr>
      <w:divsChild>
        <w:div w:id="698239294">
          <w:marLeft w:val="0"/>
          <w:marRight w:val="0"/>
          <w:marTop w:val="0"/>
          <w:marBottom w:val="0"/>
          <w:divBdr>
            <w:top w:val="none" w:sz="0" w:space="0" w:color="auto"/>
            <w:left w:val="none" w:sz="0" w:space="0" w:color="auto"/>
            <w:bottom w:val="none" w:sz="0" w:space="0" w:color="auto"/>
            <w:right w:val="none" w:sz="0" w:space="0" w:color="auto"/>
          </w:divBdr>
        </w:div>
      </w:divsChild>
    </w:div>
    <w:div w:id="1976253994">
      <w:bodyDiv w:val="1"/>
      <w:marLeft w:val="0"/>
      <w:marRight w:val="0"/>
      <w:marTop w:val="0"/>
      <w:marBottom w:val="0"/>
      <w:divBdr>
        <w:top w:val="none" w:sz="0" w:space="0" w:color="auto"/>
        <w:left w:val="none" w:sz="0" w:space="0" w:color="auto"/>
        <w:bottom w:val="none" w:sz="0" w:space="0" w:color="auto"/>
        <w:right w:val="none" w:sz="0" w:space="0" w:color="auto"/>
      </w:divBdr>
    </w:div>
    <w:div w:id="2000771145">
      <w:bodyDiv w:val="1"/>
      <w:marLeft w:val="0"/>
      <w:marRight w:val="0"/>
      <w:marTop w:val="0"/>
      <w:marBottom w:val="0"/>
      <w:divBdr>
        <w:top w:val="none" w:sz="0" w:space="0" w:color="auto"/>
        <w:left w:val="none" w:sz="0" w:space="0" w:color="auto"/>
        <w:bottom w:val="none" w:sz="0" w:space="0" w:color="auto"/>
        <w:right w:val="none" w:sz="0" w:space="0" w:color="auto"/>
      </w:divBdr>
    </w:div>
    <w:div w:id="2011445135">
      <w:bodyDiv w:val="1"/>
      <w:marLeft w:val="0"/>
      <w:marRight w:val="0"/>
      <w:marTop w:val="0"/>
      <w:marBottom w:val="0"/>
      <w:divBdr>
        <w:top w:val="none" w:sz="0" w:space="0" w:color="auto"/>
        <w:left w:val="none" w:sz="0" w:space="0" w:color="auto"/>
        <w:bottom w:val="none" w:sz="0" w:space="0" w:color="auto"/>
        <w:right w:val="none" w:sz="0" w:space="0" w:color="auto"/>
      </w:divBdr>
      <w:divsChild>
        <w:div w:id="308097157">
          <w:marLeft w:val="0"/>
          <w:marRight w:val="0"/>
          <w:marTop w:val="0"/>
          <w:marBottom w:val="0"/>
          <w:divBdr>
            <w:top w:val="none" w:sz="0" w:space="0" w:color="auto"/>
            <w:left w:val="none" w:sz="0" w:space="0" w:color="auto"/>
            <w:bottom w:val="none" w:sz="0" w:space="0" w:color="auto"/>
            <w:right w:val="none" w:sz="0" w:space="0" w:color="auto"/>
          </w:divBdr>
        </w:div>
      </w:divsChild>
    </w:div>
    <w:div w:id="2093041755">
      <w:bodyDiv w:val="1"/>
      <w:marLeft w:val="0"/>
      <w:marRight w:val="0"/>
      <w:marTop w:val="0"/>
      <w:marBottom w:val="0"/>
      <w:divBdr>
        <w:top w:val="none" w:sz="0" w:space="0" w:color="auto"/>
        <w:left w:val="none" w:sz="0" w:space="0" w:color="auto"/>
        <w:bottom w:val="none" w:sz="0" w:space="0" w:color="auto"/>
        <w:right w:val="none" w:sz="0" w:space="0" w:color="auto"/>
      </w:divBdr>
    </w:div>
    <w:div w:id="2117215197">
      <w:bodyDiv w:val="1"/>
      <w:marLeft w:val="0"/>
      <w:marRight w:val="0"/>
      <w:marTop w:val="0"/>
      <w:marBottom w:val="0"/>
      <w:divBdr>
        <w:top w:val="none" w:sz="0" w:space="0" w:color="auto"/>
        <w:left w:val="none" w:sz="0" w:space="0" w:color="auto"/>
        <w:bottom w:val="none" w:sz="0" w:space="0" w:color="auto"/>
        <w:right w:val="none" w:sz="0" w:space="0" w:color="auto"/>
      </w:divBdr>
    </w:div>
    <w:div w:id="2122724864">
      <w:bodyDiv w:val="1"/>
      <w:marLeft w:val="0"/>
      <w:marRight w:val="0"/>
      <w:marTop w:val="0"/>
      <w:marBottom w:val="0"/>
      <w:divBdr>
        <w:top w:val="none" w:sz="0" w:space="0" w:color="auto"/>
        <w:left w:val="none" w:sz="0" w:space="0" w:color="auto"/>
        <w:bottom w:val="none" w:sz="0" w:space="0" w:color="auto"/>
        <w:right w:val="none" w:sz="0" w:space="0" w:color="auto"/>
      </w:divBdr>
      <w:divsChild>
        <w:div w:id="1100565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127.0.0.1:$%7bCS_PORTAL_IDP_PORT%7d/auth/realms/master/protocol/openid-connect/token"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563dc5-de1f-4cd8-b149-eb48e1007c08" xsi:nil="true"/>
    <lcf76f155ced4ddcb4097134ff3c332f xmlns="275b8cb9-e610-4575-b318-2dfc03507e6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D6E3F31915D1F42A01C80A6F088695B" ma:contentTypeVersion="17" ma:contentTypeDescription="新しいドキュメントを作成します。" ma:contentTypeScope="" ma:versionID="230467967706a5df773c2ba8653300c0">
  <xsd:schema xmlns:xsd="http://www.w3.org/2001/XMLSchema" xmlns:xs="http://www.w3.org/2001/XMLSchema" xmlns:p="http://schemas.microsoft.com/office/2006/metadata/properties" xmlns:ns2="275b8cb9-e610-4575-b318-2dfc03507e68" xmlns:ns3="19563dc5-de1f-4cd8-b149-eb48e1007c08" targetNamespace="http://schemas.microsoft.com/office/2006/metadata/properties" ma:root="true" ma:fieldsID="25f17d3985b181e125bd8c361a0b4db8" ns2:_="" ns3:_="">
    <xsd:import namespace="275b8cb9-e610-4575-b318-2dfc03507e68"/>
    <xsd:import namespace="19563dc5-de1f-4cd8-b149-eb48e1007c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5b8cb9-e610-4575-b318-2dfc03507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563dc5-de1f-4cd8-b149-eb48e1007c08"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d14d9be9-803f-49b9-b35f-231417d3d231}" ma:internalName="TaxCatchAll" ma:showField="CatchAllData" ma:web="19563dc5-de1f-4cd8-b149-eb48e1007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CF530C-9BEB-40F1-93F4-759D72F3AAB8}">
  <ds:schemaRefs>
    <ds:schemaRef ds:uri="http://schemas.microsoft.com/office/infopath/2007/PartnerControls"/>
    <ds:schemaRef ds:uri="http://purl.org/dc/elements/1.1/"/>
    <ds:schemaRef ds:uri="19563dc5-de1f-4cd8-b149-eb48e1007c08"/>
    <ds:schemaRef ds:uri="http://schemas.microsoft.com/office/2006/metadata/properties"/>
    <ds:schemaRef ds:uri="http://purl.org/dc/terms/"/>
    <ds:schemaRef ds:uri="http://schemas.microsoft.com/office/2006/documentManagement/types"/>
    <ds:schemaRef ds:uri="http://schemas.openxmlformats.org/package/2006/metadata/core-properties"/>
    <ds:schemaRef ds:uri="275b8cb9-e610-4575-b318-2dfc03507e68"/>
    <ds:schemaRef ds:uri="http://www.w3.org/XML/1998/namespace"/>
    <ds:schemaRef ds:uri="http://purl.org/dc/dcmitype/"/>
  </ds:schemaRefs>
</ds:datastoreItem>
</file>

<file path=customXml/itemProps2.xml><?xml version="1.0" encoding="utf-8"?>
<ds:datastoreItem xmlns:ds="http://schemas.openxmlformats.org/officeDocument/2006/customXml" ds:itemID="{55DCB22B-9FD1-4888-B678-7005DD530430}">
  <ds:schemaRefs>
    <ds:schemaRef ds:uri="http://schemas.microsoft.com/sharepoint/v3/contenttype/forms"/>
  </ds:schemaRefs>
</ds:datastoreItem>
</file>

<file path=customXml/itemProps3.xml><?xml version="1.0" encoding="utf-8"?>
<ds:datastoreItem xmlns:ds="http://schemas.openxmlformats.org/officeDocument/2006/customXml" ds:itemID="{8972AE4D-C139-49D2-A264-10BD51CCE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b8cb9-e610-4575-b318-2dfc03507e68"/>
    <ds:schemaRef ds:uri="19563dc5-de1f-4cd8-b149-eb48e1007c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ABB5A-7513-4F45-9B34-1865DA3F4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1394</TotalTime>
  <Pages>58</Pages>
  <Words>12063</Words>
  <Characters>68764</Characters>
  <Application>Microsoft Office Word</Application>
  <DocSecurity>0</DocSecurity>
  <Lines>573</Lines>
  <Paragraphs>161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80666</CharactersWithSpaces>
  <SharedDoc>false</SharedDoc>
  <HLinks>
    <vt:vector size="426" baseType="variant">
      <vt:variant>
        <vt:i4>655485</vt:i4>
      </vt:variant>
      <vt:variant>
        <vt:i4>732</vt:i4>
      </vt:variant>
      <vt:variant>
        <vt:i4>0</vt:i4>
      </vt:variant>
      <vt:variant>
        <vt:i4>5</vt:i4>
      </vt:variant>
      <vt:variant>
        <vt:lpwstr>http://127.0.0.1:$%7bCS_PORTAL_IDP_PORT%7d/auth/realms/master/protocol/openid-connect/token</vt:lpwstr>
      </vt:variant>
      <vt:variant>
        <vt:lpwstr/>
      </vt:variant>
      <vt:variant>
        <vt:i4>1835067</vt:i4>
      </vt:variant>
      <vt:variant>
        <vt:i4>656</vt:i4>
      </vt:variant>
      <vt:variant>
        <vt:i4>0</vt:i4>
      </vt:variant>
      <vt:variant>
        <vt:i4>5</vt:i4>
      </vt:variant>
      <vt:variant>
        <vt:lpwstr/>
      </vt:variant>
      <vt:variant>
        <vt:lpwstr>_Toc172185083</vt:lpwstr>
      </vt:variant>
      <vt:variant>
        <vt:i4>1835067</vt:i4>
      </vt:variant>
      <vt:variant>
        <vt:i4>650</vt:i4>
      </vt:variant>
      <vt:variant>
        <vt:i4>0</vt:i4>
      </vt:variant>
      <vt:variant>
        <vt:i4>5</vt:i4>
      </vt:variant>
      <vt:variant>
        <vt:lpwstr/>
      </vt:variant>
      <vt:variant>
        <vt:lpwstr>_Toc172185082</vt:lpwstr>
      </vt:variant>
      <vt:variant>
        <vt:i4>1835067</vt:i4>
      </vt:variant>
      <vt:variant>
        <vt:i4>644</vt:i4>
      </vt:variant>
      <vt:variant>
        <vt:i4>0</vt:i4>
      </vt:variant>
      <vt:variant>
        <vt:i4>5</vt:i4>
      </vt:variant>
      <vt:variant>
        <vt:lpwstr/>
      </vt:variant>
      <vt:variant>
        <vt:lpwstr>_Toc172185081</vt:lpwstr>
      </vt:variant>
      <vt:variant>
        <vt:i4>1245243</vt:i4>
      </vt:variant>
      <vt:variant>
        <vt:i4>638</vt:i4>
      </vt:variant>
      <vt:variant>
        <vt:i4>0</vt:i4>
      </vt:variant>
      <vt:variant>
        <vt:i4>5</vt:i4>
      </vt:variant>
      <vt:variant>
        <vt:lpwstr/>
      </vt:variant>
      <vt:variant>
        <vt:lpwstr>_Toc172185079</vt:lpwstr>
      </vt:variant>
      <vt:variant>
        <vt:i4>1245243</vt:i4>
      </vt:variant>
      <vt:variant>
        <vt:i4>632</vt:i4>
      </vt:variant>
      <vt:variant>
        <vt:i4>0</vt:i4>
      </vt:variant>
      <vt:variant>
        <vt:i4>5</vt:i4>
      </vt:variant>
      <vt:variant>
        <vt:lpwstr/>
      </vt:variant>
      <vt:variant>
        <vt:lpwstr>_Toc172185078</vt:lpwstr>
      </vt:variant>
      <vt:variant>
        <vt:i4>1245243</vt:i4>
      </vt:variant>
      <vt:variant>
        <vt:i4>626</vt:i4>
      </vt:variant>
      <vt:variant>
        <vt:i4>0</vt:i4>
      </vt:variant>
      <vt:variant>
        <vt:i4>5</vt:i4>
      </vt:variant>
      <vt:variant>
        <vt:lpwstr/>
      </vt:variant>
      <vt:variant>
        <vt:lpwstr>_Toc172185077</vt:lpwstr>
      </vt:variant>
      <vt:variant>
        <vt:i4>1245243</vt:i4>
      </vt:variant>
      <vt:variant>
        <vt:i4>620</vt:i4>
      </vt:variant>
      <vt:variant>
        <vt:i4>0</vt:i4>
      </vt:variant>
      <vt:variant>
        <vt:i4>5</vt:i4>
      </vt:variant>
      <vt:variant>
        <vt:lpwstr/>
      </vt:variant>
      <vt:variant>
        <vt:lpwstr>_Toc172185076</vt:lpwstr>
      </vt:variant>
      <vt:variant>
        <vt:i4>1245243</vt:i4>
      </vt:variant>
      <vt:variant>
        <vt:i4>614</vt:i4>
      </vt:variant>
      <vt:variant>
        <vt:i4>0</vt:i4>
      </vt:variant>
      <vt:variant>
        <vt:i4>5</vt:i4>
      </vt:variant>
      <vt:variant>
        <vt:lpwstr/>
      </vt:variant>
      <vt:variant>
        <vt:lpwstr>_Toc172185075</vt:lpwstr>
      </vt:variant>
      <vt:variant>
        <vt:i4>1245243</vt:i4>
      </vt:variant>
      <vt:variant>
        <vt:i4>608</vt:i4>
      </vt:variant>
      <vt:variant>
        <vt:i4>0</vt:i4>
      </vt:variant>
      <vt:variant>
        <vt:i4>5</vt:i4>
      </vt:variant>
      <vt:variant>
        <vt:lpwstr/>
      </vt:variant>
      <vt:variant>
        <vt:lpwstr>_Toc172185074</vt:lpwstr>
      </vt:variant>
      <vt:variant>
        <vt:i4>1245243</vt:i4>
      </vt:variant>
      <vt:variant>
        <vt:i4>602</vt:i4>
      </vt:variant>
      <vt:variant>
        <vt:i4>0</vt:i4>
      </vt:variant>
      <vt:variant>
        <vt:i4>5</vt:i4>
      </vt:variant>
      <vt:variant>
        <vt:lpwstr/>
      </vt:variant>
      <vt:variant>
        <vt:lpwstr>_Toc172185073</vt:lpwstr>
      </vt:variant>
      <vt:variant>
        <vt:i4>1245243</vt:i4>
      </vt:variant>
      <vt:variant>
        <vt:i4>596</vt:i4>
      </vt:variant>
      <vt:variant>
        <vt:i4>0</vt:i4>
      </vt:variant>
      <vt:variant>
        <vt:i4>5</vt:i4>
      </vt:variant>
      <vt:variant>
        <vt:lpwstr/>
      </vt:variant>
      <vt:variant>
        <vt:lpwstr>_Toc172185072</vt:lpwstr>
      </vt:variant>
      <vt:variant>
        <vt:i4>1245243</vt:i4>
      </vt:variant>
      <vt:variant>
        <vt:i4>590</vt:i4>
      </vt:variant>
      <vt:variant>
        <vt:i4>0</vt:i4>
      </vt:variant>
      <vt:variant>
        <vt:i4>5</vt:i4>
      </vt:variant>
      <vt:variant>
        <vt:lpwstr/>
      </vt:variant>
      <vt:variant>
        <vt:lpwstr>_Toc172185071</vt:lpwstr>
      </vt:variant>
      <vt:variant>
        <vt:i4>1245243</vt:i4>
      </vt:variant>
      <vt:variant>
        <vt:i4>584</vt:i4>
      </vt:variant>
      <vt:variant>
        <vt:i4>0</vt:i4>
      </vt:variant>
      <vt:variant>
        <vt:i4>5</vt:i4>
      </vt:variant>
      <vt:variant>
        <vt:lpwstr/>
      </vt:variant>
      <vt:variant>
        <vt:lpwstr>_Toc172185070</vt:lpwstr>
      </vt:variant>
      <vt:variant>
        <vt:i4>1179707</vt:i4>
      </vt:variant>
      <vt:variant>
        <vt:i4>578</vt:i4>
      </vt:variant>
      <vt:variant>
        <vt:i4>0</vt:i4>
      </vt:variant>
      <vt:variant>
        <vt:i4>5</vt:i4>
      </vt:variant>
      <vt:variant>
        <vt:lpwstr/>
      </vt:variant>
      <vt:variant>
        <vt:lpwstr>_Toc172185069</vt:lpwstr>
      </vt:variant>
      <vt:variant>
        <vt:i4>1179707</vt:i4>
      </vt:variant>
      <vt:variant>
        <vt:i4>572</vt:i4>
      </vt:variant>
      <vt:variant>
        <vt:i4>0</vt:i4>
      </vt:variant>
      <vt:variant>
        <vt:i4>5</vt:i4>
      </vt:variant>
      <vt:variant>
        <vt:lpwstr/>
      </vt:variant>
      <vt:variant>
        <vt:lpwstr>_Toc172185068</vt:lpwstr>
      </vt:variant>
      <vt:variant>
        <vt:i4>1179707</vt:i4>
      </vt:variant>
      <vt:variant>
        <vt:i4>566</vt:i4>
      </vt:variant>
      <vt:variant>
        <vt:i4>0</vt:i4>
      </vt:variant>
      <vt:variant>
        <vt:i4>5</vt:i4>
      </vt:variant>
      <vt:variant>
        <vt:lpwstr/>
      </vt:variant>
      <vt:variant>
        <vt:lpwstr>_Toc172185067</vt:lpwstr>
      </vt:variant>
      <vt:variant>
        <vt:i4>1179707</vt:i4>
      </vt:variant>
      <vt:variant>
        <vt:i4>560</vt:i4>
      </vt:variant>
      <vt:variant>
        <vt:i4>0</vt:i4>
      </vt:variant>
      <vt:variant>
        <vt:i4>5</vt:i4>
      </vt:variant>
      <vt:variant>
        <vt:lpwstr/>
      </vt:variant>
      <vt:variant>
        <vt:lpwstr>_Toc172185066</vt:lpwstr>
      </vt:variant>
      <vt:variant>
        <vt:i4>1179707</vt:i4>
      </vt:variant>
      <vt:variant>
        <vt:i4>554</vt:i4>
      </vt:variant>
      <vt:variant>
        <vt:i4>0</vt:i4>
      </vt:variant>
      <vt:variant>
        <vt:i4>5</vt:i4>
      </vt:variant>
      <vt:variant>
        <vt:lpwstr/>
      </vt:variant>
      <vt:variant>
        <vt:lpwstr>_Toc172185065</vt:lpwstr>
      </vt:variant>
      <vt:variant>
        <vt:i4>1179707</vt:i4>
      </vt:variant>
      <vt:variant>
        <vt:i4>548</vt:i4>
      </vt:variant>
      <vt:variant>
        <vt:i4>0</vt:i4>
      </vt:variant>
      <vt:variant>
        <vt:i4>5</vt:i4>
      </vt:variant>
      <vt:variant>
        <vt:lpwstr/>
      </vt:variant>
      <vt:variant>
        <vt:lpwstr>_Toc172185064</vt:lpwstr>
      </vt:variant>
      <vt:variant>
        <vt:i4>1179707</vt:i4>
      </vt:variant>
      <vt:variant>
        <vt:i4>542</vt:i4>
      </vt:variant>
      <vt:variant>
        <vt:i4>0</vt:i4>
      </vt:variant>
      <vt:variant>
        <vt:i4>5</vt:i4>
      </vt:variant>
      <vt:variant>
        <vt:lpwstr/>
      </vt:variant>
      <vt:variant>
        <vt:lpwstr>_Toc172185063</vt:lpwstr>
      </vt:variant>
      <vt:variant>
        <vt:i4>1179707</vt:i4>
      </vt:variant>
      <vt:variant>
        <vt:i4>536</vt:i4>
      </vt:variant>
      <vt:variant>
        <vt:i4>0</vt:i4>
      </vt:variant>
      <vt:variant>
        <vt:i4>5</vt:i4>
      </vt:variant>
      <vt:variant>
        <vt:lpwstr/>
      </vt:variant>
      <vt:variant>
        <vt:lpwstr>_Toc172185062</vt:lpwstr>
      </vt:variant>
      <vt:variant>
        <vt:i4>1179707</vt:i4>
      </vt:variant>
      <vt:variant>
        <vt:i4>530</vt:i4>
      </vt:variant>
      <vt:variant>
        <vt:i4>0</vt:i4>
      </vt:variant>
      <vt:variant>
        <vt:i4>5</vt:i4>
      </vt:variant>
      <vt:variant>
        <vt:lpwstr/>
      </vt:variant>
      <vt:variant>
        <vt:lpwstr>_Toc172185061</vt:lpwstr>
      </vt:variant>
      <vt:variant>
        <vt:i4>1179707</vt:i4>
      </vt:variant>
      <vt:variant>
        <vt:i4>524</vt:i4>
      </vt:variant>
      <vt:variant>
        <vt:i4>0</vt:i4>
      </vt:variant>
      <vt:variant>
        <vt:i4>5</vt:i4>
      </vt:variant>
      <vt:variant>
        <vt:lpwstr/>
      </vt:variant>
      <vt:variant>
        <vt:lpwstr>_Toc172185060</vt:lpwstr>
      </vt:variant>
      <vt:variant>
        <vt:i4>1114171</vt:i4>
      </vt:variant>
      <vt:variant>
        <vt:i4>518</vt:i4>
      </vt:variant>
      <vt:variant>
        <vt:i4>0</vt:i4>
      </vt:variant>
      <vt:variant>
        <vt:i4>5</vt:i4>
      </vt:variant>
      <vt:variant>
        <vt:lpwstr/>
      </vt:variant>
      <vt:variant>
        <vt:lpwstr>_Toc172185059</vt:lpwstr>
      </vt:variant>
      <vt:variant>
        <vt:i4>1114171</vt:i4>
      </vt:variant>
      <vt:variant>
        <vt:i4>512</vt:i4>
      </vt:variant>
      <vt:variant>
        <vt:i4>0</vt:i4>
      </vt:variant>
      <vt:variant>
        <vt:i4>5</vt:i4>
      </vt:variant>
      <vt:variant>
        <vt:lpwstr/>
      </vt:variant>
      <vt:variant>
        <vt:lpwstr>_Toc172185058</vt:lpwstr>
      </vt:variant>
      <vt:variant>
        <vt:i4>1114171</vt:i4>
      </vt:variant>
      <vt:variant>
        <vt:i4>506</vt:i4>
      </vt:variant>
      <vt:variant>
        <vt:i4>0</vt:i4>
      </vt:variant>
      <vt:variant>
        <vt:i4>5</vt:i4>
      </vt:variant>
      <vt:variant>
        <vt:lpwstr/>
      </vt:variant>
      <vt:variant>
        <vt:lpwstr>_Toc172185057</vt:lpwstr>
      </vt:variant>
      <vt:variant>
        <vt:i4>1114171</vt:i4>
      </vt:variant>
      <vt:variant>
        <vt:i4>500</vt:i4>
      </vt:variant>
      <vt:variant>
        <vt:i4>0</vt:i4>
      </vt:variant>
      <vt:variant>
        <vt:i4>5</vt:i4>
      </vt:variant>
      <vt:variant>
        <vt:lpwstr/>
      </vt:variant>
      <vt:variant>
        <vt:lpwstr>_Toc172185056</vt:lpwstr>
      </vt:variant>
      <vt:variant>
        <vt:i4>1114171</vt:i4>
      </vt:variant>
      <vt:variant>
        <vt:i4>494</vt:i4>
      </vt:variant>
      <vt:variant>
        <vt:i4>0</vt:i4>
      </vt:variant>
      <vt:variant>
        <vt:i4>5</vt:i4>
      </vt:variant>
      <vt:variant>
        <vt:lpwstr/>
      </vt:variant>
      <vt:variant>
        <vt:lpwstr>_Toc172185055</vt:lpwstr>
      </vt:variant>
      <vt:variant>
        <vt:i4>1114171</vt:i4>
      </vt:variant>
      <vt:variant>
        <vt:i4>488</vt:i4>
      </vt:variant>
      <vt:variant>
        <vt:i4>0</vt:i4>
      </vt:variant>
      <vt:variant>
        <vt:i4>5</vt:i4>
      </vt:variant>
      <vt:variant>
        <vt:lpwstr/>
      </vt:variant>
      <vt:variant>
        <vt:lpwstr>_Toc172185054</vt:lpwstr>
      </vt:variant>
      <vt:variant>
        <vt:i4>1114171</vt:i4>
      </vt:variant>
      <vt:variant>
        <vt:i4>482</vt:i4>
      </vt:variant>
      <vt:variant>
        <vt:i4>0</vt:i4>
      </vt:variant>
      <vt:variant>
        <vt:i4>5</vt:i4>
      </vt:variant>
      <vt:variant>
        <vt:lpwstr/>
      </vt:variant>
      <vt:variant>
        <vt:lpwstr>_Toc172185053</vt:lpwstr>
      </vt:variant>
      <vt:variant>
        <vt:i4>1114171</vt:i4>
      </vt:variant>
      <vt:variant>
        <vt:i4>476</vt:i4>
      </vt:variant>
      <vt:variant>
        <vt:i4>0</vt:i4>
      </vt:variant>
      <vt:variant>
        <vt:i4>5</vt:i4>
      </vt:variant>
      <vt:variant>
        <vt:lpwstr/>
      </vt:variant>
      <vt:variant>
        <vt:lpwstr>_Toc172185052</vt:lpwstr>
      </vt:variant>
      <vt:variant>
        <vt:i4>1114171</vt:i4>
      </vt:variant>
      <vt:variant>
        <vt:i4>470</vt:i4>
      </vt:variant>
      <vt:variant>
        <vt:i4>0</vt:i4>
      </vt:variant>
      <vt:variant>
        <vt:i4>5</vt:i4>
      </vt:variant>
      <vt:variant>
        <vt:lpwstr/>
      </vt:variant>
      <vt:variant>
        <vt:lpwstr>_Toc172185051</vt:lpwstr>
      </vt:variant>
      <vt:variant>
        <vt:i4>1114171</vt:i4>
      </vt:variant>
      <vt:variant>
        <vt:i4>464</vt:i4>
      </vt:variant>
      <vt:variant>
        <vt:i4>0</vt:i4>
      </vt:variant>
      <vt:variant>
        <vt:i4>5</vt:i4>
      </vt:variant>
      <vt:variant>
        <vt:lpwstr/>
      </vt:variant>
      <vt:variant>
        <vt:lpwstr>_Toc172185050</vt:lpwstr>
      </vt:variant>
      <vt:variant>
        <vt:i4>1048635</vt:i4>
      </vt:variant>
      <vt:variant>
        <vt:i4>458</vt:i4>
      </vt:variant>
      <vt:variant>
        <vt:i4>0</vt:i4>
      </vt:variant>
      <vt:variant>
        <vt:i4>5</vt:i4>
      </vt:variant>
      <vt:variant>
        <vt:lpwstr/>
      </vt:variant>
      <vt:variant>
        <vt:lpwstr>_Toc172185049</vt:lpwstr>
      </vt:variant>
      <vt:variant>
        <vt:i4>1048635</vt:i4>
      </vt:variant>
      <vt:variant>
        <vt:i4>452</vt:i4>
      </vt:variant>
      <vt:variant>
        <vt:i4>0</vt:i4>
      </vt:variant>
      <vt:variant>
        <vt:i4>5</vt:i4>
      </vt:variant>
      <vt:variant>
        <vt:lpwstr/>
      </vt:variant>
      <vt:variant>
        <vt:lpwstr>_Toc172185048</vt:lpwstr>
      </vt:variant>
      <vt:variant>
        <vt:i4>1048635</vt:i4>
      </vt:variant>
      <vt:variant>
        <vt:i4>446</vt:i4>
      </vt:variant>
      <vt:variant>
        <vt:i4>0</vt:i4>
      </vt:variant>
      <vt:variant>
        <vt:i4>5</vt:i4>
      </vt:variant>
      <vt:variant>
        <vt:lpwstr/>
      </vt:variant>
      <vt:variant>
        <vt:lpwstr>_Toc172185047</vt:lpwstr>
      </vt:variant>
      <vt:variant>
        <vt:i4>1048635</vt:i4>
      </vt:variant>
      <vt:variant>
        <vt:i4>440</vt:i4>
      </vt:variant>
      <vt:variant>
        <vt:i4>0</vt:i4>
      </vt:variant>
      <vt:variant>
        <vt:i4>5</vt:i4>
      </vt:variant>
      <vt:variant>
        <vt:lpwstr/>
      </vt:variant>
      <vt:variant>
        <vt:lpwstr>_Toc172185046</vt:lpwstr>
      </vt:variant>
      <vt:variant>
        <vt:i4>1048635</vt:i4>
      </vt:variant>
      <vt:variant>
        <vt:i4>434</vt:i4>
      </vt:variant>
      <vt:variant>
        <vt:i4>0</vt:i4>
      </vt:variant>
      <vt:variant>
        <vt:i4>5</vt:i4>
      </vt:variant>
      <vt:variant>
        <vt:lpwstr/>
      </vt:variant>
      <vt:variant>
        <vt:lpwstr>_Toc172185045</vt:lpwstr>
      </vt:variant>
      <vt:variant>
        <vt:i4>1048635</vt:i4>
      </vt:variant>
      <vt:variant>
        <vt:i4>428</vt:i4>
      </vt:variant>
      <vt:variant>
        <vt:i4>0</vt:i4>
      </vt:variant>
      <vt:variant>
        <vt:i4>5</vt:i4>
      </vt:variant>
      <vt:variant>
        <vt:lpwstr/>
      </vt:variant>
      <vt:variant>
        <vt:lpwstr>_Toc172185044</vt:lpwstr>
      </vt:variant>
      <vt:variant>
        <vt:i4>1048635</vt:i4>
      </vt:variant>
      <vt:variant>
        <vt:i4>422</vt:i4>
      </vt:variant>
      <vt:variant>
        <vt:i4>0</vt:i4>
      </vt:variant>
      <vt:variant>
        <vt:i4>5</vt:i4>
      </vt:variant>
      <vt:variant>
        <vt:lpwstr/>
      </vt:variant>
      <vt:variant>
        <vt:lpwstr>_Toc172185043</vt:lpwstr>
      </vt:variant>
      <vt:variant>
        <vt:i4>1048635</vt:i4>
      </vt:variant>
      <vt:variant>
        <vt:i4>416</vt:i4>
      </vt:variant>
      <vt:variant>
        <vt:i4>0</vt:i4>
      </vt:variant>
      <vt:variant>
        <vt:i4>5</vt:i4>
      </vt:variant>
      <vt:variant>
        <vt:lpwstr/>
      </vt:variant>
      <vt:variant>
        <vt:lpwstr>_Toc172185042</vt:lpwstr>
      </vt:variant>
      <vt:variant>
        <vt:i4>1048635</vt:i4>
      </vt:variant>
      <vt:variant>
        <vt:i4>410</vt:i4>
      </vt:variant>
      <vt:variant>
        <vt:i4>0</vt:i4>
      </vt:variant>
      <vt:variant>
        <vt:i4>5</vt:i4>
      </vt:variant>
      <vt:variant>
        <vt:lpwstr/>
      </vt:variant>
      <vt:variant>
        <vt:lpwstr>_Toc172185041</vt:lpwstr>
      </vt:variant>
      <vt:variant>
        <vt:i4>1048635</vt:i4>
      </vt:variant>
      <vt:variant>
        <vt:i4>404</vt:i4>
      </vt:variant>
      <vt:variant>
        <vt:i4>0</vt:i4>
      </vt:variant>
      <vt:variant>
        <vt:i4>5</vt:i4>
      </vt:variant>
      <vt:variant>
        <vt:lpwstr/>
      </vt:variant>
      <vt:variant>
        <vt:lpwstr>_Toc172185040</vt:lpwstr>
      </vt:variant>
      <vt:variant>
        <vt:i4>1507387</vt:i4>
      </vt:variant>
      <vt:variant>
        <vt:i4>398</vt:i4>
      </vt:variant>
      <vt:variant>
        <vt:i4>0</vt:i4>
      </vt:variant>
      <vt:variant>
        <vt:i4>5</vt:i4>
      </vt:variant>
      <vt:variant>
        <vt:lpwstr/>
      </vt:variant>
      <vt:variant>
        <vt:lpwstr>_Toc172185039</vt:lpwstr>
      </vt:variant>
      <vt:variant>
        <vt:i4>1507387</vt:i4>
      </vt:variant>
      <vt:variant>
        <vt:i4>392</vt:i4>
      </vt:variant>
      <vt:variant>
        <vt:i4>0</vt:i4>
      </vt:variant>
      <vt:variant>
        <vt:i4>5</vt:i4>
      </vt:variant>
      <vt:variant>
        <vt:lpwstr/>
      </vt:variant>
      <vt:variant>
        <vt:lpwstr>_Toc172185038</vt:lpwstr>
      </vt:variant>
      <vt:variant>
        <vt:i4>1507387</vt:i4>
      </vt:variant>
      <vt:variant>
        <vt:i4>386</vt:i4>
      </vt:variant>
      <vt:variant>
        <vt:i4>0</vt:i4>
      </vt:variant>
      <vt:variant>
        <vt:i4>5</vt:i4>
      </vt:variant>
      <vt:variant>
        <vt:lpwstr/>
      </vt:variant>
      <vt:variant>
        <vt:lpwstr>_Toc172185037</vt:lpwstr>
      </vt:variant>
      <vt:variant>
        <vt:i4>1507387</vt:i4>
      </vt:variant>
      <vt:variant>
        <vt:i4>380</vt:i4>
      </vt:variant>
      <vt:variant>
        <vt:i4>0</vt:i4>
      </vt:variant>
      <vt:variant>
        <vt:i4>5</vt:i4>
      </vt:variant>
      <vt:variant>
        <vt:lpwstr/>
      </vt:variant>
      <vt:variant>
        <vt:lpwstr>_Toc172185036</vt:lpwstr>
      </vt:variant>
      <vt:variant>
        <vt:i4>1507387</vt:i4>
      </vt:variant>
      <vt:variant>
        <vt:i4>374</vt:i4>
      </vt:variant>
      <vt:variant>
        <vt:i4>0</vt:i4>
      </vt:variant>
      <vt:variant>
        <vt:i4>5</vt:i4>
      </vt:variant>
      <vt:variant>
        <vt:lpwstr/>
      </vt:variant>
      <vt:variant>
        <vt:lpwstr>_Toc172185035</vt:lpwstr>
      </vt:variant>
      <vt:variant>
        <vt:i4>1507387</vt:i4>
      </vt:variant>
      <vt:variant>
        <vt:i4>368</vt:i4>
      </vt:variant>
      <vt:variant>
        <vt:i4>0</vt:i4>
      </vt:variant>
      <vt:variant>
        <vt:i4>5</vt:i4>
      </vt:variant>
      <vt:variant>
        <vt:lpwstr/>
      </vt:variant>
      <vt:variant>
        <vt:lpwstr>_Toc172185034</vt:lpwstr>
      </vt:variant>
      <vt:variant>
        <vt:i4>1507387</vt:i4>
      </vt:variant>
      <vt:variant>
        <vt:i4>362</vt:i4>
      </vt:variant>
      <vt:variant>
        <vt:i4>0</vt:i4>
      </vt:variant>
      <vt:variant>
        <vt:i4>5</vt:i4>
      </vt:variant>
      <vt:variant>
        <vt:lpwstr/>
      </vt:variant>
      <vt:variant>
        <vt:lpwstr>_Toc172185033</vt:lpwstr>
      </vt:variant>
      <vt:variant>
        <vt:i4>1507387</vt:i4>
      </vt:variant>
      <vt:variant>
        <vt:i4>356</vt:i4>
      </vt:variant>
      <vt:variant>
        <vt:i4>0</vt:i4>
      </vt:variant>
      <vt:variant>
        <vt:i4>5</vt:i4>
      </vt:variant>
      <vt:variant>
        <vt:lpwstr/>
      </vt:variant>
      <vt:variant>
        <vt:lpwstr>_Toc172185032</vt:lpwstr>
      </vt:variant>
      <vt:variant>
        <vt:i4>1507387</vt:i4>
      </vt:variant>
      <vt:variant>
        <vt:i4>350</vt:i4>
      </vt:variant>
      <vt:variant>
        <vt:i4>0</vt:i4>
      </vt:variant>
      <vt:variant>
        <vt:i4>5</vt:i4>
      </vt:variant>
      <vt:variant>
        <vt:lpwstr/>
      </vt:variant>
      <vt:variant>
        <vt:lpwstr>_Toc172185031</vt:lpwstr>
      </vt:variant>
      <vt:variant>
        <vt:i4>1507387</vt:i4>
      </vt:variant>
      <vt:variant>
        <vt:i4>344</vt:i4>
      </vt:variant>
      <vt:variant>
        <vt:i4>0</vt:i4>
      </vt:variant>
      <vt:variant>
        <vt:i4>5</vt:i4>
      </vt:variant>
      <vt:variant>
        <vt:lpwstr/>
      </vt:variant>
      <vt:variant>
        <vt:lpwstr>_Toc172185030</vt:lpwstr>
      </vt:variant>
      <vt:variant>
        <vt:i4>1441851</vt:i4>
      </vt:variant>
      <vt:variant>
        <vt:i4>338</vt:i4>
      </vt:variant>
      <vt:variant>
        <vt:i4>0</vt:i4>
      </vt:variant>
      <vt:variant>
        <vt:i4>5</vt:i4>
      </vt:variant>
      <vt:variant>
        <vt:lpwstr/>
      </vt:variant>
      <vt:variant>
        <vt:lpwstr>_Toc172185029</vt:lpwstr>
      </vt:variant>
      <vt:variant>
        <vt:i4>1441851</vt:i4>
      </vt:variant>
      <vt:variant>
        <vt:i4>332</vt:i4>
      </vt:variant>
      <vt:variant>
        <vt:i4>0</vt:i4>
      </vt:variant>
      <vt:variant>
        <vt:i4>5</vt:i4>
      </vt:variant>
      <vt:variant>
        <vt:lpwstr/>
      </vt:variant>
      <vt:variant>
        <vt:lpwstr>_Toc172185028</vt:lpwstr>
      </vt:variant>
      <vt:variant>
        <vt:i4>1441851</vt:i4>
      </vt:variant>
      <vt:variant>
        <vt:i4>326</vt:i4>
      </vt:variant>
      <vt:variant>
        <vt:i4>0</vt:i4>
      </vt:variant>
      <vt:variant>
        <vt:i4>5</vt:i4>
      </vt:variant>
      <vt:variant>
        <vt:lpwstr/>
      </vt:variant>
      <vt:variant>
        <vt:lpwstr>_Toc172185027</vt:lpwstr>
      </vt:variant>
      <vt:variant>
        <vt:i4>1441851</vt:i4>
      </vt:variant>
      <vt:variant>
        <vt:i4>320</vt:i4>
      </vt:variant>
      <vt:variant>
        <vt:i4>0</vt:i4>
      </vt:variant>
      <vt:variant>
        <vt:i4>5</vt:i4>
      </vt:variant>
      <vt:variant>
        <vt:lpwstr/>
      </vt:variant>
      <vt:variant>
        <vt:lpwstr>_Toc172185026</vt:lpwstr>
      </vt:variant>
      <vt:variant>
        <vt:i4>1441851</vt:i4>
      </vt:variant>
      <vt:variant>
        <vt:i4>314</vt:i4>
      </vt:variant>
      <vt:variant>
        <vt:i4>0</vt:i4>
      </vt:variant>
      <vt:variant>
        <vt:i4>5</vt:i4>
      </vt:variant>
      <vt:variant>
        <vt:lpwstr/>
      </vt:variant>
      <vt:variant>
        <vt:lpwstr>_Toc172185025</vt:lpwstr>
      </vt:variant>
      <vt:variant>
        <vt:i4>1441851</vt:i4>
      </vt:variant>
      <vt:variant>
        <vt:i4>308</vt:i4>
      </vt:variant>
      <vt:variant>
        <vt:i4>0</vt:i4>
      </vt:variant>
      <vt:variant>
        <vt:i4>5</vt:i4>
      </vt:variant>
      <vt:variant>
        <vt:lpwstr/>
      </vt:variant>
      <vt:variant>
        <vt:lpwstr>_Toc172185024</vt:lpwstr>
      </vt:variant>
      <vt:variant>
        <vt:i4>1441851</vt:i4>
      </vt:variant>
      <vt:variant>
        <vt:i4>302</vt:i4>
      </vt:variant>
      <vt:variant>
        <vt:i4>0</vt:i4>
      </vt:variant>
      <vt:variant>
        <vt:i4>5</vt:i4>
      </vt:variant>
      <vt:variant>
        <vt:lpwstr/>
      </vt:variant>
      <vt:variant>
        <vt:lpwstr>_Toc172185023</vt:lpwstr>
      </vt:variant>
      <vt:variant>
        <vt:i4>1441851</vt:i4>
      </vt:variant>
      <vt:variant>
        <vt:i4>296</vt:i4>
      </vt:variant>
      <vt:variant>
        <vt:i4>0</vt:i4>
      </vt:variant>
      <vt:variant>
        <vt:i4>5</vt:i4>
      </vt:variant>
      <vt:variant>
        <vt:lpwstr/>
      </vt:variant>
      <vt:variant>
        <vt:lpwstr>_Toc172185022</vt:lpwstr>
      </vt:variant>
      <vt:variant>
        <vt:i4>1441851</vt:i4>
      </vt:variant>
      <vt:variant>
        <vt:i4>290</vt:i4>
      </vt:variant>
      <vt:variant>
        <vt:i4>0</vt:i4>
      </vt:variant>
      <vt:variant>
        <vt:i4>5</vt:i4>
      </vt:variant>
      <vt:variant>
        <vt:lpwstr/>
      </vt:variant>
      <vt:variant>
        <vt:lpwstr>_Toc172185021</vt:lpwstr>
      </vt:variant>
      <vt:variant>
        <vt:i4>1441851</vt:i4>
      </vt:variant>
      <vt:variant>
        <vt:i4>284</vt:i4>
      </vt:variant>
      <vt:variant>
        <vt:i4>0</vt:i4>
      </vt:variant>
      <vt:variant>
        <vt:i4>5</vt:i4>
      </vt:variant>
      <vt:variant>
        <vt:lpwstr/>
      </vt:variant>
      <vt:variant>
        <vt:lpwstr>_Toc172185020</vt:lpwstr>
      </vt:variant>
      <vt:variant>
        <vt:i4>1376315</vt:i4>
      </vt:variant>
      <vt:variant>
        <vt:i4>278</vt:i4>
      </vt:variant>
      <vt:variant>
        <vt:i4>0</vt:i4>
      </vt:variant>
      <vt:variant>
        <vt:i4>5</vt:i4>
      </vt:variant>
      <vt:variant>
        <vt:lpwstr/>
      </vt:variant>
      <vt:variant>
        <vt:lpwstr>_Toc172185019</vt:lpwstr>
      </vt:variant>
      <vt:variant>
        <vt:i4>1376315</vt:i4>
      </vt:variant>
      <vt:variant>
        <vt:i4>272</vt:i4>
      </vt:variant>
      <vt:variant>
        <vt:i4>0</vt:i4>
      </vt:variant>
      <vt:variant>
        <vt:i4>5</vt:i4>
      </vt:variant>
      <vt:variant>
        <vt:lpwstr/>
      </vt:variant>
      <vt:variant>
        <vt:lpwstr>_Toc172185018</vt:lpwstr>
      </vt:variant>
      <vt:variant>
        <vt:i4>1376315</vt:i4>
      </vt:variant>
      <vt:variant>
        <vt:i4>266</vt:i4>
      </vt:variant>
      <vt:variant>
        <vt:i4>0</vt:i4>
      </vt:variant>
      <vt:variant>
        <vt:i4>5</vt:i4>
      </vt:variant>
      <vt:variant>
        <vt:lpwstr/>
      </vt:variant>
      <vt:variant>
        <vt:lpwstr>_Toc172185017</vt:lpwstr>
      </vt:variant>
      <vt:variant>
        <vt:i4>1376315</vt:i4>
      </vt:variant>
      <vt:variant>
        <vt:i4>260</vt:i4>
      </vt:variant>
      <vt:variant>
        <vt:i4>0</vt:i4>
      </vt:variant>
      <vt:variant>
        <vt:i4>5</vt:i4>
      </vt:variant>
      <vt:variant>
        <vt:lpwstr/>
      </vt:variant>
      <vt:variant>
        <vt:lpwstr>_Toc172185016</vt:lpwstr>
      </vt:variant>
      <vt:variant>
        <vt:i4>1376315</vt:i4>
      </vt:variant>
      <vt:variant>
        <vt:i4>254</vt:i4>
      </vt:variant>
      <vt:variant>
        <vt:i4>0</vt:i4>
      </vt:variant>
      <vt:variant>
        <vt:i4>5</vt:i4>
      </vt:variant>
      <vt:variant>
        <vt:lpwstr/>
      </vt:variant>
      <vt:variant>
        <vt:lpwstr>_Toc172185015</vt:lpwstr>
      </vt:variant>
      <vt:variant>
        <vt:i4>1376315</vt:i4>
      </vt:variant>
      <vt:variant>
        <vt:i4>248</vt:i4>
      </vt:variant>
      <vt:variant>
        <vt:i4>0</vt:i4>
      </vt:variant>
      <vt:variant>
        <vt:i4>5</vt:i4>
      </vt:variant>
      <vt:variant>
        <vt:lpwstr/>
      </vt:variant>
      <vt:variant>
        <vt:lpwstr>_Toc172185014</vt:lpwstr>
      </vt:variant>
      <vt:variant>
        <vt:i4>1376315</vt:i4>
      </vt:variant>
      <vt:variant>
        <vt:i4>242</vt:i4>
      </vt:variant>
      <vt:variant>
        <vt:i4>0</vt:i4>
      </vt:variant>
      <vt:variant>
        <vt:i4>5</vt:i4>
      </vt:variant>
      <vt:variant>
        <vt:lpwstr/>
      </vt:variant>
      <vt:variant>
        <vt:lpwstr>_Toc172185013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大森千晶 / OOMORI，CHIAKI</cp:lastModifiedBy>
  <cp:revision>223</cp:revision>
  <dcterms:created xsi:type="dcterms:W3CDTF">2023-05-19T05:36:00Z</dcterms:created>
  <dcterms:modified xsi:type="dcterms:W3CDTF">2025-03-13T03:56:00Z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0x010100CD6E3F31915D1F42A01C80A6F088695B</vt:lpwstr>
  </property>
  <property fmtid="{D5CDD505-2E9C-101B-9397-08002B2CF9AE}" pid="3" name="MediaServiceImageTags">
    <vt:lpwstr/>
  </property>
</Properties>
</file>